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94AF8" w:rsidR="002A2982" w:rsidP="006D7E48" w:rsidRDefault="379E2CC0" w14:paraId="6118D29D" w14:textId="077DD4C3">
      <w:pPr>
        <w:spacing w:after="0" w:line="240" w:lineRule="auto"/>
        <w:jc w:val="center"/>
        <w:rPr>
          <w:rFonts w:ascii="Times New Roman" w:hAnsi="Times New Roman" w:cs="Times New Roman"/>
          <w:b/>
          <w:bCs/>
          <w:sz w:val="32"/>
          <w:szCs w:val="32"/>
        </w:rPr>
      </w:pPr>
      <w:r w:rsidRPr="3ACF2DD7">
        <w:rPr>
          <w:rFonts w:ascii="Times New Roman" w:hAnsi="Times New Roman" w:cs="Times New Roman"/>
          <w:b/>
          <w:bCs/>
          <w:sz w:val="32"/>
          <w:szCs w:val="32"/>
        </w:rPr>
        <w:t xml:space="preserve">Maksukorralduse seaduse </w:t>
      </w:r>
      <w:r w:rsidRPr="3ACF2DD7" w:rsidR="1071A411">
        <w:rPr>
          <w:rFonts w:ascii="Times New Roman" w:hAnsi="Times New Roman" w:cs="Times New Roman"/>
          <w:b/>
          <w:bCs/>
          <w:sz w:val="32"/>
          <w:szCs w:val="32"/>
        </w:rPr>
        <w:t xml:space="preserve">ning </w:t>
      </w:r>
      <w:r w:rsidRPr="3ACF2DD7" w:rsidR="6FEF2216">
        <w:rPr>
          <w:rFonts w:ascii="Times New Roman" w:hAnsi="Times New Roman" w:cs="Times New Roman"/>
          <w:b/>
          <w:bCs/>
          <w:sz w:val="32"/>
          <w:szCs w:val="32"/>
        </w:rPr>
        <w:t>r</w:t>
      </w:r>
      <w:r w:rsidRPr="3ACF2DD7" w:rsidR="1071A411">
        <w:rPr>
          <w:rFonts w:ascii="Times New Roman" w:hAnsi="Times New Roman" w:cs="Times New Roman"/>
          <w:b/>
          <w:bCs/>
          <w:sz w:val="32"/>
          <w:szCs w:val="32"/>
        </w:rPr>
        <w:t xml:space="preserve">ahapesu ja terrorismi </w:t>
      </w:r>
      <w:r w:rsidRPr="3ACF2DD7" w:rsidR="4B4F8B0E">
        <w:rPr>
          <w:rFonts w:ascii="Times New Roman" w:hAnsi="Times New Roman" w:cs="Times New Roman"/>
          <w:b/>
          <w:bCs/>
          <w:sz w:val="32"/>
          <w:szCs w:val="32"/>
        </w:rPr>
        <w:t xml:space="preserve">rahastamise </w:t>
      </w:r>
      <w:r w:rsidRPr="3ACF2DD7" w:rsidR="1071A411">
        <w:rPr>
          <w:rFonts w:ascii="Times New Roman" w:hAnsi="Times New Roman" w:cs="Times New Roman"/>
          <w:b/>
          <w:bCs/>
          <w:sz w:val="32"/>
          <w:szCs w:val="32"/>
        </w:rPr>
        <w:t xml:space="preserve">tõkestamise </w:t>
      </w:r>
      <w:r w:rsidRPr="3ACF2DD7">
        <w:rPr>
          <w:rFonts w:ascii="Times New Roman" w:hAnsi="Times New Roman" w:cs="Times New Roman"/>
          <w:b/>
          <w:bCs/>
          <w:sz w:val="32"/>
          <w:szCs w:val="32"/>
        </w:rPr>
        <w:t>seaduse</w:t>
      </w:r>
      <w:r w:rsidRPr="3ACF2DD7" w:rsidR="63F6CD44">
        <w:rPr>
          <w:rFonts w:ascii="Times New Roman" w:hAnsi="Times New Roman" w:cs="Times New Roman"/>
          <w:b/>
          <w:bCs/>
          <w:sz w:val="32"/>
          <w:szCs w:val="32"/>
        </w:rPr>
        <w:t xml:space="preserve"> muutmise seaduse</w:t>
      </w:r>
      <w:r w:rsidRPr="3ACF2DD7">
        <w:rPr>
          <w:rFonts w:ascii="Times New Roman" w:hAnsi="Times New Roman" w:cs="Times New Roman"/>
          <w:b/>
          <w:bCs/>
          <w:sz w:val="32"/>
          <w:szCs w:val="32"/>
        </w:rPr>
        <w:t xml:space="preserve"> </w:t>
      </w:r>
      <w:r w:rsidRPr="3ACF2DD7" w:rsidR="4B4F8B0E">
        <w:rPr>
          <w:rFonts w:ascii="Times New Roman" w:hAnsi="Times New Roman" w:cs="Times New Roman"/>
          <w:b/>
          <w:bCs/>
          <w:sz w:val="32"/>
          <w:szCs w:val="32"/>
        </w:rPr>
        <w:t xml:space="preserve">eelnõu </w:t>
      </w:r>
      <w:r w:rsidRPr="3ACF2DD7">
        <w:rPr>
          <w:rFonts w:ascii="Times New Roman" w:hAnsi="Times New Roman" w:cs="Times New Roman"/>
          <w:b/>
          <w:bCs/>
          <w:sz w:val="32"/>
          <w:szCs w:val="32"/>
        </w:rPr>
        <w:t>seletuskiri</w:t>
      </w:r>
    </w:p>
    <w:p w:rsidRPr="00A54076" w:rsidR="001B312C" w:rsidP="74CD579E" w:rsidRDefault="001B312C" w14:paraId="4177A9BB" w14:textId="72C45B5C">
      <w:pPr>
        <w:spacing w:after="0" w:line="240" w:lineRule="auto"/>
        <w:rPr>
          <w:rFonts w:ascii="Times New Roman" w:hAnsi="Times New Roman" w:cs="Times New Roman"/>
          <w:b/>
          <w:bCs/>
          <w:sz w:val="24"/>
          <w:szCs w:val="24"/>
        </w:rPr>
      </w:pPr>
    </w:p>
    <w:p w:rsidRPr="00A54076" w:rsidR="00B2076A" w:rsidP="006D7E48" w:rsidRDefault="5DD1B157" w14:paraId="77AA084F" w14:textId="2367CEAD">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1. </w:t>
      </w:r>
      <w:r w:rsidRPr="1836CB87" w:rsidR="6E0837A7">
        <w:rPr>
          <w:rFonts w:ascii="Times New Roman" w:hAnsi="Times New Roman" w:cs="Times New Roman"/>
          <w:b/>
          <w:bCs/>
          <w:sz w:val="24"/>
          <w:szCs w:val="24"/>
        </w:rPr>
        <w:t>Sissejuhatus</w:t>
      </w:r>
    </w:p>
    <w:p w:rsidRPr="004852FE" w:rsidR="00B2076A" w:rsidP="006D7E48" w:rsidRDefault="00B2076A" w14:paraId="510DB0BD" w14:textId="77777777">
      <w:pPr>
        <w:spacing w:after="0" w:line="240" w:lineRule="auto"/>
        <w:jc w:val="both"/>
        <w:rPr>
          <w:rFonts w:ascii="Times New Roman" w:hAnsi="Times New Roman" w:cs="Times New Roman"/>
          <w:b/>
          <w:sz w:val="24"/>
          <w:szCs w:val="24"/>
        </w:rPr>
      </w:pPr>
    </w:p>
    <w:p w:rsidRPr="004852FE" w:rsidR="00B2076A" w:rsidP="3ACF2DD7" w:rsidRDefault="00B2076A" w14:paraId="15422E2F" w14:textId="2E3B5E7F">
      <w:pPr>
        <w:pStyle w:val="Loendilik"/>
        <w:numPr>
          <w:ilvl w:val="1"/>
          <w:numId w:val="7"/>
        </w:numPr>
        <w:spacing w:after="0" w:line="240" w:lineRule="auto"/>
        <w:jc w:val="both"/>
        <w:rPr>
          <w:rFonts w:ascii="Times New Roman" w:hAnsi="Times New Roman" w:cs="Times New Roman"/>
          <w:b/>
          <w:bCs/>
        </w:rPr>
      </w:pPr>
      <w:r w:rsidRPr="1CE34E8F">
        <w:rPr>
          <w:rFonts w:ascii="Times New Roman" w:hAnsi="Times New Roman" w:cs="Times New Roman"/>
          <w:b/>
          <w:bCs/>
        </w:rPr>
        <w:t>Sisukokkuvõte</w:t>
      </w:r>
    </w:p>
    <w:p w:rsidRPr="00A54076" w:rsidR="00953ABB" w:rsidP="006D7E48" w:rsidRDefault="00953ABB" w14:paraId="2D018440" w14:textId="77777777">
      <w:pPr>
        <w:spacing w:after="0" w:line="240" w:lineRule="auto"/>
        <w:jc w:val="both"/>
        <w:rPr>
          <w:rFonts w:ascii="Times New Roman" w:hAnsi="Times New Roman" w:cs="Times New Roman"/>
          <w:b/>
          <w:bCs/>
          <w:sz w:val="24"/>
          <w:szCs w:val="24"/>
        </w:rPr>
      </w:pPr>
    </w:p>
    <w:p w:rsidRPr="00A54076" w:rsidR="00953ABB" w:rsidP="006D7E48" w:rsidRDefault="0051268C" w14:paraId="1F47CAC4" w14:textId="6022AB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Käesoleva maksukorralduse seaduse ning rahapesu ja terrorismi rahastamise tõkestamise seaduse muutmise seaduse eelnõuga (edaspidi </w:t>
      </w:r>
      <w:r w:rsidRPr="009D1C54">
        <w:rPr>
          <w:rFonts w:ascii="Times New Roman" w:hAnsi="Times New Roman" w:cs="Times New Roman"/>
          <w:i/>
          <w:iCs/>
          <w:sz w:val="24"/>
          <w:szCs w:val="24"/>
        </w:rPr>
        <w:t>eelnõu</w:t>
      </w:r>
      <w:r>
        <w:rPr>
          <w:rFonts w:ascii="Times New Roman" w:hAnsi="Times New Roman" w:cs="Times New Roman"/>
          <w:sz w:val="24"/>
          <w:szCs w:val="24"/>
        </w:rPr>
        <w:t xml:space="preserve">) </w:t>
      </w:r>
      <w:r w:rsidRPr="2A7C4513" w:rsidR="52D71577">
        <w:rPr>
          <w:rFonts w:ascii="Times New Roman" w:hAnsi="Times New Roman" w:cs="Times New Roman"/>
          <w:sz w:val="24"/>
          <w:szCs w:val="24"/>
        </w:rPr>
        <w:t xml:space="preserve">täpsustatakse </w:t>
      </w:r>
      <w:r w:rsidRPr="2A7C4513" w:rsidR="6FF4008E">
        <w:rPr>
          <w:rFonts w:ascii="Times New Roman" w:hAnsi="Times New Roman" w:cs="Times New Roman"/>
          <w:sz w:val="24"/>
          <w:szCs w:val="24"/>
        </w:rPr>
        <w:t xml:space="preserve">Maksu- ja Tolliameti (edaspidi </w:t>
      </w:r>
      <w:r w:rsidRPr="2A7C4513" w:rsidR="6FF4008E">
        <w:rPr>
          <w:rFonts w:ascii="Times New Roman" w:hAnsi="Times New Roman" w:cs="Times New Roman"/>
          <w:i/>
          <w:iCs/>
          <w:sz w:val="24"/>
          <w:szCs w:val="24"/>
        </w:rPr>
        <w:t>MTA</w:t>
      </w:r>
      <w:r w:rsidRPr="2A7C4513" w:rsidR="6FF4008E">
        <w:rPr>
          <w:rFonts w:ascii="Times New Roman" w:hAnsi="Times New Roman" w:cs="Times New Roman"/>
          <w:sz w:val="24"/>
          <w:szCs w:val="24"/>
        </w:rPr>
        <w:t xml:space="preserve">) </w:t>
      </w:r>
      <w:r w:rsidRPr="2A7C4513" w:rsidR="13780595">
        <w:rPr>
          <w:rFonts w:ascii="Times New Roman" w:hAnsi="Times New Roman" w:cs="Times New Roman"/>
          <w:sz w:val="24"/>
          <w:szCs w:val="24"/>
        </w:rPr>
        <w:t>õigust nõuda teavet kolmandatelt isikutel</w:t>
      </w:r>
      <w:r w:rsidRPr="2A7C4513" w:rsidR="144F8874">
        <w:rPr>
          <w:rFonts w:ascii="Times New Roman" w:hAnsi="Times New Roman" w:cs="Times New Roman"/>
          <w:sz w:val="24"/>
          <w:szCs w:val="24"/>
        </w:rPr>
        <w:t>t</w:t>
      </w:r>
      <w:r w:rsidRPr="2A7C4513" w:rsidR="13780595">
        <w:rPr>
          <w:rFonts w:ascii="Times New Roman" w:hAnsi="Times New Roman" w:cs="Times New Roman"/>
          <w:sz w:val="24"/>
          <w:szCs w:val="24"/>
        </w:rPr>
        <w:t xml:space="preserve"> maksumenetluses tähendust omavate asjaolude väljaselgitamiseks</w:t>
      </w:r>
      <w:r w:rsidRPr="2A7C4513" w:rsidR="7359763F">
        <w:rPr>
          <w:rFonts w:ascii="Times New Roman" w:hAnsi="Times New Roman" w:cs="Times New Roman"/>
          <w:sz w:val="24"/>
          <w:szCs w:val="24"/>
        </w:rPr>
        <w:t xml:space="preserve">, ehk </w:t>
      </w:r>
      <w:r w:rsidRPr="2A7C4513" w:rsidR="2A3AC806">
        <w:rPr>
          <w:rFonts w:ascii="Times New Roman" w:hAnsi="Times New Roman" w:cs="Times New Roman"/>
          <w:sz w:val="24"/>
          <w:szCs w:val="24"/>
        </w:rPr>
        <w:t xml:space="preserve">sätestatakse sõnaselgelt, et teabe nõudmise õigus ulatub </w:t>
      </w:r>
      <w:r w:rsidRPr="2A7C4513" w:rsidR="423211C0">
        <w:rPr>
          <w:rFonts w:ascii="Times New Roman" w:hAnsi="Times New Roman" w:cs="Times New Roman"/>
          <w:sz w:val="24"/>
          <w:szCs w:val="24"/>
        </w:rPr>
        <w:t>krediidi</w:t>
      </w:r>
      <w:r w:rsidRPr="2A7C4513" w:rsidR="364F4427">
        <w:rPr>
          <w:rFonts w:ascii="Times New Roman" w:hAnsi="Times New Roman" w:cs="Times New Roman"/>
          <w:sz w:val="24"/>
          <w:szCs w:val="24"/>
        </w:rPr>
        <w:t>asutuste</w:t>
      </w:r>
      <w:r w:rsidRPr="2A7C4513" w:rsidR="423211C0">
        <w:rPr>
          <w:rFonts w:ascii="Times New Roman" w:hAnsi="Times New Roman" w:cs="Times New Roman"/>
          <w:sz w:val="24"/>
          <w:szCs w:val="24"/>
        </w:rPr>
        <w:t xml:space="preserve"> puhul ka pangasaladuseni</w:t>
      </w:r>
      <w:r w:rsidRPr="2A7C4513" w:rsidR="463F33F3">
        <w:rPr>
          <w:rFonts w:ascii="Times New Roman" w:hAnsi="Times New Roman" w:cs="Times New Roman"/>
          <w:sz w:val="24"/>
          <w:szCs w:val="24"/>
        </w:rPr>
        <w:t>. Samuti</w:t>
      </w:r>
      <w:r w:rsidRPr="2A7C4513" w:rsidR="423211C0">
        <w:rPr>
          <w:rFonts w:ascii="Times New Roman" w:hAnsi="Times New Roman" w:cs="Times New Roman"/>
          <w:sz w:val="24"/>
          <w:szCs w:val="24"/>
        </w:rPr>
        <w:t xml:space="preserve"> </w:t>
      </w:r>
      <w:r w:rsidRPr="2A7C4513" w:rsidR="389A6D57">
        <w:rPr>
          <w:rFonts w:ascii="Times New Roman" w:hAnsi="Times New Roman" w:cs="Times New Roman"/>
          <w:sz w:val="24"/>
          <w:szCs w:val="24"/>
        </w:rPr>
        <w:t>täpsustatakse</w:t>
      </w:r>
      <w:r w:rsidRPr="2A7C4513" w:rsidR="423211C0">
        <w:rPr>
          <w:rFonts w:ascii="Times New Roman" w:hAnsi="Times New Roman" w:cs="Times New Roman"/>
          <w:sz w:val="24"/>
          <w:szCs w:val="24"/>
        </w:rPr>
        <w:t xml:space="preserve">, milliseid </w:t>
      </w:r>
      <w:r w:rsidRPr="2A7C4513" w:rsidR="7AEFC89B">
        <w:rPr>
          <w:rFonts w:ascii="Times New Roman" w:hAnsi="Times New Roman" w:cs="Times New Roman"/>
          <w:sz w:val="24"/>
          <w:szCs w:val="24"/>
        </w:rPr>
        <w:t>spetsiifilisi</w:t>
      </w:r>
      <w:r w:rsidRPr="2A7C4513" w:rsidR="423211C0">
        <w:rPr>
          <w:rFonts w:ascii="Times New Roman" w:hAnsi="Times New Roman" w:cs="Times New Roman"/>
          <w:sz w:val="24"/>
          <w:szCs w:val="24"/>
        </w:rPr>
        <w:t xml:space="preserve"> andmeid võib MTA nõuda täitmisregistri</w:t>
      </w:r>
      <w:r w:rsidRPr="2A7C4513" w:rsidR="17E65FA2">
        <w:rPr>
          <w:rFonts w:ascii="Times New Roman" w:hAnsi="Times New Roman" w:cs="Times New Roman"/>
          <w:sz w:val="24"/>
          <w:szCs w:val="24"/>
        </w:rPr>
        <w:t xml:space="preserve"> infovahetuskanali</w:t>
      </w:r>
      <w:r w:rsidRPr="2A7C4513" w:rsidR="423211C0">
        <w:rPr>
          <w:rFonts w:ascii="Times New Roman" w:hAnsi="Times New Roman" w:cs="Times New Roman"/>
          <w:sz w:val="24"/>
          <w:szCs w:val="24"/>
        </w:rPr>
        <w:t xml:space="preserve"> vahendusel.</w:t>
      </w:r>
    </w:p>
    <w:p w:rsidRPr="00A54076" w:rsidR="00674AA6" w:rsidP="006D7E48" w:rsidRDefault="00674AA6" w14:paraId="3CD230EF" w14:textId="77777777">
      <w:pPr>
        <w:spacing w:after="0" w:line="240" w:lineRule="auto"/>
        <w:jc w:val="both"/>
        <w:rPr>
          <w:rFonts w:ascii="Times New Roman" w:hAnsi="Times New Roman" w:cs="Times New Roman"/>
          <w:sz w:val="24"/>
          <w:szCs w:val="24"/>
        </w:rPr>
      </w:pPr>
    </w:p>
    <w:p w:rsidRPr="00A54076" w:rsidR="002935D9" w:rsidP="006D7E48" w:rsidRDefault="230A1E98" w14:paraId="45FF5CAA" w14:textId="00924455">
      <w:pPr>
        <w:spacing w:after="0" w:line="240" w:lineRule="auto"/>
        <w:jc w:val="both"/>
        <w:rPr>
          <w:rFonts w:ascii="Times New Roman" w:hAnsi="Times New Roman" w:cs="Times New Roman"/>
          <w:sz w:val="24"/>
          <w:szCs w:val="24"/>
        </w:rPr>
      </w:pPr>
      <w:commentRangeStart w:id="0"/>
      <w:r w:rsidRPr="004852FE">
        <w:rPr>
          <w:rFonts w:ascii="Times New Roman" w:hAnsi="Times New Roman" w:cs="Times New Roman"/>
          <w:sz w:val="24"/>
          <w:szCs w:val="24"/>
        </w:rPr>
        <w:t xml:space="preserve">Muudatused </w:t>
      </w:r>
      <w:r w:rsidRPr="004852FE" w:rsidR="4D6D70FE">
        <w:rPr>
          <w:rFonts w:ascii="Times New Roman" w:hAnsi="Times New Roman" w:cs="Times New Roman"/>
          <w:sz w:val="24"/>
          <w:szCs w:val="24"/>
        </w:rPr>
        <w:t xml:space="preserve">on tingitud </w:t>
      </w:r>
      <w:r w:rsidRPr="004852FE" w:rsidR="7FE19573">
        <w:rPr>
          <w:rFonts w:ascii="Times New Roman" w:hAnsi="Times New Roman" w:cs="Times New Roman"/>
          <w:sz w:val="24"/>
          <w:szCs w:val="24"/>
        </w:rPr>
        <w:t xml:space="preserve">õiguskantsleri </w:t>
      </w:r>
      <w:r w:rsidRPr="004852FE" w:rsidR="4F7E66A6">
        <w:rPr>
          <w:rFonts w:ascii="Times New Roman" w:hAnsi="Times New Roman" w:cs="Times New Roman"/>
          <w:sz w:val="24"/>
          <w:szCs w:val="24"/>
        </w:rPr>
        <w:t>1.</w:t>
      </w:r>
      <w:r w:rsidR="42CE7FD6">
        <w:rPr>
          <w:rFonts w:ascii="Times New Roman" w:hAnsi="Times New Roman" w:cs="Times New Roman"/>
          <w:sz w:val="24"/>
          <w:szCs w:val="24"/>
        </w:rPr>
        <w:t xml:space="preserve"> juuli </w:t>
      </w:r>
      <w:r w:rsidRPr="004852FE" w:rsidR="4F7E66A6">
        <w:rPr>
          <w:rFonts w:ascii="Times New Roman" w:hAnsi="Times New Roman" w:cs="Times New Roman"/>
          <w:sz w:val="24"/>
          <w:szCs w:val="24"/>
        </w:rPr>
        <w:t>2025</w:t>
      </w:r>
      <w:r w:rsidR="42CE7FD6">
        <w:rPr>
          <w:rFonts w:ascii="Times New Roman" w:hAnsi="Times New Roman" w:cs="Times New Roman"/>
          <w:sz w:val="24"/>
          <w:szCs w:val="24"/>
        </w:rPr>
        <w:t>. a</w:t>
      </w:r>
      <w:r w:rsidRPr="004852FE" w:rsidR="4F7E66A6">
        <w:rPr>
          <w:rFonts w:ascii="Times New Roman" w:hAnsi="Times New Roman" w:cs="Times New Roman"/>
          <w:sz w:val="24"/>
          <w:szCs w:val="24"/>
        </w:rPr>
        <w:t xml:space="preserve"> </w:t>
      </w:r>
      <w:r w:rsidRPr="004852FE" w:rsidR="54E2ACDC">
        <w:rPr>
          <w:rFonts w:ascii="Times New Roman" w:hAnsi="Times New Roman" w:cs="Times New Roman"/>
          <w:sz w:val="24"/>
          <w:szCs w:val="24"/>
        </w:rPr>
        <w:t>kirjast nr 7-7/250081/2504808</w:t>
      </w:r>
      <w:r w:rsidRPr="004852FE" w:rsidR="6DB92645">
        <w:rPr>
          <w:rFonts w:ascii="Times New Roman" w:hAnsi="Times New Roman" w:cs="Times New Roman"/>
          <w:sz w:val="24"/>
          <w:szCs w:val="24"/>
        </w:rPr>
        <w:t xml:space="preserve"> (edaspidi </w:t>
      </w:r>
      <w:r w:rsidRPr="74CD579E" w:rsidR="6DB92645">
        <w:rPr>
          <w:rFonts w:ascii="Times New Roman" w:hAnsi="Times New Roman" w:cs="Times New Roman"/>
          <w:i/>
          <w:iCs/>
          <w:sz w:val="24"/>
          <w:szCs w:val="24"/>
        </w:rPr>
        <w:t>õiguskantsleri 1. juuli 2025. a kiri</w:t>
      </w:r>
      <w:r w:rsidRPr="004852FE" w:rsidR="6DB92645">
        <w:rPr>
          <w:rFonts w:ascii="Times New Roman" w:hAnsi="Times New Roman" w:cs="Times New Roman"/>
          <w:sz w:val="24"/>
          <w:szCs w:val="24"/>
        </w:rPr>
        <w:t>)</w:t>
      </w:r>
      <w:r w:rsidRPr="004852FE" w:rsidR="54E2ACDC">
        <w:rPr>
          <w:rFonts w:ascii="Times New Roman" w:hAnsi="Times New Roman" w:cs="Times New Roman"/>
          <w:sz w:val="24"/>
          <w:szCs w:val="24"/>
        </w:rPr>
        <w:t>, mille</w:t>
      </w:r>
      <w:r w:rsidRPr="004852FE" w:rsidR="4E742DCD">
        <w:rPr>
          <w:rFonts w:ascii="Times New Roman" w:hAnsi="Times New Roman" w:cs="Times New Roman"/>
          <w:sz w:val="24"/>
          <w:szCs w:val="24"/>
        </w:rPr>
        <w:t>s</w:t>
      </w:r>
      <w:r w:rsidRPr="004852FE" w:rsidR="54E2ACDC">
        <w:rPr>
          <w:rFonts w:ascii="Times New Roman" w:hAnsi="Times New Roman" w:cs="Times New Roman"/>
          <w:sz w:val="24"/>
          <w:szCs w:val="24"/>
        </w:rPr>
        <w:t xml:space="preserve"> </w:t>
      </w:r>
      <w:r w:rsidRPr="004852FE" w:rsidR="6C366861">
        <w:rPr>
          <w:rFonts w:ascii="Times New Roman" w:hAnsi="Times New Roman" w:cs="Times New Roman"/>
          <w:sz w:val="24"/>
          <w:szCs w:val="24"/>
        </w:rPr>
        <w:t>maksukorralduse seadusesse</w:t>
      </w:r>
      <w:r w:rsidRPr="004852FE" w:rsidR="75BE2741">
        <w:rPr>
          <w:rFonts w:ascii="Times New Roman" w:hAnsi="Times New Roman" w:cs="Times New Roman"/>
          <w:sz w:val="24"/>
          <w:szCs w:val="24"/>
        </w:rPr>
        <w:t xml:space="preserve"> </w:t>
      </w:r>
      <w:r w:rsidRPr="004852FE" w:rsidR="6C366861">
        <w:rPr>
          <w:rFonts w:ascii="Times New Roman" w:hAnsi="Times New Roman" w:cs="Times New Roman"/>
          <w:sz w:val="24"/>
          <w:szCs w:val="24"/>
        </w:rPr>
        <w:t xml:space="preserve">(edaspidi </w:t>
      </w:r>
      <w:r w:rsidRPr="74CD579E" w:rsidR="6C366861">
        <w:rPr>
          <w:rFonts w:ascii="Times New Roman" w:hAnsi="Times New Roman" w:cs="Times New Roman"/>
          <w:i/>
          <w:iCs/>
          <w:sz w:val="24"/>
          <w:szCs w:val="24"/>
        </w:rPr>
        <w:t>MKS</w:t>
      </w:r>
      <w:r w:rsidRPr="004852FE" w:rsidR="6C366861">
        <w:rPr>
          <w:rFonts w:ascii="Times New Roman" w:hAnsi="Times New Roman" w:cs="Times New Roman"/>
          <w:sz w:val="24"/>
          <w:szCs w:val="24"/>
        </w:rPr>
        <w:t xml:space="preserve">) </w:t>
      </w:r>
      <w:r w:rsidRPr="004852FE" w:rsidR="75BE2741">
        <w:rPr>
          <w:rFonts w:ascii="Times New Roman" w:hAnsi="Times New Roman" w:cs="Times New Roman"/>
          <w:sz w:val="24"/>
          <w:szCs w:val="24"/>
        </w:rPr>
        <w:t>puutuvalt</w:t>
      </w:r>
      <w:r w:rsidRPr="004852FE" w:rsidR="54E2ACDC">
        <w:rPr>
          <w:rFonts w:ascii="Times New Roman" w:hAnsi="Times New Roman" w:cs="Times New Roman"/>
          <w:sz w:val="24"/>
          <w:szCs w:val="24"/>
        </w:rPr>
        <w:t xml:space="preserve"> </w:t>
      </w:r>
      <w:r w:rsidRPr="004852FE" w:rsidR="6340BF06">
        <w:rPr>
          <w:rFonts w:ascii="Times New Roman" w:hAnsi="Times New Roman" w:cs="Times New Roman"/>
          <w:sz w:val="24"/>
          <w:szCs w:val="24"/>
        </w:rPr>
        <w:t>nenditakse</w:t>
      </w:r>
      <w:r w:rsidRPr="004852FE" w:rsidR="4E742DCD">
        <w:rPr>
          <w:rFonts w:ascii="Times New Roman" w:hAnsi="Times New Roman" w:cs="Times New Roman"/>
          <w:sz w:val="24"/>
          <w:szCs w:val="24"/>
        </w:rPr>
        <w:t>, et</w:t>
      </w:r>
      <w:r w:rsidRPr="004852FE" w:rsidR="17B43BC7">
        <w:rPr>
          <w:rFonts w:ascii="Times New Roman" w:hAnsi="Times New Roman" w:cs="Times New Roman"/>
          <w:sz w:val="24"/>
          <w:szCs w:val="24"/>
        </w:rPr>
        <w:t>:</w:t>
      </w:r>
      <w:r w:rsidRPr="004852FE" w:rsidR="4E742DCD">
        <w:rPr>
          <w:rFonts w:ascii="Times New Roman" w:hAnsi="Times New Roman" w:cs="Times New Roman"/>
          <w:sz w:val="24"/>
          <w:szCs w:val="24"/>
        </w:rPr>
        <w:t xml:space="preserve"> </w:t>
      </w:r>
      <w:r w:rsidRPr="3ACF2DD7" w:rsidR="145E0DA3">
        <w:rPr>
          <w:rFonts w:ascii="Times New Roman" w:hAnsi="Times New Roman" w:cs="Times New Roman"/>
          <w:sz w:val="24"/>
          <w:szCs w:val="24"/>
        </w:rPr>
        <w:t>„</w:t>
      </w:r>
      <w:r w:rsidRPr="00F73A56" w:rsidR="0E172D04">
        <w:rPr>
          <w:rFonts w:ascii="Times New Roman" w:hAnsi="Times New Roman" w:cs="Times New Roman"/>
          <w:sz w:val="24"/>
          <w:szCs w:val="24"/>
        </w:rPr>
        <w:t>M</w:t>
      </w:r>
      <w:r w:rsidRPr="00F73A56" w:rsidR="7BBAC7C2">
        <w:rPr>
          <w:rFonts w:ascii="Times New Roman" w:hAnsi="Times New Roman" w:cs="Times New Roman"/>
          <w:sz w:val="24"/>
          <w:szCs w:val="24"/>
        </w:rPr>
        <w:t>aksu- ja Tolliameti juurdepääs täitmisregistrile väljaspool kriminaalmenetlust on seaduses kirjas segaselt</w:t>
      </w:r>
      <w:r w:rsidRPr="3ACF2DD7" w:rsidR="145E0DA3">
        <w:rPr>
          <w:rFonts w:ascii="Times New Roman" w:hAnsi="Times New Roman" w:cs="Times New Roman"/>
          <w:sz w:val="24"/>
          <w:szCs w:val="24"/>
        </w:rPr>
        <w:t>“</w:t>
      </w:r>
      <w:r w:rsidRPr="00F73A56" w:rsidR="643E9DD3">
        <w:rPr>
          <w:rFonts w:ascii="Times New Roman" w:hAnsi="Times New Roman" w:cs="Times New Roman"/>
          <w:sz w:val="24"/>
          <w:szCs w:val="24"/>
        </w:rPr>
        <w:t>.</w:t>
      </w:r>
      <w:r w:rsidRPr="00F73A56" w:rsidR="00572DCF">
        <w:rPr>
          <w:rStyle w:val="Allmrkuseviide"/>
          <w:rFonts w:ascii="Times New Roman" w:hAnsi="Times New Roman" w:cs="Times New Roman"/>
          <w:sz w:val="24"/>
          <w:szCs w:val="24"/>
        </w:rPr>
        <w:footnoteReference w:id="1"/>
      </w:r>
      <w:r w:rsidRPr="00F73A56" w:rsidR="4E742DCD">
        <w:rPr>
          <w:rFonts w:ascii="Times New Roman" w:hAnsi="Times New Roman" w:cs="Times New Roman"/>
          <w:sz w:val="24"/>
          <w:szCs w:val="24"/>
        </w:rPr>
        <w:t xml:space="preserve"> </w:t>
      </w:r>
      <w:r w:rsidRPr="00F73A56" w:rsidR="3C776153">
        <w:rPr>
          <w:rFonts w:ascii="Times New Roman" w:hAnsi="Times New Roman" w:cs="Times New Roman"/>
          <w:sz w:val="24"/>
          <w:szCs w:val="24"/>
        </w:rPr>
        <w:t xml:space="preserve">Õiguskantsleri </w:t>
      </w:r>
      <w:r w:rsidRPr="00F73A56" w:rsidR="4E742DCD">
        <w:rPr>
          <w:rFonts w:ascii="Times New Roman" w:hAnsi="Times New Roman" w:cs="Times New Roman"/>
          <w:sz w:val="24"/>
          <w:szCs w:val="24"/>
        </w:rPr>
        <w:t xml:space="preserve">soovitustest </w:t>
      </w:r>
      <w:r w:rsidRPr="00F73A56" w:rsidR="192904B7">
        <w:rPr>
          <w:rFonts w:ascii="Times New Roman" w:hAnsi="Times New Roman" w:cs="Times New Roman"/>
          <w:sz w:val="24"/>
          <w:szCs w:val="24"/>
        </w:rPr>
        <w:t>kantuna</w:t>
      </w:r>
      <w:r w:rsidRPr="00F73A56" w:rsidR="68143220">
        <w:rPr>
          <w:rFonts w:ascii="Times New Roman" w:hAnsi="Times New Roman" w:cs="Times New Roman"/>
          <w:sz w:val="24"/>
          <w:szCs w:val="24"/>
        </w:rPr>
        <w:t xml:space="preserve"> piiras justiits- ja digi</w:t>
      </w:r>
      <w:r w:rsidRPr="004852FE" w:rsidR="68143220">
        <w:rPr>
          <w:rFonts w:ascii="Times New Roman" w:hAnsi="Times New Roman" w:cs="Times New Roman"/>
          <w:sz w:val="24"/>
          <w:szCs w:val="24"/>
        </w:rPr>
        <w:t>minister mitme riigiasutuse</w:t>
      </w:r>
      <w:r w:rsidRPr="004852FE" w:rsidR="771D7BEC">
        <w:rPr>
          <w:rFonts w:ascii="Times New Roman" w:hAnsi="Times New Roman" w:cs="Times New Roman"/>
          <w:sz w:val="24"/>
          <w:szCs w:val="24"/>
        </w:rPr>
        <w:t xml:space="preserve"> </w:t>
      </w:r>
      <w:r w:rsidRPr="004852FE" w:rsidR="68143220">
        <w:rPr>
          <w:rFonts w:ascii="Times New Roman" w:hAnsi="Times New Roman" w:cs="Times New Roman"/>
          <w:sz w:val="24"/>
          <w:szCs w:val="24"/>
        </w:rPr>
        <w:t>juurdepääsu täitmisregistrile</w:t>
      </w:r>
      <w:r w:rsidRPr="004852FE" w:rsidR="771D7BEC">
        <w:rPr>
          <w:rFonts w:ascii="Times New Roman" w:hAnsi="Times New Roman" w:cs="Times New Roman"/>
          <w:sz w:val="24"/>
          <w:szCs w:val="24"/>
        </w:rPr>
        <w:t>, jättes MTA-le õiguse edastada täitmisregistri infovahetuskanali kaudu</w:t>
      </w:r>
      <w:r w:rsidRPr="004852FE" w:rsidR="1A538113">
        <w:rPr>
          <w:rFonts w:ascii="Times New Roman" w:hAnsi="Times New Roman" w:cs="Times New Roman"/>
          <w:sz w:val="24"/>
          <w:szCs w:val="24"/>
        </w:rPr>
        <w:t xml:space="preserve"> vaid sundtäitmisega seo</w:t>
      </w:r>
      <w:r w:rsidRPr="3ACF2DD7" w:rsidR="145E0DA3">
        <w:rPr>
          <w:rFonts w:ascii="Times New Roman" w:hAnsi="Times New Roman" w:cs="Times New Roman"/>
          <w:sz w:val="24"/>
          <w:szCs w:val="24"/>
        </w:rPr>
        <w:t>tud</w:t>
      </w:r>
      <w:r w:rsidRPr="004852FE" w:rsidR="771D7BEC">
        <w:rPr>
          <w:rFonts w:ascii="Times New Roman" w:hAnsi="Times New Roman" w:cs="Times New Roman"/>
          <w:sz w:val="24"/>
          <w:szCs w:val="24"/>
        </w:rPr>
        <w:t xml:space="preserve"> korraldusi</w:t>
      </w:r>
      <w:r w:rsidRPr="004852FE" w:rsidR="1A538113">
        <w:rPr>
          <w:rFonts w:ascii="Times New Roman" w:hAnsi="Times New Roman" w:cs="Times New Roman"/>
          <w:sz w:val="24"/>
          <w:szCs w:val="24"/>
        </w:rPr>
        <w:t xml:space="preserve">. </w:t>
      </w:r>
      <w:r w:rsidRPr="004852FE" w:rsidR="44BBD079">
        <w:rPr>
          <w:rFonts w:ascii="Times New Roman" w:hAnsi="Times New Roman" w:cs="Times New Roman"/>
          <w:sz w:val="24"/>
          <w:szCs w:val="24"/>
        </w:rPr>
        <w:t>MTA jaoks on</w:t>
      </w:r>
      <w:r w:rsidRPr="004852FE" w:rsidR="47F28CA1">
        <w:rPr>
          <w:rFonts w:ascii="Times New Roman" w:hAnsi="Times New Roman" w:cs="Times New Roman"/>
          <w:sz w:val="24"/>
          <w:szCs w:val="24"/>
        </w:rPr>
        <w:t xml:space="preserve"> aga</w:t>
      </w:r>
      <w:r w:rsidRPr="004852FE" w:rsidR="44BBD079">
        <w:rPr>
          <w:rFonts w:ascii="Times New Roman" w:hAnsi="Times New Roman" w:cs="Times New Roman"/>
          <w:sz w:val="24"/>
          <w:szCs w:val="24"/>
        </w:rPr>
        <w:t xml:space="preserve"> täitmisregister oluline </w:t>
      </w:r>
      <w:r w:rsidRPr="3ACF2DD7" w:rsidR="5616E806">
        <w:rPr>
          <w:rFonts w:ascii="Times New Roman" w:hAnsi="Times New Roman" w:cs="Times New Roman"/>
          <w:sz w:val="24"/>
          <w:szCs w:val="24"/>
        </w:rPr>
        <w:t>töövahend</w:t>
      </w:r>
      <w:r w:rsidRPr="004852FE" w:rsidR="44BBD079">
        <w:rPr>
          <w:rFonts w:ascii="Times New Roman" w:hAnsi="Times New Roman" w:cs="Times New Roman"/>
          <w:sz w:val="24"/>
          <w:szCs w:val="24"/>
        </w:rPr>
        <w:t xml:space="preserve"> maksumenetluse</w:t>
      </w:r>
      <w:r w:rsidRPr="004852FE" w:rsidR="140E19F0">
        <w:rPr>
          <w:rFonts w:ascii="Times New Roman" w:hAnsi="Times New Roman" w:cs="Times New Roman"/>
          <w:sz w:val="24"/>
          <w:szCs w:val="24"/>
        </w:rPr>
        <w:t>s tähendust omavate asjaolude väljaselgitamise</w:t>
      </w:r>
      <w:r w:rsidRPr="3ACF2DD7" w:rsidR="32C95244">
        <w:rPr>
          <w:rFonts w:ascii="Times New Roman" w:hAnsi="Times New Roman" w:cs="Times New Roman"/>
          <w:sz w:val="24"/>
          <w:szCs w:val="24"/>
        </w:rPr>
        <w:t>ks</w:t>
      </w:r>
      <w:r w:rsidRPr="004852FE" w:rsidR="140E19F0">
        <w:rPr>
          <w:rFonts w:ascii="Times New Roman" w:hAnsi="Times New Roman" w:cs="Times New Roman"/>
          <w:sz w:val="24"/>
          <w:szCs w:val="24"/>
        </w:rPr>
        <w:t xml:space="preserve">, mistõttu </w:t>
      </w:r>
      <w:r w:rsidRPr="004852FE" w:rsidR="2AC7E327">
        <w:rPr>
          <w:rFonts w:ascii="Times New Roman" w:hAnsi="Times New Roman" w:cs="Times New Roman"/>
          <w:sz w:val="24"/>
          <w:szCs w:val="24"/>
        </w:rPr>
        <w:t>kahjustavad</w:t>
      </w:r>
      <w:r w:rsidRPr="004852FE" w:rsidR="02EC8112">
        <w:rPr>
          <w:rFonts w:ascii="Times New Roman" w:hAnsi="Times New Roman" w:cs="Times New Roman"/>
          <w:sz w:val="24"/>
          <w:szCs w:val="24"/>
        </w:rPr>
        <w:t xml:space="preserve"> </w:t>
      </w:r>
      <w:r w:rsidRPr="004852FE" w:rsidR="2E355CAB">
        <w:rPr>
          <w:rFonts w:ascii="Times New Roman" w:hAnsi="Times New Roman" w:cs="Times New Roman"/>
          <w:sz w:val="24"/>
          <w:szCs w:val="24"/>
        </w:rPr>
        <w:t>nee</w:t>
      </w:r>
      <w:r w:rsidRPr="004852FE" w:rsidR="721C4569">
        <w:rPr>
          <w:rFonts w:ascii="Times New Roman" w:hAnsi="Times New Roman" w:cs="Times New Roman"/>
          <w:sz w:val="24"/>
          <w:szCs w:val="24"/>
        </w:rPr>
        <w:t>d</w:t>
      </w:r>
      <w:r w:rsidRPr="004852FE" w:rsidR="6F0E79A2">
        <w:rPr>
          <w:rFonts w:ascii="Times New Roman" w:hAnsi="Times New Roman" w:cs="Times New Roman"/>
          <w:sz w:val="24"/>
          <w:szCs w:val="24"/>
        </w:rPr>
        <w:t xml:space="preserve"> piirangud</w:t>
      </w:r>
      <w:r w:rsidRPr="004852FE" w:rsidR="00999C3C">
        <w:rPr>
          <w:rFonts w:ascii="Times New Roman" w:hAnsi="Times New Roman" w:cs="Times New Roman"/>
          <w:sz w:val="24"/>
          <w:szCs w:val="24"/>
        </w:rPr>
        <w:t xml:space="preserve"> </w:t>
      </w:r>
      <w:r w:rsidRPr="004852FE" w:rsidR="2AC7E327">
        <w:rPr>
          <w:rFonts w:ascii="Times New Roman" w:hAnsi="Times New Roman" w:cs="Times New Roman"/>
          <w:sz w:val="24"/>
          <w:szCs w:val="24"/>
        </w:rPr>
        <w:t>MTA võime</w:t>
      </w:r>
      <w:r w:rsidRPr="3ACF2DD7" w:rsidR="32C95244">
        <w:rPr>
          <w:rFonts w:ascii="Times New Roman" w:hAnsi="Times New Roman" w:cs="Times New Roman"/>
          <w:sz w:val="24"/>
          <w:szCs w:val="24"/>
        </w:rPr>
        <w:t>t</w:t>
      </w:r>
      <w:r w:rsidRPr="004852FE" w:rsidR="2AC7E327">
        <w:rPr>
          <w:rFonts w:ascii="Times New Roman" w:hAnsi="Times New Roman" w:cs="Times New Roman"/>
          <w:sz w:val="24"/>
          <w:szCs w:val="24"/>
        </w:rPr>
        <w:t xml:space="preserve"> te</w:t>
      </w:r>
      <w:r w:rsidRPr="3ACF2DD7" w:rsidR="32C95244">
        <w:rPr>
          <w:rFonts w:ascii="Times New Roman" w:hAnsi="Times New Roman" w:cs="Times New Roman"/>
          <w:sz w:val="24"/>
          <w:szCs w:val="24"/>
        </w:rPr>
        <w:t>ha</w:t>
      </w:r>
      <w:r w:rsidRPr="004852FE" w:rsidR="303179C6">
        <w:rPr>
          <w:rFonts w:ascii="Times New Roman" w:hAnsi="Times New Roman" w:cs="Times New Roman"/>
          <w:sz w:val="24"/>
          <w:szCs w:val="24"/>
        </w:rPr>
        <w:t xml:space="preserve"> </w:t>
      </w:r>
      <w:r w:rsidRPr="3ACF2DD7" w:rsidR="32C95244">
        <w:rPr>
          <w:rFonts w:ascii="Times New Roman" w:hAnsi="Times New Roman" w:cs="Times New Roman"/>
          <w:sz w:val="24"/>
          <w:szCs w:val="24"/>
        </w:rPr>
        <w:t>tõhusat</w:t>
      </w:r>
      <w:r w:rsidRPr="004852FE" w:rsidR="2AC7E327">
        <w:rPr>
          <w:rFonts w:ascii="Times New Roman" w:hAnsi="Times New Roman" w:cs="Times New Roman"/>
          <w:sz w:val="24"/>
          <w:szCs w:val="24"/>
        </w:rPr>
        <w:t xml:space="preserve"> riiklikku järelevalvet maksukohustuste täitmise üle</w:t>
      </w:r>
      <w:r w:rsidRPr="004852FE" w:rsidR="5C3AB96E">
        <w:rPr>
          <w:rFonts w:ascii="Times New Roman" w:hAnsi="Times New Roman" w:cs="Times New Roman"/>
          <w:sz w:val="24"/>
          <w:szCs w:val="24"/>
        </w:rPr>
        <w:t xml:space="preserve"> ning tagada</w:t>
      </w:r>
      <w:r w:rsidRPr="004852FE" w:rsidR="4A588D3E">
        <w:rPr>
          <w:rFonts w:ascii="Times New Roman" w:hAnsi="Times New Roman" w:cs="Times New Roman"/>
          <w:sz w:val="24"/>
          <w:szCs w:val="24"/>
        </w:rPr>
        <w:t xml:space="preserve"> selliselt</w:t>
      </w:r>
      <w:r w:rsidRPr="004852FE" w:rsidR="5C3AB96E">
        <w:rPr>
          <w:rFonts w:ascii="Times New Roman" w:hAnsi="Times New Roman" w:cs="Times New Roman"/>
          <w:sz w:val="24"/>
          <w:szCs w:val="24"/>
        </w:rPr>
        <w:t xml:space="preserve"> </w:t>
      </w:r>
      <w:r w:rsidRPr="004852FE" w:rsidR="16D05121">
        <w:rPr>
          <w:rFonts w:ascii="Times New Roman" w:hAnsi="Times New Roman" w:cs="Times New Roman"/>
          <w:sz w:val="24"/>
          <w:szCs w:val="24"/>
        </w:rPr>
        <w:t>ühiskonna ja seadusliku majandustegevuse kaitse</w:t>
      </w:r>
      <w:r w:rsidRPr="004852FE" w:rsidR="2AC7E327">
        <w:rPr>
          <w:rFonts w:ascii="Times New Roman" w:hAnsi="Times New Roman" w:cs="Times New Roman"/>
          <w:sz w:val="24"/>
          <w:szCs w:val="24"/>
        </w:rPr>
        <w:t>.</w:t>
      </w:r>
      <w:commentRangeEnd w:id="0"/>
      <w:r w:rsidRPr="00A54076" w:rsidR="00036E4A">
        <w:rPr>
          <w:rStyle w:val="Kommentaariviide"/>
          <w:rFonts w:ascii="Times New Roman" w:hAnsi="Times New Roman" w:cs="Times New Roman"/>
          <w:sz w:val="24"/>
          <w:szCs w:val="24"/>
        </w:rPr>
        <w:commentReference w:id="0"/>
      </w:r>
    </w:p>
    <w:p w:rsidRPr="00A54076" w:rsidR="00DB0F2F" w:rsidP="006D7E48" w:rsidRDefault="00DB0F2F" w14:paraId="42D73FDF" w14:textId="1B3CD1BC">
      <w:pPr>
        <w:spacing w:after="0" w:line="240" w:lineRule="auto"/>
        <w:jc w:val="both"/>
        <w:rPr>
          <w:rFonts w:ascii="Times New Roman" w:hAnsi="Times New Roman" w:cs="Times New Roman"/>
          <w:sz w:val="24"/>
          <w:szCs w:val="24"/>
        </w:rPr>
      </w:pPr>
    </w:p>
    <w:p w:rsidRPr="00A54076" w:rsidR="211A864B" w:rsidP="006D7E48" w:rsidRDefault="526E47F9" w14:paraId="0C087F77" w14:textId="6C731B3C">
      <w:pPr>
        <w:spacing w:after="0" w:line="240" w:lineRule="auto"/>
        <w:jc w:val="both"/>
        <w:rPr>
          <w:rFonts w:ascii="Times New Roman" w:hAnsi="Times New Roman" w:eastAsia="Times New Roman" w:cs="Times New Roman"/>
          <w:color w:val="000000" w:themeColor="text1"/>
          <w:sz w:val="24"/>
          <w:szCs w:val="24"/>
        </w:rPr>
      </w:pPr>
      <w:r w:rsidRPr="74CD579E">
        <w:rPr>
          <w:rFonts w:ascii="Times New Roman" w:hAnsi="Times New Roman" w:eastAsia="Times New Roman" w:cs="Times New Roman"/>
          <w:color w:val="000000" w:themeColor="text1"/>
          <w:sz w:val="24"/>
          <w:szCs w:val="24"/>
        </w:rPr>
        <w:t>Eelnõu</w:t>
      </w:r>
      <w:r w:rsidRPr="74CD579E" w:rsidR="32C95244">
        <w:rPr>
          <w:rFonts w:ascii="Times New Roman" w:hAnsi="Times New Roman" w:eastAsia="Times New Roman" w:cs="Times New Roman"/>
          <w:color w:val="000000" w:themeColor="text1"/>
          <w:sz w:val="24"/>
          <w:szCs w:val="24"/>
        </w:rPr>
        <w:t>s</w:t>
      </w:r>
      <w:r w:rsidRPr="74CD579E">
        <w:rPr>
          <w:rFonts w:ascii="Times New Roman" w:hAnsi="Times New Roman" w:eastAsia="Times New Roman" w:cs="Times New Roman"/>
          <w:color w:val="000000" w:themeColor="text1"/>
          <w:sz w:val="24"/>
          <w:szCs w:val="24"/>
        </w:rPr>
        <w:t xml:space="preserve"> täpsustatakse suurema õigusselguse ja läbipaistvuse huvides samuti Rahapesu Andmebüroo (edaspidi </w:t>
      </w:r>
      <w:r w:rsidRPr="74CD579E">
        <w:rPr>
          <w:rFonts w:ascii="Times New Roman" w:hAnsi="Times New Roman" w:eastAsia="Times New Roman" w:cs="Times New Roman"/>
          <w:i/>
          <w:iCs/>
          <w:color w:val="000000" w:themeColor="text1"/>
          <w:sz w:val="24"/>
          <w:szCs w:val="24"/>
        </w:rPr>
        <w:t>RAB</w:t>
      </w:r>
      <w:r w:rsidRPr="74CD579E">
        <w:rPr>
          <w:rFonts w:ascii="Times New Roman" w:hAnsi="Times New Roman" w:eastAsia="Times New Roman" w:cs="Times New Roman"/>
          <w:color w:val="000000" w:themeColor="text1"/>
          <w:sz w:val="24"/>
          <w:szCs w:val="24"/>
        </w:rPr>
        <w:t xml:space="preserve">) õigust oma ülesannete täitmiseks saada täitemenetluse seadustiku §-s 63 nimetatud täitmisregistri kaudu konto andmeid, mis </w:t>
      </w:r>
      <w:r w:rsidRPr="74CD579E" w:rsidR="53CA71D9">
        <w:rPr>
          <w:rFonts w:ascii="Times New Roman" w:hAnsi="Times New Roman" w:eastAsia="Times New Roman" w:cs="Times New Roman"/>
          <w:color w:val="000000" w:themeColor="text1"/>
          <w:sz w:val="24"/>
          <w:szCs w:val="24"/>
        </w:rPr>
        <w:t>sisaldavad</w:t>
      </w:r>
      <w:r w:rsidRPr="74CD579E">
        <w:rPr>
          <w:rFonts w:ascii="Times New Roman" w:hAnsi="Times New Roman" w:eastAsia="Times New Roman" w:cs="Times New Roman"/>
          <w:color w:val="000000" w:themeColor="text1"/>
          <w:sz w:val="24"/>
          <w:szCs w:val="24"/>
        </w:rPr>
        <w:t xml:space="preserve"> ka konto saldot ja väljavõtet. Muudatuse eesmär</w:t>
      </w:r>
      <w:r w:rsidRPr="74CD579E" w:rsidR="53CA71D9">
        <w:rPr>
          <w:rFonts w:ascii="Times New Roman" w:hAnsi="Times New Roman" w:eastAsia="Times New Roman" w:cs="Times New Roman"/>
          <w:color w:val="000000" w:themeColor="text1"/>
          <w:sz w:val="24"/>
          <w:szCs w:val="24"/>
        </w:rPr>
        <w:t>k</w:t>
      </w:r>
      <w:r w:rsidRPr="74CD579E">
        <w:rPr>
          <w:rFonts w:ascii="Times New Roman" w:hAnsi="Times New Roman" w:eastAsia="Times New Roman" w:cs="Times New Roman"/>
          <w:color w:val="000000" w:themeColor="text1"/>
          <w:sz w:val="24"/>
          <w:szCs w:val="24"/>
        </w:rPr>
        <w:t xml:space="preserve"> on </w:t>
      </w:r>
      <w:r w:rsidRPr="74CD579E" w:rsidR="60E62337">
        <w:rPr>
          <w:rFonts w:ascii="Times New Roman" w:hAnsi="Times New Roman" w:eastAsia="Times New Roman" w:cs="Times New Roman"/>
          <w:color w:val="000000" w:themeColor="text1"/>
          <w:sz w:val="24"/>
          <w:szCs w:val="24"/>
        </w:rPr>
        <w:t xml:space="preserve">sätestada </w:t>
      </w:r>
      <w:r w:rsidRPr="74CD579E">
        <w:rPr>
          <w:rFonts w:ascii="Times New Roman" w:hAnsi="Times New Roman" w:eastAsia="Times New Roman" w:cs="Times New Roman"/>
          <w:color w:val="000000" w:themeColor="text1"/>
          <w:sz w:val="24"/>
          <w:szCs w:val="24"/>
        </w:rPr>
        <w:t xml:space="preserve">selgemalt </w:t>
      </w:r>
      <w:r w:rsidRPr="74CD579E" w:rsidR="47A35F08">
        <w:rPr>
          <w:rFonts w:ascii="Times New Roman" w:hAnsi="Times New Roman" w:eastAsia="Times New Roman" w:cs="Times New Roman"/>
          <w:color w:val="000000" w:themeColor="text1"/>
          <w:sz w:val="24"/>
          <w:szCs w:val="24"/>
        </w:rPr>
        <w:t>piirangute eel</w:t>
      </w:r>
      <w:r w:rsidRPr="74CD579E" w:rsidR="546F1453">
        <w:rPr>
          <w:rFonts w:ascii="Times New Roman" w:hAnsi="Times New Roman" w:eastAsia="Times New Roman" w:cs="Times New Roman"/>
          <w:color w:val="000000" w:themeColor="text1"/>
          <w:sz w:val="24"/>
          <w:szCs w:val="24"/>
        </w:rPr>
        <w:t xml:space="preserve"> toimi</w:t>
      </w:r>
      <w:r w:rsidRPr="74CD579E" w:rsidR="47A35F08">
        <w:rPr>
          <w:rFonts w:ascii="Times New Roman" w:hAnsi="Times New Roman" w:eastAsia="Times New Roman" w:cs="Times New Roman"/>
          <w:color w:val="000000" w:themeColor="text1"/>
          <w:sz w:val="24"/>
          <w:szCs w:val="24"/>
        </w:rPr>
        <w:t>nud</w:t>
      </w:r>
      <w:r w:rsidRPr="74CD579E" w:rsidR="546F1453">
        <w:rPr>
          <w:rFonts w:ascii="Times New Roman" w:hAnsi="Times New Roman" w:eastAsia="Times New Roman" w:cs="Times New Roman"/>
          <w:color w:val="000000" w:themeColor="text1"/>
          <w:sz w:val="24"/>
          <w:szCs w:val="24"/>
        </w:rPr>
        <w:t xml:space="preserve"> tegutsemisviis</w:t>
      </w:r>
      <w:r w:rsidRPr="74CD579E">
        <w:rPr>
          <w:rFonts w:ascii="Times New Roman" w:hAnsi="Times New Roman" w:eastAsia="Times New Roman" w:cs="Times New Roman"/>
          <w:color w:val="000000" w:themeColor="text1"/>
          <w:sz w:val="24"/>
          <w:szCs w:val="24"/>
        </w:rPr>
        <w:t xml:space="preserve">, mitte laiendada RAB volitusi teabe </w:t>
      </w:r>
      <w:commentRangeStart w:id="1"/>
      <w:r w:rsidRPr="74CD579E">
        <w:rPr>
          <w:rFonts w:ascii="Times New Roman" w:hAnsi="Times New Roman" w:eastAsia="Times New Roman" w:cs="Times New Roman"/>
          <w:color w:val="000000" w:themeColor="text1"/>
          <w:sz w:val="24"/>
          <w:szCs w:val="24"/>
        </w:rPr>
        <w:t>hankimisel</w:t>
      </w:r>
      <w:commentRangeEnd w:id="1"/>
      <w:r w:rsidRPr="74CD579E" w:rsidR="002A0257">
        <w:rPr>
          <w:rStyle w:val="Kommentaariviide"/>
          <w:rFonts w:ascii="Times New Roman" w:hAnsi="Times New Roman" w:eastAsia="Times New Roman" w:cs="Times New Roman"/>
          <w:color w:val="000000" w:themeColor="text1"/>
          <w:sz w:val="24"/>
          <w:szCs w:val="24"/>
        </w:rPr>
        <w:commentReference w:id="1"/>
      </w:r>
      <w:r w:rsidRPr="74CD579E">
        <w:rPr>
          <w:rFonts w:ascii="Times New Roman" w:hAnsi="Times New Roman" w:eastAsia="Times New Roman" w:cs="Times New Roman"/>
          <w:color w:val="000000" w:themeColor="text1"/>
          <w:sz w:val="24"/>
          <w:szCs w:val="24"/>
        </w:rPr>
        <w:t>.</w:t>
      </w:r>
    </w:p>
    <w:p w:rsidRPr="00A54076" w:rsidR="211A864B" w:rsidP="006D7E48" w:rsidRDefault="211A864B" w14:paraId="5E118942" w14:textId="7B5B524B">
      <w:pPr>
        <w:spacing w:after="0" w:line="240" w:lineRule="auto"/>
        <w:jc w:val="both"/>
        <w:rPr>
          <w:rFonts w:ascii="Times New Roman" w:hAnsi="Times New Roman" w:eastAsia="Times New Roman" w:cs="Times New Roman"/>
          <w:sz w:val="24"/>
          <w:szCs w:val="24"/>
        </w:rPr>
      </w:pPr>
    </w:p>
    <w:p w:rsidRPr="00A54076" w:rsidR="211A864B" w:rsidP="006D7E48" w:rsidRDefault="02FE88E3" w14:paraId="0BED166C" w14:textId="623362C5">
      <w:pPr>
        <w:spacing w:after="0" w:line="240" w:lineRule="auto"/>
        <w:jc w:val="both"/>
        <w:rPr>
          <w:rStyle w:val="Allmrkuseviide"/>
          <w:rFonts w:ascii="Times New Roman" w:hAnsi="Times New Roman" w:cs="Times New Roman"/>
          <w:sz w:val="24"/>
          <w:szCs w:val="24"/>
        </w:rPr>
      </w:pPr>
      <w:r w:rsidRPr="004852FE" w:rsidR="38A4E2F5">
        <w:rPr>
          <w:rFonts w:ascii="Times New Roman" w:hAnsi="Times New Roman" w:cs="Times New Roman"/>
          <w:sz w:val="24"/>
          <w:szCs w:val="24"/>
        </w:rPr>
        <w:t>Muudatused on tingitud õiguskantsleri 1.</w:t>
      </w:r>
      <w:r w:rsidRPr="1836CB87" w:rsidR="1D410B54">
        <w:rPr>
          <w:rFonts w:ascii="Times New Roman" w:hAnsi="Times New Roman" w:cs="Times New Roman"/>
          <w:sz w:val="24"/>
          <w:szCs w:val="24"/>
        </w:rPr>
        <w:t xml:space="preserve"> juul</w:t>
      </w:r>
      <w:r w:rsidR="1D410B54">
        <w:rPr>
          <w:rFonts w:ascii="Times New Roman" w:hAnsi="Times New Roman" w:cs="Times New Roman"/>
          <w:sz w:val="24"/>
          <w:szCs w:val="24"/>
        </w:rPr>
        <w:t xml:space="preserve">i </w:t>
      </w:r>
      <w:r w:rsidRPr="004852FE" w:rsidR="38A4E2F5">
        <w:rPr>
          <w:rFonts w:ascii="Times New Roman" w:hAnsi="Times New Roman" w:cs="Times New Roman"/>
          <w:sz w:val="24"/>
          <w:szCs w:val="24"/>
        </w:rPr>
        <w:t>2025</w:t>
      </w:r>
      <w:r w:rsidR="1D410B54">
        <w:rPr>
          <w:rFonts w:ascii="Times New Roman" w:hAnsi="Times New Roman" w:cs="Times New Roman"/>
          <w:sz w:val="24"/>
          <w:szCs w:val="24"/>
        </w:rPr>
        <w:t>. a</w:t>
      </w:r>
      <w:r w:rsidRPr="004852FE" w:rsidR="38A4E2F5">
        <w:rPr>
          <w:rFonts w:ascii="Times New Roman" w:hAnsi="Times New Roman" w:cs="Times New Roman"/>
          <w:sz w:val="24"/>
          <w:szCs w:val="24"/>
        </w:rPr>
        <w:t xml:space="preserve"> kirjast, milles rahapesu ja terrorismi </w:t>
      </w:r>
      <w:r w:rsidRPr="004852FE" w:rsidR="5E723634">
        <w:rPr>
          <w:rFonts w:ascii="Times New Roman" w:hAnsi="Times New Roman" w:cs="Times New Roman"/>
          <w:sz w:val="24"/>
          <w:szCs w:val="24"/>
        </w:rPr>
        <w:t xml:space="preserve">rahastamise </w:t>
      </w:r>
      <w:r w:rsidRPr="004852FE" w:rsidR="38A4E2F5">
        <w:rPr>
          <w:rFonts w:ascii="Times New Roman" w:hAnsi="Times New Roman" w:cs="Times New Roman"/>
          <w:sz w:val="24"/>
          <w:szCs w:val="24"/>
        </w:rPr>
        <w:t>tõk</w:t>
      </w:r>
      <w:r w:rsidRPr="004852FE" w:rsidR="253D97C8">
        <w:rPr>
          <w:rFonts w:ascii="Times New Roman" w:hAnsi="Times New Roman" w:cs="Times New Roman"/>
          <w:sz w:val="24"/>
          <w:szCs w:val="24"/>
        </w:rPr>
        <w:t>e</w:t>
      </w:r>
      <w:r w:rsidRPr="004852FE" w:rsidR="38A4E2F5">
        <w:rPr>
          <w:rFonts w:ascii="Times New Roman" w:hAnsi="Times New Roman" w:cs="Times New Roman"/>
          <w:sz w:val="24"/>
          <w:szCs w:val="24"/>
        </w:rPr>
        <w:t>stamise</w:t>
      </w:r>
      <w:r w:rsidRPr="004852FE" w:rsidR="59342AE6">
        <w:rPr>
          <w:rFonts w:ascii="Times New Roman" w:hAnsi="Times New Roman" w:cs="Times New Roman"/>
          <w:sz w:val="24"/>
          <w:szCs w:val="24"/>
        </w:rPr>
        <w:t xml:space="preserve"> seadusega</w:t>
      </w:r>
      <w:r w:rsidRPr="004852FE" w:rsidR="38A4E2F5">
        <w:rPr>
          <w:rFonts w:ascii="Times New Roman" w:hAnsi="Times New Roman" w:cs="Times New Roman"/>
          <w:sz w:val="24"/>
          <w:szCs w:val="24"/>
        </w:rPr>
        <w:t xml:space="preserve"> (</w:t>
      </w:r>
      <w:r w:rsidRPr="3ACF2DD7" w:rsidR="38A4E2F5">
        <w:rPr>
          <w:rFonts w:ascii="Times New Roman" w:hAnsi="Times New Roman" w:cs="Times New Roman"/>
          <w:sz w:val="24"/>
          <w:szCs w:val="24"/>
        </w:rPr>
        <w:t>RahaPTS</w:t>
      </w:r>
      <w:r w:rsidRPr="004852FE" w:rsidR="38A4E2F5">
        <w:rPr>
          <w:rFonts w:ascii="Times New Roman" w:hAnsi="Times New Roman" w:cs="Times New Roman"/>
          <w:sz w:val="24"/>
          <w:szCs w:val="24"/>
        </w:rPr>
        <w:t>) puutuvalt nenditakse, et</w:t>
      </w:r>
      <w:r w:rsidRPr="004852FE" w:rsidR="5C077B17">
        <w:rPr>
          <w:rFonts w:ascii="Times New Roman" w:hAnsi="Times New Roman" w:cs="Times New Roman"/>
          <w:sz w:val="24"/>
          <w:szCs w:val="24"/>
        </w:rPr>
        <w:t xml:space="preserve"> </w:t>
      </w:r>
      <w:r w:rsidRPr="00D2599A" w:rsidR="39D07CE2">
        <w:rPr>
          <w:rFonts w:ascii="Times New Roman" w:hAnsi="Times New Roman" w:cs="Times New Roman"/>
          <w:sz w:val="24"/>
          <w:szCs w:val="24"/>
        </w:rPr>
        <w:t>RahaPTS</w:t>
      </w:r>
      <w:r w:rsidRPr="3ACF2DD7" w:rsidR="0D1C5B3B">
        <w:rPr>
          <w:rFonts w:ascii="Times New Roman" w:hAnsi="Times New Roman" w:cs="Times New Roman"/>
          <w:sz w:val="24"/>
          <w:szCs w:val="24"/>
        </w:rPr>
        <w:t>i</w:t>
      </w:r>
      <w:r w:rsidRPr="00D2599A" w:rsidR="39D07CE2">
        <w:rPr>
          <w:rFonts w:ascii="Times New Roman" w:hAnsi="Times New Roman" w:cs="Times New Roman"/>
          <w:sz w:val="24"/>
          <w:szCs w:val="24"/>
        </w:rPr>
        <w:t xml:space="preserve"> § 58 l</w:t>
      </w:r>
      <w:r w:rsidRPr="3ACF2DD7" w:rsidR="272BBC50">
        <w:rPr>
          <w:rFonts w:ascii="Times New Roman" w:hAnsi="Times New Roman" w:cs="Times New Roman"/>
          <w:sz w:val="24"/>
          <w:szCs w:val="24"/>
        </w:rPr>
        <w:t>õi</w:t>
      </w:r>
      <w:r w:rsidRPr="3ACF2DD7" w:rsidR="088DCE02">
        <w:rPr>
          <w:rFonts w:ascii="Times New Roman" w:hAnsi="Times New Roman" w:cs="Times New Roman"/>
          <w:sz w:val="24"/>
          <w:szCs w:val="24"/>
        </w:rPr>
        <w:t>g</w:t>
      </w:r>
      <w:r w:rsidRPr="3ACF2DD7" w:rsidR="272BBC50">
        <w:rPr>
          <w:rFonts w:ascii="Times New Roman" w:hAnsi="Times New Roman" w:cs="Times New Roman"/>
          <w:sz w:val="24"/>
          <w:szCs w:val="24"/>
        </w:rPr>
        <w:t>e</w:t>
      </w:r>
      <w:r w:rsidRPr="00D2599A" w:rsidR="39D07CE2">
        <w:rPr>
          <w:rFonts w:ascii="Times New Roman" w:hAnsi="Times New Roman" w:cs="Times New Roman"/>
          <w:sz w:val="24"/>
          <w:szCs w:val="24"/>
        </w:rPr>
        <w:t xml:space="preserve"> 1</w:t>
      </w:r>
      <w:r w:rsidRPr="00D2599A" w:rsidR="0F69E4EF">
        <w:rPr>
          <w:rFonts w:ascii="Times New Roman" w:hAnsi="Times New Roman" w:cs="Times New Roman"/>
          <w:sz w:val="24"/>
          <w:szCs w:val="24"/>
          <w:vertAlign w:val="superscript"/>
        </w:rPr>
        <w:t>1</w:t>
      </w:r>
      <w:r w:rsidRPr="3ACF2DD7" w:rsidR="4544879A">
        <w:rPr>
          <w:rFonts w:ascii="Times New Roman" w:hAnsi="Times New Roman" w:cs="Times New Roman"/>
          <w:sz w:val="24"/>
          <w:szCs w:val="24"/>
        </w:rPr>
        <w:t xml:space="preserve"> ja</w:t>
      </w:r>
      <w:r w:rsidRPr="00D2599A" w:rsidR="43C46CEE">
        <w:rPr>
          <w:rFonts w:ascii="Times New Roman" w:hAnsi="Times New Roman" w:cs="Times New Roman"/>
          <w:sz w:val="24"/>
          <w:szCs w:val="24"/>
        </w:rPr>
        <w:t xml:space="preserve"> § 81 l</w:t>
      </w:r>
      <w:r w:rsidRPr="3ACF2DD7" w:rsidR="272BBC50">
        <w:rPr>
          <w:rFonts w:ascii="Times New Roman" w:hAnsi="Times New Roman" w:cs="Times New Roman"/>
          <w:sz w:val="24"/>
          <w:szCs w:val="24"/>
        </w:rPr>
        <w:t>õi</w:t>
      </w:r>
      <w:r w:rsidRPr="3ACF2DD7" w:rsidR="088DCE02">
        <w:rPr>
          <w:rFonts w:ascii="Times New Roman" w:hAnsi="Times New Roman" w:cs="Times New Roman"/>
          <w:sz w:val="24"/>
          <w:szCs w:val="24"/>
        </w:rPr>
        <w:t>g</w:t>
      </w:r>
      <w:r w:rsidRPr="3ACF2DD7" w:rsidR="272BBC50">
        <w:rPr>
          <w:rFonts w:ascii="Times New Roman" w:hAnsi="Times New Roman" w:cs="Times New Roman"/>
          <w:sz w:val="24"/>
          <w:szCs w:val="24"/>
        </w:rPr>
        <w:t>e</w:t>
      </w:r>
      <w:r w:rsidRPr="00D2599A" w:rsidR="43C46CEE">
        <w:rPr>
          <w:rFonts w:ascii="Times New Roman" w:hAnsi="Times New Roman" w:cs="Times New Roman"/>
          <w:sz w:val="24"/>
          <w:szCs w:val="24"/>
        </w:rPr>
        <w:t xml:space="preserve"> 1 </w:t>
      </w:r>
      <w:r w:rsidRPr="3ACF2DD7" w:rsidR="272BBC50">
        <w:rPr>
          <w:rFonts w:ascii="Times New Roman" w:hAnsi="Times New Roman" w:cs="Times New Roman"/>
          <w:sz w:val="24"/>
          <w:szCs w:val="24"/>
        </w:rPr>
        <w:t>ning</w:t>
      </w:r>
      <w:r w:rsidRPr="00D2599A" w:rsidR="43C46CEE">
        <w:rPr>
          <w:rFonts w:ascii="Times New Roman" w:hAnsi="Times New Roman" w:cs="Times New Roman"/>
          <w:sz w:val="24"/>
          <w:szCs w:val="24"/>
        </w:rPr>
        <w:t xml:space="preserve"> </w:t>
      </w:r>
      <w:r w:rsidRPr="3ACF2DD7" w:rsidR="272BBC50">
        <w:rPr>
          <w:rFonts w:ascii="Times New Roman" w:hAnsi="Times New Roman" w:cs="Times New Roman"/>
          <w:sz w:val="24"/>
          <w:szCs w:val="24"/>
        </w:rPr>
        <w:t>krediidiasutuste seaduse (</w:t>
      </w:r>
      <w:r w:rsidRPr="3ACF2DD7" w:rsidR="19BA5C2F">
        <w:rPr>
          <w:rFonts w:ascii="Times New Roman" w:hAnsi="Times New Roman" w:cs="Times New Roman"/>
          <w:sz w:val="24"/>
          <w:szCs w:val="24"/>
        </w:rPr>
        <w:t xml:space="preserve">edaspidi </w:t>
      </w:r>
      <w:r w:rsidRPr="01B6DEFF" w:rsidR="43C46CEE">
        <w:rPr>
          <w:rFonts w:ascii="Times New Roman" w:hAnsi="Times New Roman" w:cs="Times New Roman"/>
          <w:i w:val="1"/>
          <w:iCs w:val="1"/>
          <w:sz w:val="24"/>
          <w:szCs w:val="24"/>
        </w:rPr>
        <w:t>KAS</w:t>
      </w:r>
      <w:r w:rsidRPr="3ACF2DD7" w:rsidR="272BBC50">
        <w:rPr>
          <w:rFonts w:ascii="Times New Roman" w:hAnsi="Times New Roman" w:cs="Times New Roman"/>
          <w:sz w:val="24"/>
          <w:szCs w:val="24"/>
        </w:rPr>
        <w:t>)</w:t>
      </w:r>
      <w:r w:rsidRPr="00D2599A" w:rsidR="43C46CEE">
        <w:rPr>
          <w:rFonts w:ascii="Times New Roman" w:hAnsi="Times New Roman" w:cs="Times New Roman"/>
          <w:sz w:val="24"/>
          <w:szCs w:val="24"/>
        </w:rPr>
        <w:t xml:space="preserve"> </w:t>
      </w:r>
      <w:r w:rsidRPr="00D2599A" w:rsidR="784CA0F4">
        <w:rPr>
          <w:rFonts w:ascii="Times New Roman" w:hAnsi="Times New Roman" w:cs="Times New Roman"/>
          <w:sz w:val="24"/>
          <w:szCs w:val="24"/>
        </w:rPr>
        <w:t>§ 88 l</w:t>
      </w:r>
      <w:r w:rsidRPr="3ACF2DD7" w:rsidR="272BBC50">
        <w:rPr>
          <w:rFonts w:ascii="Times New Roman" w:hAnsi="Times New Roman" w:cs="Times New Roman"/>
          <w:sz w:val="24"/>
          <w:szCs w:val="24"/>
        </w:rPr>
        <w:t>õi</w:t>
      </w:r>
      <w:r w:rsidRPr="3ACF2DD7" w:rsidR="4544879A">
        <w:rPr>
          <w:rFonts w:ascii="Times New Roman" w:hAnsi="Times New Roman" w:cs="Times New Roman"/>
          <w:sz w:val="24"/>
          <w:szCs w:val="24"/>
        </w:rPr>
        <w:t>g</w:t>
      </w:r>
      <w:r w:rsidRPr="3ACF2DD7" w:rsidR="272BBC50">
        <w:rPr>
          <w:rFonts w:ascii="Times New Roman" w:hAnsi="Times New Roman" w:cs="Times New Roman"/>
          <w:sz w:val="24"/>
          <w:szCs w:val="24"/>
        </w:rPr>
        <w:t>e</w:t>
      </w:r>
      <w:r w:rsidRPr="00D2599A" w:rsidR="784CA0F4">
        <w:rPr>
          <w:rFonts w:ascii="Times New Roman" w:hAnsi="Times New Roman" w:cs="Times New Roman"/>
          <w:sz w:val="24"/>
          <w:szCs w:val="24"/>
        </w:rPr>
        <w:t xml:space="preserve"> 4</w:t>
      </w:r>
      <w:r w:rsidRPr="00D2599A" w:rsidR="784CA0F4">
        <w:rPr>
          <w:rFonts w:ascii="Times New Roman" w:hAnsi="Times New Roman" w:cs="Times New Roman"/>
          <w:sz w:val="24"/>
          <w:szCs w:val="24"/>
          <w:vertAlign w:val="superscript"/>
        </w:rPr>
        <w:t>2</w:t>
      </w:r>
      <w:r w:rsidRPr="00D2599A" w:rsidR="784CA0F4">
        <w:rPr>
          <w:rFonts w:ascii="Times New Roman" w:hAnsi="Times New Roman" w:cs="Times New Roman"/>
          <w:sz w:val="24"/>
          <w:szCs w:val="24"/>
        </w:rPr>
        <w:t xml:space="preserve"> </w:t>
      </w:r>
      <w:r w:rsidRPr="3ACF2DD7" w:rsidR="272BBC50">
        <w:rPr>
          <w:rFonts w:ascii="Times New Roman" w:hAnsi="Times New Roman" w:cs="Times New Roman"/>
          <w:sz w:val="24"/>
          <w:szCs w:val="24"/>
        </w:rPr>
        <w:t>ja</w:t>
      </w:r>
      <w:r w:rsidRPr="00D2599A" w:rsidR="784CA0F4">
        <w:rPr>
          <w:rFonts w:ascii="Times New Roman" w:hAnsi="Times New Roman" w:cs="Times New Roman"/>
          <w:sz w:val="24"/>
          <w:szCs w:val="24"/>
        </w:rPr>
        <w:t xml:space="preserve"> l</w:t>
      </w:r>
      <w:r w:rsidRPr="3ACF2DD7" w:rsidR="272BBC50">
        <w:rPr>
          <w:rFonts w:ascii="Times New Roman" w:hAnsi="Times New Roman" w:cs="Times New Roman"/>
          <w:sz w:val="24"/>
          <w:szCs w:val="24"/>
        </w:rPr>
        <w:t>õike </w:t>
      </w:r>
      <w:r w:rsidRPr="00D2599A" w:rsidR="784CA0F4">
        <w:rPr>
          <w:rFonts w:ascii="Times New Roman" w:hAnsi="Times New Roman" w:cs="Times New Roman"/>
          <w:sz w:val="24"/>
          <w:szCs w:val="24"/>
        </w:rPr>
        <w:t>5 p</w:t>
      </w:r>
      <w:r w:rsidRPr="3ACF2DD7" w:rsidR="4544879A">
        <w:rPr>
          <w:rFonts w:ascii="Times New Roman" w:hAnsi="Times New Roman" w:cs="Times New Roman"/>
          <w:sz w:val="24"/>
          <w:szCs w:val="24"/>
        </w:rPr>
        <w:t>unkt</w:t>
      </w:r>
      <w:r w:rsidRPr="00D2599A" w:rsidR="784CA0F4">
        <w:rPr>
          <w:rFonts w:ascii="Times New Roman" w:hAnsi="Times New Roman" w:cs="Times New Roman"/>
          <w:sz w:val="24"/>
          <w:szCs w:val="24"/>
        </w:rPr>
        <w:t xml:space="preserve"> 3</w:t>
      </w:r>
      <w:r w:rsidRPr="00D2599A" w:rsidR="784CA0F4">
        <w:rPr>
          <w:rFonts w:ascii="Times New Roman" w:hAnsi="Times New Roman" w:cs="Times New Roman"/>
          <w:sz w:val="24"/>
          <w:szCs w:val="24"/>
          <w:vertAlign w:val="superscript"/>
        </w:rPr>
        <w:t>1</w:t>
      </w:r>
      <w:r w:rsidRPr="00D2599A" w:rsidR="24F1D2AD">
        <w:rPr>
          <w:rFonts w:ascii="Times New Roman" w:hAnsi="Times New Roman" w:cs="Times New Roman"/>
          <w:sz w:val="24"/>
          <w:szCs w:val="24"/>
        </w:rPr>
        <w:t xml:space="preserve"> ei anna ka koostoimes </w:t>
      </w:r>
      <w:r w:rsidRPr="00D2599A" w:rsidR="24F1D2AD">
        <w:rPr>
          <w:rFonts w:ascii="Times New Roman" w:hAnsi="Times New Roman" w:cs="Times New Roman"/>
          <w:sz w:val="24"/>
          <w:szCs w:val="24"/>
        </w:rPr>
        <w:t xml:space="preserve">RAB-le</w:t>
      </w:r>
      <w:r w:rsidRPr="00D2599A" w:rsidR="24F1D2AD">
        <w:rPr>
          <w:rFonts w:ascii="Times New Roman" w:hAnsi="Times New Roman" w:cs="Times New Roman"/>
          <w:sz w:val="24"/>
          <w:szCs w:val="24"/>
        </w:rPr>
        <w:t xml:space="preserve"> õigust pangakonto väljavõtet saada</w:t>
      </w:r>
      <w:r w:rsidR="3BEAE4F4">
        <w:rPr>
          <w:rFonts w:ascii="Times New Roman" w:hAnsi="Times New Roman" w:cs="Times New Roman"/>
          <w:sz w:val="24"/>
          <w:szCs w:val="24"/>
        </w:rPr>
        <w:t>.</w:t>
      </w:r>
      <w:r w:rsidRPr="00D2599A" w:rsidR="6FCDAD3E">
        <w:rPr>
          <w:rFonts w:ascii="Times New Roman" w:hAnsi="Times New Roman" w:cs="Times New Roman"/>
          <w:sz w:val="24"/>
          <w:szCs w:val="24"/>
        </w:rPr>
        <w:t xml:space="preserve"> Kui Riigikogu leiab, et </w:t>
      </w:r>
      <w:r w:rsidRPr="00D2599A" w:rsidR="6FCDAD3E">
        <w:rPr>
          <w:rFonts w:ascii="Times New Roman" w:hAnsi="Times New Roman" w:cs="Times New Roman"/>
          <w:sz w:val="24"/>
          <w:szCs w:val="24"/>
        </w:rPr>
        <w:t xml:space="preserve">RAB-l</w:t>
      </w:r>
      <w:r w:rsidRPr="00D2599A" w:rsidR="6FCDAD3E">
        <w:rPr>
          <w:rFonts w:ascii="Times New Roman" w:hAnsi="Times New Roman" w:cs="Times New Roman"/>
          <w:sz w:val="24"/>
          <w:szCs w:val="24"/>
        </w:rPr>
        <w:t xml:space="preserve"> peab selline õigus olema, peab see olema seaduses selgelt kirjas</w:t>
      </w:r>
      <w:commentRangeStart w:id="1570068307"/>
      <w:r w:rsidRPr="00D2599A" w:rsidR="6BAC321D">
        <w:rPr>
          <w:rFonts w:ascii="Times New Roman" w:hAnsi="Times New Roman" w:cs="Times New Roman"/>
          <w:sz w:val="24"/>
          <w:szCs w:val="24"/>
        </w:rPr>
        <w:t>.</w:t>
      </w:r>
      <w:r w:rsidRPr="00D2599A" w:rsidR="211A864B">
        <w:rPr>
          <w:rStyle w:val="Allmrkuseviide"/>
          <w:rFonts w:ascii="Times New Roman" w:hAnsi="Times New Roman" w:cs="Times New Roman"/>
          <w:sz w:val="24"/>
          <w:szCs w:val="24"/>
        </w:rPr>
        <w:footnoteReference w:id="2"/>
      </w:r>
      <w:commentRangeEnd w:id="1570068307"/>
      <w:r>
        <w:rPr>
          <w:rStyle w:val="CommentReference"/>
        </w:rPr>
        <w:commentReference w:id="1570068307"/>
      </w:r>
    </w:p>
    <w:p w:rsidRPr="00A54076" w:rsidR="1BC41059" w:rsidP="006D7E48" w:rsidRDefault="1BC41059" w14:paraId="5267CE95" w14:textId="77FBD524">
      <w:pPr>
        <w:spacing w:after="0" w:line="240" w:lineRule="auto"/>
        <w:jc w:val="both"/>
        <w:rPr>
          <w:rFonts w:ascii="Times New Roman" w:hAnsi="Times New Roman" w:eastAsia="Aptos" w:cs="Times New Roman"/>
          <w:sz w:val="24"/>
          <w:szCs w:val="24"/>
        </w:rPr>
      </w:pPr>
    </w:p>
    <w:p w:rsidRPr="00A54076" w:rsidR="463973CD" w:rsidP="006D7E48" w:rsidRDefault="3D439D82" w14:paraId="6E7690F6" w14:textId="0B3F54EE">
      <w:pPr>
        <w:spacing w:after="0" w:line="240" w:lineRule="auto"/>
        <w:jc w:val="both"/>
        <w:rPr>
          <w:rFonts w:ascii="Times New Roman" w:hAnsi="Times New Roman" w:eastAsia="Aptos" w:cs="Times New Roman"/>
          <w:sz w:val="24"/>
          <w:szCs w:val="24"/>
        </w:rPr>
      </w:pPr>
      <w:commentRangeStart w:id="364320490"/>
      <w:r w:rsidRPr="01B6DEFF" w:rsidR="7BD65901">
        <w:rPr>
          <w:rFonts w:ascii="Times New Roman" w:hAnsi="Times New Roman" w:eastAsia="Aptos" w:cs="Times New Roman"/>
          <w:sz w:val="24"/>
          <w:szCs w:val="24"/>
        </w:rPr>
        <w:t>Õiguskantsleri soovitus</w:t>
      </w:r>
      <w:r w:rsidRPr="01B6DEFF" w:rsidR="0D1C5B3B">
        <w:rPr>
          <w:rFonts w:ascii="Times New Roman" w:hAnsi="Times New Roman" w:eastAsia="Aptos" w:cs="Times New Roman"/>
          <w:sz w:val="24"/>
          <w:szCs w:val="24"/>
        </w:rPr>
        <w:t>i arvestades</w:t>
      </w:r>
      <w:r w:rsidRPr="01B6DEFF" w:rsidR="7BD65901">
        <w:rPr>
          <w:rFonts w:ascii="Times New Roman" w:hAnsi="Times New Roman" w:eastAsia="Aptos" w:cs="Times New Roman"/>
          <w:sz w:val="24"/>
          <w:szCs w:val="24"/>
        </w:rPr>
        <w:t xml:space="preserve"> piiras justiits- ja digiminister RAB juurdepääsu täitmisregistrile</w:t>
      </w:r>
      <w:r w:rsidRPr="01B6DEFF" w:rsidR="18298151">
        <w:rPr>
          <w:rFonts w:ascii="Times New Roman" w:hAnsi="Times New Roman" w:eastAsia="Aptos" w:cs="Times New Roman"/>
          <w:sz w:val="24"/>
          <w:szCs w:val="24"/>
        </w:rPr>
        <w:t>.</w:t>
      </w:r>
      <w:r w:rsidRPr="01B6DEFF" w:rsidR="7BD65901">
        <w:rPr>
          <w:rFonts w:ascii="Times New Roman" w:hAnsi="Times New Roman" w:eastAsia="Aptos" w:cs="Times New Roman"/>
          <w:sz w:val="24"/>
          <w:szCs w:val="24"/>
        </w:rPr>
        <w:t xml:space="preserve"> </w:t>
      </w:r>
      <w:r w:rsidRPr="01B6DEFF" w:rsidR="1F4E36C9">
        <w:rPr>
          <w:rFonts w:ascii="Times New Roman" w:hAnsi="Times New Roman" w:eastAsia="Aptos" w:cs="Times New Roman"/>
          <w:sz w:val="24"/>
          <w:szCs w:val="24"/>
        </w:rPr>
        <w:t>RAB</w:t>
      </w:r>
      <w:r w:rsidRPr="01B6DEFF" w:rsidR="0D1C5B3B">
        <w:rPr>
          <w:rFonts w:ascii="Times New Roman" w:hAnsi="Times New Roman" w:eastAsia="Aptos" w:cs="Times New Roman"/>
          <w:sz w:val="24"/>
          <w:szCs w:val="24"/>
        </w:rPr>
        <w:t>-le</w:t>
      </w:r>
      <w:r w:rsidRPr="01B6DEFF" w:rsidR="7BD65901">
        <w:rPr>
          <w:rFonts w:ascii="Times New Roman" w:hAnsi="Times New Roman" w:eastAsia="Aptos" w:cs="Times New Roman"/>
          <w:sz w:val="24"/>
          <w:szCs w:val="24"/>
        </w:rPr>
        <w:t xml:space="preserve"> on aga täitmisregister oluline </w:t>
      </w:r>
      <w:r w:rsidRPr="01B6DEFF" w:rsidR="0D1C5B3B">
        <w:rPr>
          <w:rFonts w:ascii="Times New Roman" w:hAnsi="Times New Roman" w:eastAsia="Aptos" w:cs="Times New Roman"/>
          <w:sz w:val="24"/>
          <w:szCs w:val="24"/>
        </w:rPr>
        <w:t>vahend</w:t>
      </w:r>
      <w:r w:rsidRPr="01B6DEFF" w:rsidR="7BD65901">
        <w:rPr>
          <w:rFonts w:ascii="Times New Roman" w:hAnsi="Times New Roman" w:eastAsia="Aptos" w:cs="Times New Roman"/>
          <w:sz w:val="24"/>
          <w:szCs w:val="24"/>
        </w:rPr>
        <w:t xml:space="preserve"> </w:t>
      </w:r>
      <w:r w:rsidRPr="01B6DEFF" w:rsidR="0372A5D8">
        <w:rPr>
          <w:rFonts w:ascii="Times New Roman" w:hAnsi="Times New Roman" w:eastAsia="Aptos" w:cs="Times New Roman"/>
          <w:sz w:val="24"/>
          <w:szCs w:val="24"/>
        </w:rPr>
        <w:t>seadusega pandud ülesannete täitmise</w:t>
      </w:r>
      <w:r w:rsidRPr="01B6DEFF" w:rsidR="0D1C5B3B">
        <w:rPr>
          <w:rFonts w:ascii="Times New Roman" w:hAnsi="Times New Roman" w:eastAsia="Aptos" w:cs="Times New Roman"/>
          <w:sz w:val="24"/>
          <w:szCs w:val="24"/>
        </w:rPr>
        <w:t>ks</w:t>
      </w:r>
      <w:r w:rsidRPr="01B6DEFF" w:rsidR="7BD65901">
        <w:rPr>
          <w:rFonts w:ascii="Times New Roman" w:hAnsi="Times New Roman" w:eastAsia="Aptos" w:cs="Times New Roman"/>
          <w:sz w:val="24"/>
          <w:szCs w:val="24"/>
        </w:rPr>
        <w:t xml:space="preserve">, mistõttu kahjustavad need piirangud ka </w:t>
      </w:r>
      <w:r w:rsidRPr="01B6DEFF" w:rsidR="52B8FC6D">
        <w:rPr>
          <w:rFonts w:ascii="Times New Roman" w:hAnsi="Times New Roman" w:eastAsia="Aptos" w:cs="Times New Roman"/>
          <w:sz w:val="24"/>
          <w:szCs w:val="24"/>
        </w:rPr>
        <w:t xml:space="preserve">RAB </w:t>
      </w:r>
      <w:r w:rsidRPr="01B6DEFF" w:rsidR="7BD65901">
        <w:rPr>
          <w:rFonts w:ascii="Times New Roman" w:hAnsi="Times New Roman" w:eastAsia="Aptos" w:cs="Times New Roman"/>
          <w:sz w:val="24"/>
          <w:szCs w:val="24"/>
        </w:rPr>
        <w:t>võime</w:t>
      </w:r>
      <w:r w:rsidRPr="01B6DEFF" w:rsidR="0D1C5B3B">
        <w:rPr>
          <w:rFonts w:ascii="Times New Roman" w:hAnsi="Times New Roman" w:eastAsia="Aptos" w:cs="Times New Roman"/>
          <w:sz w:val="24"/>
          <w:szCs w:val="24"/>
        </w:rPr>
        <w:t>t</w:t>
      </w:r>
      <w:r w:rsidRPr="01B6DEFF" w:rsidR="7BD65901">
        <w:rPr>
          <w:rFonts w:ascii="Times New Roman" w:hAnsi="Times New Roman" w:eastAsia="Aptos" w:cs="Times New Roman"/>
          <w:sz w:val="24"/>
          <w:szCs w:val="24"/>
        </w:rPr>
        <w:t xml:space="preserve"> t</w:t>
      </w:r>
      <w:r w:rsidRPr="01B6DEFF" w:rsidR="23DDBA35">
        <w:rPr>
          <w:rFonts w:ascii="Times New Roman" w:hAnsi="Times New Roman" w:eastAsia="Aptos" w:cs="Times New Roman"/>
          <w:sz w:val="24"/>
          <w:szCs w:val="24"/>
        </w:rPr>
        <w:t>õkestada</w:t>
      </w:r>
      <w:r w:rsidRPr="01B6DEFF" w:rsidR="7BD65901">
        <w:rPr>
          <w:rFonts w:ascii="Times New Roman" w:hAnsi="Times New Roman" w:eastAsia="Aptos" w:cs="Times New Roman"/>
          <w:sz w:val="24"/>
          <w:szCs w:val="24"/>
        </w:rPr>
        <w:t xml:space="preserve"> efektiivse</w:t>
      </w:r>
      <w:r w:rsidRPr="01B6DEFF" w:rsidR="792C9222">
        <w:rPr>
          <w:rFonts w:ascii="Times New Roman" w:hAnsi="Times New Roman" w:eastAsia="Aptos" w:cs="Times New Roman"/>
          <w:sz w:val="24"/>
          <w:szCs w:val="24"/>
        </w:rPr>
        <w:t>l</w:t>
      </w:r>
      <w:r w:rsidRPr="01B6DEFF" w:rsidR="7BD65901">
        <w:rPr>
          <w:rFonts w:ascii="Times New Roman" w:hAnsi="Times New Roman" w:eastAsia="Aptos" w:cs="Times New Roman"/>
          <w:sz w:val="24"/>
          <w:szCs w:val="24"/>
        </w:rPr>
        <w:t>t</w:t>
      </w:r>
      <w:r w:rsidRPr="01B6DEFF" w:rsidR="5C63C926">
        <w:rPr>
          <w:rFonts w:ascii="Times New Roman" w:hAnsi="Times New Roman" w:eastAsia="Aptos" w:cs="Times New Roman"/>
          <w:sz w:val="24"/>
          <w:szCs w:val="24"/>
        </w:rPr>
        <w:t xml:space="preserve"> </w:t>
      </w:r>
      <w:r w:rsidRPr="01B6DEFF" w:rsidR="5D22D0CB">
        <w:rPr>
          <w:rFonts w:ascii="Times New Roman" w:hAnsi="Times New Roman" w:eastAsia="Aptos" w:cs="Times New Roman"/>
          <w:sz w:val="24"/>
          <w:szCs w:val="24"/>
        </w:rPr>
        <w:t>rahapesu ja terrorismi rahastamis</w:t>
      </w:r>
      <w:r w:rsidRPr="01B6DEFF" w:rsidR="792C9222">
        <w:rPr>
          <w:rFonts w:ascii="Times New Roman" w:hAnsi="Times New Roman" w:eastAsia="Aptos" w:cs="Times New Roman"/>
          <w:sz w:val="24"/>
          <w:szCs w:val="24"/>
        </w:rPr>
        <w:t>t</w:t>
      </w:r>
      <w:r w:rsidRPr="01B6DEFF" w:rsidR="5D22D0CB">
        <w:rPr>
          <w:rFonts w:ascii="Times New Roman" w:hAnsi="Times New Roman" w:eastAsia="Aptos" w:cs="Times New Roman"/>
          <w:sz w:val="24"/>
          <w:szCs w:val="24"/>
        </w:rPr>
        <w:t xml:space="preserve"> </w:t>
      </w:r>
      <w:r w:rsidRPr="01B6DEFF" w:rsidR="28C9D247">
        <w:rPr>
          <w:rFonts w:ascii="Times New Roman" w:hAnsi="Times New Roman" w:eastAsia="Aptos" w:cs="Times New Roman"/>
          <w:sz w:val="24"/>
          <w:szCs w:val="24"/>
        </w:rPr>
        <w:t>ning</w:t>
      </w:r>
      <w:r w:rsidRPr="01B6DEFF" w:rsidR="5D22D0CB">
        <w:rPr>
          <w:rFonts w:ascii="Times New Roman" w:hAnsi="Times New Roman" w:eastAsia="Aptos" w:cs="Times New Roman"/>
          <w:sz w:val="24"/>
          <w:szCs w:val="24"/>
        </w:rPr>
        <w:t xml:space="preserve"> </w:t>
      </w:r>
      <w:r w:rsidRPr="01B6DEFF" w:rsidR="3240F245">
        <w:rPr>
          <w:rFonts w:ascii="Times New Roman" w:hAnsi="Times New Roman" w:eastAsia="Aptos" w:cs="Times New Roman"/>
          <w:sz w:val="24"/>
          <w:szCs w:val="24"/>
        </w:rPr>
        <w:t xml:space="preserve">tagada </w:t>
      </w:r>
      <w:r w:rsidRPr="01B6DEFF" w:rsidR="5D22D0CB">
        <w:rPr>
          <w:rFonts w:ascii="Times New Roman" w:hAnsi="Times New Roman" w:eastAsia="Aptos" w:cs="Times New Roman"/>
          <w:sz w:val="24"/>
          <w:szCs w:val="24"/>
        </w:rPr>
        <w:t>rahvusvahelise finantssanktsiooni rakendamis</w:t>
      </w:r>
      <w:r w:rsidRPr="01B6DEFF" w:rsidR="3240F245">
        <w:rPr>
          <w:rFonts w:ascii="Times New Roman" w:hAnsi="Times New Roman" w:eastAsia="Aptos" w:cs="Times New Roman"/>
          <w:sz w:val="24"/>
          <w:szCs w:val="24"/>
        </w:rPr>
        <w:t>t</w:t>
      </w:r>
      <w:r w:rsidRPr="01B6DEFF" w:rsidR="3B602D66">
        <w:rPr>
          <w:rFonts w:ascii="Times New Roman" w:hAnsi="Times New Roman" w:eastAsia="Aptos" w:cs="Times New Roman"/>
          <w:sz w:val="24"/>
          <w:szCs w:val="24"/>
        </w:rPr>
        <w:t>.</w:t>
      </w:r>
      <w:commentRangeEnd w:id="364320490"/>
      <w:r>
        <w:rPr>
          <w:rStyle w:val="CommentReference"/>
        </w:rPr>
        <w:commentReference w:id="364320490"/>
      </w:r>
    </w:p>
    <w:p w:rsidRPr="00A54076" w:rsidR="1BC41059" w:rsidP="006D7E48" w:rsidRDefault="1BC41059" w14:paraId="15DB1F95" w14:textId="2982444C">
      <w:pPr>
        <w:spacing w:after="0" w:line="240" w:lineRule="auto"/>
        <w:jc w:val="both"/>
        <w:rPr>
          <w:rFonts w:ascii="Times New Roman" w:hAnsi="Times New Roman" w:cs="Times New Roman"/>
          <w:sz w:val="24"/>
          <w:szCs w:val="24"/>
        </w:rPr>
      </w:pPr>
    </w:p>
    <w:p w:rsidRPr="00A54076" w:rsidR="7D35DBBB" w:rsidP="006D7E48" w:rsidRDefault="2906A862" w14:paraId="066E84F7" w14:textId="5C8584E9">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Selleks, et taastada MTA ja RAB võimalus edastada teabe nõudmise korraldusi täitmisregistri infovahetuskihi kaudu, on vaja muuta teabe nõudmise õiguslikud alused selgemaks ning täpsemaks.</w:t>
      </w:r>
    </w:p>
    <w:p w:rsidRPr="00A54076" w:rsidR="211A864B" w:rsidP="006D7E48" w:rsidRDefault="211A864B" w14:paraId="0B9BA528" w14:textId="6DE8122B">
      <w:pPr>
        <w:spacing w:after="0" w:line="240" w:lineRule="auto"/>
        <w:jc w:val="both"/>
        <w:rPr>
          <w:rFonts w:ascii="Times New Roman" w:hAnsi="Times New Roman" w:cs="Times New Roman"/>
          <w:sz w:val="24"/>
          <w:szCs w:val="24"/>
        </w:rPr>
      </w:pPr>
    </w:p>
    <w:p w:rsidRPr="00A54076" w:rsidR="211A864B" w:rsidP="006D7E48" w:rsidRDefault="40C20933" w14:paraId="32757318" w14:textId="6B33DE20">
      <w:pPr>
        <w:spacing w:after="0" w:line="240" w:lineRule="auto"/>
        <w:jc w:val="both"/>
        <w:rPr>
          <w:rFonts w:ascii="Times New Roman" w:hAnsi="Times New Roman" w:cs="Times New Roman"/>
          <w:sz w:val="24"/>
          <w:szCs w:val="24"/>
        </w:rPr>
      </w:pPr>
      <w:commentRangeStart w:id="2"/>
      <w:r w:rsidRPr="74CD579E">
        <w:rPr>
          <w:rFonts w:ascii="Times New Roman" w:hAnsi="Times New Roman" w:cs="Times New Roman"/>
          <w:sz w:val="24"/>
          <w:szCs w:val="24"/>
        </w:rPr>
        <w:t>Eelnõu</w:t>
      </w:r>
      <w:r w:rsidRPr="74CD579E" w:rsidR="603BC1C7">
        <w:rPr>
          <w:rFonts w:ascii="Times New Roman" w:hAnsi="Times New Roman" w:cs="Times New Roman"/>
          <w:sz w:val="24"/>
          <w:szCs w:val="24"/>
        </w:rPr>
        <w:t>l on potentsiaal vähendada krediidiasutuste halduskoormust ning kahtlemata vähendab see</w:t>
      </w:r>
      <w:r w:rsidRPr="74CD579E">
        <w:rPr>
          <w:rFonts w:ascii="Times New Roman" w:hAnsi="Times New Roman" w:cs="Times New Roman"/>
          <w:sz w:val="24"/>
          <w:szCs w:val="24"/>
        </w:rPr>
        <w:t xml:space="preserve"> MTA ja </w:t>
      </w:r>
      <w:proofErr w:type="spellStart"/>
      <w:r w:rsidRPr="74CD579E">
        <w:rPr>
          <w:rFonts w:ascii="Times New Roman" w:hAnsi="Times New Roman" w:cs="Times New Roman"/>
          <w:sz w:val="24"/>
          <w:szCs w:val="24"/>
        </w:rPr>
        <w:t>RAB</w:t>
      </w:r>
      <w:r w:rsidRPr="74CD579E" w:rsidR="059E15C3">
        <w:rPr>
          <w:rFonts w:ascii="Times New Roman" w:hAnsi="Times New Roman" w:cs="Times New Roman"/>
          <w:sz w:val="24"/>
          <w:szCs w:val="24"/>
        </w:rPr>
        <w:t>-i</w:t>
      </w:r>
      <w:proofErr w:type="spellEnd"/>
      <w:r w:rsidRPr="74CD579E">
        <w:rPr>
          <w:rFonts w:ascii="Times New Roman" w:hAnsi="Times New Roman" w:cs="Times New Roman"/>
          <w:sz w:val="24"/>
          <w:szCs w:val="24"/>
        </w:rPr>
        <w:t xml:space="preserve"> töökoormust, mis kasvas täitmisregistri </w:t>
      </w:r>
      <w:r w:rsidRPr="74CD579E" w:rsidR="1B86B3C6">
        <w:rPr>
          <w:rFonts w:ascii="Times New Roman" w:hAnsi="Times New Roman" w:cs="Times New Roman"/>
          <w:sz w:val="24"/>
          <w:szCs w:val="24"/>
        </w:rPr>
        <w:t>kaudu infovahetuse lõpetamise</w:t>
      </w:r>
      <w:r w:rsidRPr="74CD579E" w:rsidR="160A57DC">
        <w:rPr>
          <w:rFonts w:ascii="Times New Roman" w:hAnsi="Times New Roman" w:cs="Times New Roman"/>
          <w:sz w:val="24"/>
          <w:szCs w:val="24"/>
        </w:rPr>
        <w:t xml:space="preserve"> tõttu</w:t>
      </w:r>
      <w:r w:rsidRPr="74CD579E" w:rsidR="1B86B3C6">
        <w:rPr>
          <w:rFonts w:ascii="Times New Roman" w:hAnsi="Times New Roman" w:cs="Times New Roman"/>
          <w:sz w:val="24"/>
          <w:szCs w:val="24"/>
        </w:rPr>
        <w:t>.</w:t>
      </w:r>
      <w:commentRangeEnd w:id="2"/>
      <w:r w:rsidRPr="00A54076" w:rsidR="00AF4F6A">
        <w:rPr>
          <w:rStyle w:val="Kommentaariviide"/>
          <w:rFonts w:ascii="Times New Roman" w:hAnsi="Times New Roman" w:cs="Times New Roman"/>
          <w:sz w:val="24"/>
          <w:szCs w:val="24"/>
        </w:rPr>
        <w:commentReference w:id="2"/>
      </w:r>
    </w:p>
    <w:p w:rsidRPr="00A54076" w:rsidR="00953ABB" w:rsidP="006D7E48" w:rsidRDefault="00953ABB" w14:paraId="7A676EED" w14:textId="0CFE3E4D">
      <w:pPr>
        <w:spacing w:after="0" w:line="240" w:lineRule="auto"/>
        <w:jc w:val="both"/>
        <w:rPr>
          <w:rFonts w:ascii="Times New Roman" w:hAnsi="Times New Roman" w:cs="Times New Roman"/>
          <w:sz w:val="24"/>
          <w:szCs w:val="24"/>
        </w:rPr>
      </w:pPr>
    </w:p>
    <w:p w:rsidRPr="004852FE" w:rsidR="00AF23A3" w:rsidP="006D7E48" w:rsidRDefault="00AF23A3" w14:paraId="27FDAF4D" w14:textId="3DEB09DA">
      <w:pPr>
        <w:pStyle w:val="Loendilik"/>
        <w:numPr>
          <w:ilvl w:val="1"/>
          <w:numId w:val="7"/>
        </w:numPr>
        <w:spacing w:after="0" w:line="240" w:lineRule="auto"/>
        <w:jc w:val="both"/>
        <w:rPr>
          <w:rFonts w:ascii="Times New Roman" w:hAnsi="Times New Roman" w:cs="Times New Roman"/>
          <w:b/>
        </w:rPr>
      </w:pPr>
      <w:r w:rsidRPr="004852FE">
        <w:rPr>
          <w:rFonts w:ascii="Times New Roman" w:hAnsi="Times New Roman" w:cs="Times New Roman"/>
          <w:b/>
        </w:rPr>
        <w:t>Eelnõu ettevalmistaja</w:t>
      </w:r>
    </w:p>
    <w:p w:rsidRPr="00A54076" w:rsidR="00C274A2" w:rsidP="006D7E48" w:rsidRDefault="00C274A2" w14:paraId="29B91F1B" w14:textId="77777777">
      <w:pPr>
        <w:spacing w:after="0" w:line="240" w:lineRule="auto"/>
        <w:jc w:val="both"/>
        <w:rPr>
          <w:rFonts w:ascii="Times New Roman" w:hAnsi="Times New Roman" w:cs="Times New Roman"/>
          <w:b/>
          <w:bCs/>
          <w:sz w:val="24"/>
          <w:szCs w:val="24"/>
        </w:rPr>
      </w:pPr>
    </w:p>
    <w:p w:rsidRPr="00A54076" w:rsidR="00C274A2" w:rsidP="006D7E48" w:rsidRDefault="7DF63413" w14:paraId="5592F4FF" w14:textId="4D0583C9">
      <w:pPr>
        <w:spacing w:after="0" w:line="240" w:lineRule="auto"/>
        <w:jc w:val="both"/>
        <w:rPr>
          <w:rFonts w:ascii="Times New Roman" w:hAnsi="Times New Roman" w:cs="Times New Roman"/>
          <w:sz w:val="24"/>
          <w:szCs w:val="24"/>
        </w:rPr>
      </w:pPr>
      <w:r w:rsidRPr="004852FE">
        <w:rPr>
          <w:rFonts w:ascii="Times New Roman" w:hAnsi="Times New Roman" w:cs="Times New Roman"/>
          <w:sz w:val="24"/>
          <w:szCs w:val="24"/>
        </w:rPr>
        <w:t>Eelnõu ja seletuskirja on ette</w:t>
      </w:r>
      <w:r w:rsidR="000814B0">
        <w:rPr>
          <w:rFonts w:ascii="Times New Roman" w:hAnsi="Times New Roman" w:cs="Times New Roman"/>
          <w:sz w:val="24"/>
          <w:szCs w:val="24"/>
        </w:rPr>
        <w:t xml:space="preserve"> </w:t>
      </w:r>
      <w:r w:rsidRPr="004852FE">
        <w:rPr>
          <w:rFonts w:ascii="Times New Roman" w:hAnsi="Times New Roman" w:cs="Times New Roman"/>
          <w:sz w:val="24"/>
          <w:szCs w:val="24"/>
        </w:rPr>
        <w:t xml:space="preserve">valmistanud Rahandusministeeriumi maksu- ja tollipoliitika osakonna peaspetsialist Artur </w:t>
      </w:r>
      <w:proofErr w:type="spellStart"/>
      <w:r w:rsidRPr="004852FE">
        <w:rPr>
          <w:rFonts w:ascii="Times New Roman" w:hAnsi="Times New Roman" w:cs="Times New Roman"/>
          <w:sz w:val="24"/>
          <w:szCs w:val="24"/>
        </w:rPr>
        <w:t>Lundalin</w:t>
      </w:r>
      <w:proofErr w:type="spellEnd"/>
      <w:r w:rsidRPr="004852FE">
        <w:rPr>
          <w:rFonts w:ascii="Times New Roman" w:hAnsi="Times New Roman" w:cs="Times New Roman"/>
          <w:sz w:val="24"/>
          <w:szCs w:val="24"/>
        </w:rPr>
        <w:t xml:space="preserve"> (telefon 5885 1321; e-post </w:t>
      </w:r>
      <w:hyperlink r:id="rId15">
        <w:r w:rsidRPr="004852FE">
          <w:rPr>
            <w:rStyle w:val="Hperlink"/>
            <w:rFonts w:ascii="Times New Roman" w:hAnsi="Times New Roman" w:cs="Times New Roman"/>
            <w:color w:val="auto"/>
            <w:sz w:val="24"/>
            <w:szCs w:val="24"/>
          </w:rPr>
          <w:t>artur.lundalin@fin.ee</w:t>
        </w:r>
      </w:hyperlink>
      <w:r w:rsidRPr="004852FE">
        <w:rPr>
          <w:rFonts w:ascii="Times New Roman" w:hAnsi="Times New Roman" w:cs="Times New Roman"/>
          <w:sz w:val="24"/>
          <w:szCs w:val="24"/>
        </w:rPr>
        <w:t>)</w:t>
      </w:r>
      <w:r w:rsidRPr="004852FE" w:rsidR="45D58D60">
        <w:rPr>
          <w:rFonts w:ascii="Times New Roman" w:hAnsi="Times New Roman" w:cs="Times New Roman"/>
          <w:sz w:val="24"/>
          <w:szCs w:val="24"/>
        </w:rPr>
        <w:t xml:space="preserve"> ja </w:t>
      </w:r>
      <w:r w:rsidRPr="004852FE" w:rsidR="09553026">
        <w:rPr>
          <w:rFonts w:ascii="Times New Roman" w:hAnsi="Times New Roman" w:cs="Times New Roman"/>
          <w:sz w:val="24"/>
          <w:szCs w:val="24"/>
        </w:rPr>
        <w:t>rahand</w:t>
      </w:r>
      <w:r w:rsidRPr="004852FE" w:rsidR="4807D701">
        <w:rPr>
          <w:rFonts w:ascii="Times New Roman" w:hAnsi="Times New Roman" w:cs="Times New Roman"/>
          <w:sz w:val="24"/>
          <w:szCs w:val="24"/>
        </w:rPr>
        <w:t>usteabe poliitika osakonna nõunik Revo Krause (</w:t>
      </w:r>
      <w:r w:rsidRPr="004852FE" w:rsidR="4E5FADCB">
        <w:rPr>
          <w:rFonts w:ascii="Times New Roman" w:hAnsi="Times New Roman" w:cs="Times New Roman"/>
          <w:sz w:val="24"/>
          <w:szCs w:val="24"/>
        </w:rPr>
        <w:t xml:space="preserve">telefon 5388 3995; e-post </w:t>
      </w:r>
      <w:hyperlink w:history="1" r:id="rId16">
        <w:r w:rsidRPr="00D41D10" w:rsidR="0023314A">
          <w:rPr>
            <w:rStyle w:val="Hperlink"/>
            <w:rFonts w:ascii="Times New Roman" w:hAnsi="Times New Roman" w:cs="Times New Roman"/>
            <w:sz w:val="24"/>
            <w:szCs w:val="24"/>
          </w:rPr>
          <w:t>revo.krause@fin.ee</w:t>
        </w:r>
      </w:hyperlink>
      <w:r w:rsidRPr="004852FE" w:rsidR="4E5FADCB">
        <w:rPr>
          <w:rFonts w:ascii="Times New Roman" w:hAnsi="Times New Roman" w:cs="Times New Roman"/>
          <w:sz w:val="24"/>
          <w:szCs w:val="24"/>
        </w:rPr>
        <w:t>)</w:t>
      </w:r>
      <w:r w:rsidRPr="004852FE" w:rsidR="198A8EB3">
        <w:rPr>
          <w:rFonts w:ascii="Times New Roman" w:hAnsi="Times New Roman" w:cs="Times New Roman"/>
          <w:sz w:val="24"/>
          <w:szCs w:val="24"/>
        </w:rPr>
        <w:t>.</w:t>
      </w:r>
      <w:r w:rsidR="0023314A">
        <w:rPr>
          <w:rFonts w:ascii="Times New Roman" w:hAnsi="Times New Roman" w:cs="Times New Roman"/>
          <w:sz w:val="24"/>
          <w:szCs w:val="24"/>
        </w:rPr>
        <w:t xml:space="preserve"> Keeleliselt toimetas eelnõu personali- ja õigusosakonna keeletoimetaja Heleri Piip (telefon 5303 2849; e-post heleri.piip@fin.ee).</w:t>
      </w:r>
      <w:r w:rsidRPr="004852FE" w:rsidR="5C47BEF2">
        <w:rPr>
          <w:rFonts w:ascii="Times New Roman" w:hAnsi="Times New Roman" w:cs="Times New Roman"/>
          <w:sz w:val="24"/>
          <w:szCs w:val="24"/>
        </w:rPr>
        <w:t xml:space="preserve"> Eelnõu ja seletuskirja </w:t>
      </w:r>
      <w:r w:rsidR="00964545">
        <w:rPr>
          <w:rFonts w:ascii="Times New Roman" w:hAnsi="Times New Roman" w:cs="Times New Roman"/>
          <w:sz w:val="24"/>
          <w:szCs w:val="24"/>
        </w:rPr>
        <w:t>õigusekspertiisi on teinud</w:t>
      </w:r>
      <w:r w:rsidRPr="004852FE" w:rsidR="5C47BEF2">
        <w:rPr>
          <w:rFonts w:ascii="Times New Roman" w:hAnsi="Times New Roman" w:cs="Times New Roman"/>
          <w:sz w:val="24"/>
          <w:szCs w:val="24"/>
        </w:rPr>
        <w:t xml:space="preserve"> personali- ja õigusosakonna </w:t>
      </w:r>
      <w:r w:rsidRPr="004852FE" w:rsidR="768414E3">
        <w:rPr>
          <w:rFonts w:ascii="Times New Roman" w:hAnsi="Times New Roman" w:cs="Times New Roman"/>
          <w:sz w:val="24"/>
          <w:szCs w:val="24"/>
        </w:rPr>
        <w:t>õigusloome valdkonna juht Virge Aasa</w:t>
      </w:r>
      <w:r w:rsidR="00740E58">
        <w:rPr>
          <w:rFonts w:ascii="Times New Roman" w:hAnsi="Times New Roman" w:cs="Times New Roman"/>
          <w:sz w:val="24"/>
          <w:szCs w:val="24"/>
        </w:rPr>
        <w:t xml:space="preserve"> (telefon 5885 1493; e-post </w:t>
      </w:r>
      <w:hyperlink w:history="1" r:id="rId17">
        <w:r w:rsidRPr="000C7C2E" w:rsidR="00534FFD">
          <w:rPr>
            <w:rStyle w:val="Hperlink"/>
            <w:rFonts w:ascii="Times New Roman" w:hAnsi="Times New Roman" w:cs="Times New Roman"/>
            <w:sz w:val="24"/>
            <w:szCs w:val="24"/>
          </w:rPr>
          <w:t>virge.aasa@fin.ee</w:t>
        </w:r>
      </w:hyperlink>
      <w:r w:rsidR="00740E58">
        <w:rPr>
          <w:rFonts w:ascii="Times New Roman" w:hAnsi="Times New Roman" w:cs="Times New Roman"/>
          <w:sz w:val="24"/>
          <w:szCs w:val="24"/>
        </w:rPr>
        <w:t>).</w:t>
      </w:r>
      <w:del w:author="Aili Sandre - JUSTDIGI" w:date="2026-01-08T21:28:00Z" w16du:dateUtc="2026-01-08T19:28:00Z" w:id="3">
        <w:r w:rsidDel="00B30BA7" w:rsidR="00534FFD">
          <w:rPr>
            <w:rFonts w:ascii="Times New Roman" w:hAnsi="Times New Roman" w:cs="Times New Roman"/>
            <w:sz w:val="24"/>
            <w:szCs w:val="24"/>
          </w:rPr>
          <w:delText xml:space="preserve"> </w:delText>
        </w:r>
      </w:del>
    </w:p>
    <w:p w:rsidRPr="00A54076" w:rsidR="00C274A2" w:rsidP="006D7E48" w:rsidRDefault="00C274A2" w14:paraId="4B7D5EE6" w14:textId="77777777">
      <w:pPr>
        <w:spacing w:after="0" w:line="240" w:lineRule="auto"/>
        <w:jc w:val="both"/>
        <w:rPr>
          <w:rFonts w:ascii="Times New Roman" w:hAnsi="Times New Roman" w:cs="Times New Roman"/>
          <w:b/>
          <w:bCs/>
          <w:sz w:val="24"/>
          <w:szCs w:val="24"/>
        </w:rPr>
      </w:pPr>
    </w:p>
    <w:p w:rsidRPr="00A54076" w:rsidR="00FE7C03" w:rsidP="006D7E48" w:rsidRDefault="6C4DACD8" w14:paraId="549CE70F" w14:textId="2B4FDA4B">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1.3</w:t>
      </w:r>
      <w:ins w:author="Aili Sandre - JUSTDIGI" w:date="2026-01-08T21:29:00Z" w16du:dateUtc="2026-01-08T19:29:00Z" w:id="4">
        <w:r w:rsidR="00B30BA7">
          <w:rPr>
            <w:rFonts w:ascii="Times New Roman" w:hAnsi="Times New Roman" w:cs="Times New Roman"/>
            <w:b/>
            <w:bCs/>
            <w:sz w:val="24"/>
            <w:szCs w:val="24"/>
          </w:rPr>
          <w:t>.</w:t>
        </w:r>
      </w:ins>
      <w:r w:rsidRPr="1836CB87">
        <w:rPr>
          <w:rFonts w:ascii="Times New Roman" w:hAnsi="Times New Roman" w:cs="Times New Roman"/>
          <w:b/>
          <w:bCs/>
          <w:sz w:val="24"/>
          <w:szCs w:val="24"/>
        </w:rPr>
        <w:t xml:space="preserve"> Märkused</w:t>
      </w:r>
    </w:p>
    <w:p w:rsidRPr="004852FE" w:rsidR="003C5B2B" w:rsidP="006D7E48" w:rsidRDefault="003C5B2B" w14:paraId="013B5D6B" w14:textId="0DFA18D4">
      <w:pPr>
        <w:spacing w:after="0" w:line="240" w:lineRule="auto"/>
        <w:jc w:val="both"/>
        <w:rPr>
          <w:rFonts w:ascii="Times New Roman" w:hAnsi="Times New Roman" w:cs="Times New Roman"/>
          <w:bCs/>
          <w:sz w:val="24"/>
          <w:szCs w:val="24"/>
        </w:rPr>
      </w:pPr>
    </w:p>
    <w:p w:rsidRPr="00A54076" w:rsidR="00831396" w:rsidP="006D7E48" w:rsidRDefault="0D9BD80B" w14:paraId="191DC418" w14:textId="7348ECFF">
      <w:pPr>
        <w:spacing w:after="0" w:line="240" w:lineRule="auto"/>
        <w:jc w:val="both"/>
        <w:rPr>
          <w:rFonts w:ascii="Times New Roman" w:hAnsi="Times New Roman" w:cs="Times New Roman"/>
          <w:sz w:val="24"/>
          <w:szCs w:val="24"/>
        </w:rPr>
      </w:pPr>
      <w:r w:rsidRPr="01B6DEFF" w:rsidR="5EA212DC">
        <w:rPr>
          <w:rFonts w:ascii="Times New Roman" w:hAnsi="Times New Roman" w:cs="Times New Roman"/>
          <w:sz w:val="24"/>
          <w:szCs w:val="24"/>
        </w:rPr>
        <w:t xml:space="preserve">Eelnõu ei ole seotud muu menetluses oleva </w:t>
      </w:r>
      <w:commentRangeStart w:id="978649853"/>
      <w:r w:rsidRPr="01B6DEFF" w:rsidR="5EA212DC">
        <w:rPr>
          <w:rFonts w:ascii="Times New Roman" w:hAnsi="Times New Roman" w:cs="Times New Roman"/>
          <w:sz w:val="24"/>
          <w:szCs w:val="24"/>
        </w:rPr>
        <w:t>eelnõuga</w:t>
      </w:r>
      <w:commentRangeEnd w:id="978649853"/>
      <w:r>
        <w:rPr>
          <w:rStyle w:val="CommentReference"/>
        </w:rPr>
        <w:commentReference w:id="978649853"/>
      </w:r>
      <w:r w:rsidRPr="01B6DEFF" w:rsidR="428EF774">
        <w:rPr>
          <w:rFonts w:ascii="Times New Roman" w:hAnsi="Times New Roman" w:cs="Times New Roman"/>
          <w:sz w:val="24"/>
          <w:szCs w:val="24"/>
        </w:rPr>
        <w:t>, Euroopa Liidu õiguse rakendamisega</w:t>
      </w:r>
      <w:r w:rsidRPr="01B6DEFF" w:rsidR="5EA212DC">
        <w:rPr>
          <w:rFonts w:ascii="Times New Roman" w:hAnsi="Times New Roman" w:cs="Times New Roman"/>
          <w:sz w:val="24"/>
          <w:szCs w:val="24"/>
        </w:rPr>
        <w:t xml:space="preserve"> ega Vabariigi Valitsuse tegevusprogrammiga.</w:t>
      </w:r>
    </w:p>
    <w:p w:rsidRPr="00A54076" w:rsidR="00A35274" w:rsidP="006D7E48" w:rsidRDefault="00A35274" w14:paraId="2B8746C4" w14:textId="77777777">
      <w:pPr>
        <w:spacing w:after="0" w:line="240" w:lineRule="auto"/>
        <w:jc w:val="both"/>
        <w:rPr>
          <w:rFonts w:ascii="Times New Roman" w:hAnsi="Times New Roman" w:cs="Times New Roman"/>
          <w:sz w:val="24"/>
          <w:szCs w:val="24"/>
        </w:rPr>
      </w:pPr>
    </w:p>
    <w:p w:rsidRPr="00A54076" w:rsidR="00AA2FDF" w:rsidP="006D7E48" w:rsidRDefault="0807D51B" w14:paraId="4D668D1F" w14:textId="08773256">
      <w:pPr>
        <w:spacing w:after="0" w:line="240" w:lineRule="auto"/>
        <w:jc w:val="both"/>
        <w:rPr>
          <w:rFonts w:ascii="Times New Roman" w:hAnsi="Times New Roman" w:cs="Times New Roman"/>
          <w:sz w:val="24"/>
          <w:szCs w:val="24"/>
        </w:rPr>
      </w:pPr>
      <w:r w:rsidRPr="01B6DEFF" w:rsidR="7A7EC2A0">
        <w:rPr>
          <w:rFonts w:ascii="Times New Roman" w:hAnsi="Times New Roman" w:cs="Times New Roman"/>
          <w:sz w:val="24"/>
          <w:szCs w:val="24"/>
        </w:rPr>
        <w:t>Eelnõu</w:t>
      </w:r>
      <w:r w:rsidRPr="01B6DEFF" w:rsidR="316DB585">
        <w:rPr>
          <w:rFonts w:ascii="Times New Roman" w:hAnsi="Times New Roman" w:cs="Times New Roman"/>
          <w:sz w:val="24"/>
          <w:szCs w:val="24"/>
        </w:rPr>
        <w:t xml:space="preserve"> kohaselt</w:t>
      </w:r>
      <w:r w:rsidRPr="01B6DEFF" w:rsidR="7A7EC2A0">
        <w:rPr>
          <w:rFonts w:ascii="Times New Roman" w:hAnsi="Times New Roman" w:cs="Times New Roman"/>
          <w:sz w:val="24"/>
          <w:szCs w:val="24"/>
        </w:rPr>
        <w:t xml:space="preserve"> muudetakse maksukorralduse seadust </w:t>
      </w:r>
      <w:r w:rsidRPr="01B6DEFF" w:rsidR="0F183FC8">
        <w:rPr>
          <w:rFonts w:ascii="Times New Roman" w:hAnsi="Times New Roman" w:cs="Times New Roman"/>
          <w:sz w:val="24"/>
          <w:szCs w:val="24"/>
        </w:rPr>
        <w:t>(</w:t>
      </w:r>
      <w:r w:rsidRPr="01B6DEFF" w:rsidR="57198C08">
        <w:rPr>
          <w:rFonts w:ascii="Times New Roman" w:hAnsi="Times New Roman" w:cs="Times New Roman"/>
          <w:sz w:val="24"/>
          <w:szCs w:val="24"/>
        </w:rPr>
        <w:t xml:space="preserve">RT I, </w:t>
      </w:r>
      <w:r w:rsidRPr="01B6DEFF" w:rsidR="58E7F960">
        <w:rPr>
          <w:rFonts w:ascii="Times New Roman" w:hAnsi="Times New Roman" w:cs="Times New Roman"/>
          <w:sz w:val="24"/>
          <w:szCs w:val="24"/>
        </w:rPr>
        <w:t>02.10.2025, 4</w:t>
      </w:r>
      <w:r w:rsidRPr="01B6DEFF" w:rsidR="0F183FC8">
        <w:rPr>
          <w:rFonts w:ascii="Times New Roman" w:hAnsi="Times New Roman" w:cs="Times New Roman"/>
          <w:sz w:val="24"/>
          <w:szCs w:val="24"/>
        </w:rPr>
        <w:t>)</w:t>
      </w:r>
      <w:r w:rsidRPr="01B6DEFF" w:rsidR="3A36165D">
        <w:rPr>
          <w:rFonts w:ascii="Times New Roman" w:hAnsi="Times New Roman" w:cs="Times New Roman"/>
          <w:sz w:val="24"/>
          <w:szCs w:val="24"/>
        </w:rPr>
        <w:t xml:space="preserve"> ning</w:t>
      </w:r>
      <w:r w:rsidRPr="01B6DEFF" w:rsidR="5C36BB5B">
        <w:rPr>
          <w:rFonts w:ascii="Times New Roman" w:hAnsi="Times New Roman" w:cs="Times New Roman"/>
          <w:sz w:val="24"/>
          <w:szCs w:val="24"/>
        </w:rPr>
        <w:t xml:space="preserve"> rahapesu ja terrorismi rahastamise tõkestamise seadust </w:t>
      </w:r>
      <w:r w:rsidRPr="01B6DEFF" w:rsidR="0F183FC8">
        <w:rPr>
          <w:rFonts w:ascii="Times New Roman" w:hAnsi="Times New Roman" w:cs="Times New Roman"/>
          <w:sz w:val="24"/>
          <w:szCs w:val="24"/>
        </w:rPr>
        <w:t>(</w:t>
      </w:r>
      <w:r w:rsidRPr="01B6DEFF" w:rsidR="3D7120D8">
        <w:rPr>
          <w:rFonts w:ascii="Times New Roman" w:hAnsi="Times New Roman" w:cs="Times New Roman"/>
          <w:sz w:val="24"/>
          <w:szCs w:val="24"/>
        </w:rPr>
        <w:t xml:space="preserve">RT </w:t>
      </w:r>
      <w:r w:rsidRPr="01B6DEFF" w:rsidR="2F91B76A">
        <w:rPr>
          <w:rFonts w:ascii="Times New Roman" w:hAnsi="Times New Roman" w:cs="Times New Roman"/>
          <w:sz w:val="24"/>
          <w:szCs w:val="24"/>
        </w:rPr>
        <w:t>I, 14.03.2025,</w:t>
      </w:r>
      <w:r w:rsidRPr="01B6DEFF" w:rsidR="71CF1ED8">
        <w:rPr>
          <w:rFonts w:ascii="Times New Roman" w:hAnsi="Times New Roman" w:cs="Times New Roman"/>
          <w:sz w:val="24"/>
          <w:szCs w:val="24"/>
        </w:rPr>
        <w:t xml:space="preserve"> </w:t>
      </w:r>
      <w:r w:rsidRPr="01B6DEFF" w:rsidR="2F91B76A">
        <w:rPr>
          <w:rFonts w:ascii="Times New Roman" w:hAnsi="Times New Roman" w:cs="Times New Roman"/>
          <w:sz w:val="24"/>
          <w:szCs w:val="24"/>
        </w:rPr>
        <w:t>23</w:t>
      </w:r>
      <w:r w:rsidRPr="01B6DEFF" w:rsidR="0F183FC8">
        <w:rPr>
          <w:rFonts w:ascii="Times New Roman" w:hAnsi="Times New Roman" w:cs="Times New Roman"/>
          <w:sz w:val="24"/>
          <w:szCs w:val="24"/>
        </w:rPr>
        <w:t>)</w:t>
      </w:r>
      <w:r w:rsidRPr="01B6DEFF" w:rsidR="2F91B76A">
        <w:rPr>
          <w:rFonts w:ascii="Times New Roman" w:hAnsi="Times New Roman" w:cs="Times New Roman"/>
          <w:sz w:val="24"/>
          <w:szCs w:val="24"/>
        </w:rPr>
        <w:t>.</w:t>
      </w:r>
      <w:r w:rsidRPr="01B6DEFF" w:rsidR="682492B6">
        <w:rPr>
          <w:rFonts w:ascii="Times New Roman" w:hAnsi="Times New Roman" w:cs="Times New Roman"/>
          <w:sz w:val="24"/>
          <w:szCs w:val="24"/>
        </w:rPr>
        <w:t xml:space="preserve"> </w:t>
      </w:r>
      <w:del w:author="Maarja-Liis Lall - JUSTDIGI" w:date="2026-01-16T08:19:28.863Z" w:id="2112890753">
        <w:r w:rsidRPr="01B6DEFF" w:rsidDel="316DB585">
          <w:rPr>
            <w:rFonts w:ascii="Times New Roman" w:hAnsi="Times New Roman" w:cs="Times New Roman"/>
            <w:sz w:val="24"/>
            <w:szCs w:val="24"/>
          </w:rPr>
          <w:delText>Eelnõu s</w:delText>
        </w:r>
      </w:del>
      <w:ins w:author="Maarja-Liis Lall - JUSTDIGI" w:date="2026-01-16T08:19:28.917Z" w:id="1861938187">
        <w:r w:rsidRPr="01B6DEFF" w:rsidR="773FF345">
          <w:rPr>
            <w:rFonts w:ascii="Times New Roman" w:hAnsi="Times New Roman" w:cs="Times New Roman"/>
            <w:sz w:val="24"/>
            <w:szCs w:val="24"/>
          </w:rPr>
          <w:t>S</w:t>
        </w:r>
      </w:ins>
      <w:r w:rsidRPr="01B6DEFF" w:rsidR="3A36165D">
        <w:rPr>
          <w:rFonts w:ascii="Times New Roman" w:hAnsi="Times New Roman" w:cs="Times New Roman"/>
          <w:sz w:val="24"/>
          <w:szCs w:val="24"/>
        </w:rPr>
        <w:t>eaduse</w:t>
      </w:r>
      <w:del w:author="Maarja-Liis Lall - JUSTDIGI" w:date="2026-01-16T08:19:31.19Z" w:id="140438121">
        <w:r w:rsidRPr="01B6DEFF" w:rsidDel="316DB585">
          <w:rPr>
            <w:rFonts w:ascii="Times New Roman" w:hAnsi="Times New Roman" w:cs="Times New Roman"/>
            <w:sz w:val="24"/>
            <w:szCs w:val="24"/>
          </w:rPr>
          <w:delText>na</w:delText>
        </w:r>
      </w:del>
      <w:r w:rsidRPr="01B6DEFF" w:rsidR="57198C08">
        <w:rPr>
          <w:rFonts w:ascii="Times New Roman" w:hAnsi="Times New Roman" w:cs="Times New Roman"/>
          <w:sz w:val="24"/>
          <w:szCs w:val="24"/>
        </w:rPr>
        <w:t xml:space="preserve"> vastuvõtmiseks on vaja Riigikogu poolthäälte enamust</w:t>
      </w:r>
      <w:r w:rsidRPr="01B6DEFF" w:rsidR="48BAAB8B">
        <w:rPr>
          <w:rFonts w:ascii="Times New Roman" w:hAnsi="Times New Roman" w:cs="Times New Roman"/>
          <w:sz w:val="24"/>
          <w:szCs w:val="24"/>
        </w:rPr>
        <w:t xml:space="preserve"> (Eesti Vabariigi põhiseaduse § 73)</w:t>
      </w:r>
      <w:r w:rsidRPr="01B6DEFF" w:rsidR="57198C08">
        <w:rPr>
          <w:rFonts w:ascii="Times New Roman" w:hAnsi="Times New Roman" w:cs="Times New Roman"/>
          <w:sz w:val="24"/>
          <w:szCs w:val="24"/>
        </w:rPr>
        <w:t>.</w:t>
      </w:r>
    </w:p>
    <w:p w:rsidRPr="004852FE" w:rsidR="00A539D6" w:rsidP="006D7E48" w:rsidRDefault="00A539D6" w14:paraId="4C7970CE" w14:textId="348FADFC">
      <w:pPr>
        <w:spacing w:after="0" w:line="240" w:lineRule="auto"/>
        <w:jc w:val="both"/>
        <w:rPr>
          <w:rFonts w:ascii="Times New Roman" w:hAnsi="Times New Roman" w:cs="Times New Roman"/>
          <w:bCs/>
          <w:sz w:val="24"/>
          <w:szCs w:val="24"/>
        </w:rPr>
      </w:pPr>
    </w:p>
    <w:p w:rsidRPr="008E48C4" w:rsidR="003C5B2B" w:rsidP="006D7E48" w:rsidRDefault="3DFD9F1E" w14:paraId="7C6CCC83" w14:textId="31925E26">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2. </w:t>
      </w:r>
      <w:r w:rsidRPr="1836CB87" w:rsidR="6E0837A7">
        <w:rPr>
          <w:rFonts w:ascii="Times New Roman" w:hAnsi="Times New Roman" w:cs="Times New Roman"/>
          <w:b/>
          <w:bCs/>
          <w:sz w:val="24"/>
          <w:szCs w:val="24"/>
        </w:rPr>
        <w:t>Seaduse eesmärk</w:t>
      </w:r>
    </w:p>
    <w:p w:rsidRPr="004852FE" w:rsidR="00356E89" w:rsidP="006D7E48" w:rsidRDefault="00356E89" w14:paraId="7C1E920C" w14:textId="77777777">
      <w:pPr>
        <w:spacing w:after="0" w:line="240" w:lineRule="auto"/>
        <w:jc w:val="both"/>
        <w:rPr>
          <w:rFonts w:ascii="Times New Roman" w:hAnsi="Times New Roman" w:cs="Times New Roman"/>
          <w:b/>
          <w:sz w:val="24"/>
          <w:szCs w:val="24"/>
          <w:u w:val="single"/>
        </w:rPr>
      </w:pPr>
    </w:p>
    <w:p w:rsidRPr="00A54076" w:rsidR="00D907CE" w:rsidP="006D7E48" w:rsidRDefault="230906F1" w14:paraId="3268C609" w14:textId="37E1B8B0">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Seaduse</w:t>
      </w:r>
      <w:r w:rsidRPr="74CD579E" w:rsidR="747CE2DC">
        <w:rPr>
          <w:rFonts w:ascii="Times New Roman" w:hAnsi="Times New Roman" w:cs="Times New Roman"/>
          <w:sz w:val="24"/>
          <w:szCs w:val="24"/>
        </w:rPr>
        <w:t xml:space="preserve"> </w:t>
      </w:r>
      <w:r w:rsidRPr="74CD579E">
        <w:rPr>
          <w:rFonts w:ascii="Times New Roman" w:hAnsi="Times New Roman" w:cs="Times New Roman"/>
          <w:sz w:val="24"/>
          <w:szCs w:val="24"/>
        </w:rPr>
        <w:t>eesmär</w:t>
      </w:r>
      <w:r w:rsidRPr="74CD579E" w:rsidR="536D8E36">
        <w:rPr>
          <w:rFonts w:ascii="Times New Roman" w:hAnsi="Times New Roman" w:cs="Times New Roman"/>
          <w:sz w:val="24"/>
          <w:szCs w:val="24"/>
        </w:rPr>
        <w:t>k</w:t>
      </w:r>
      <w:r w:rsidRPr="74CD579E" w:rsidR="24CCD9D5">
        <w:rPr>
          <w:rFonts w:ascii="Times New Roman" w:hAnsi="Times New Roman" w:cs="Times New Roman"/>
          <w:sz w:val="24"/>
          <w:szCs w:val="24"/>
        </w:rPr>
        <w:t xml:space="preserve"> </w:t>
      </w:r>
      <w:r w:rsidRPr="74CD579E" w:rsidR="2179D9BE">
        <w:rPr>
          <w:rFonts w:ascii="Times New Roman" w:hAnsi="Times New Roman" w:cs="Times New Roman"/>
          <w:sz w:val="24"/>
          <w:szCs w:val="24"/>
        </w:rPr>
        <w:t>o</w:t>
      </w:r>
      <w:r w:rsidRPr="74CD579E" w:rsidR="079F23B9">
        <w:rPr>
          <w:rFonts w:ascii="Times New Roman" w:hAnsi="Times New Roman" w:cs="Times New Roman"/>
          <w:sz w:val="24"/>
          <w:szCs w:val="24"/>
        </w:rPr>
        <w:t>n suurendada maksumenetluse</w:t>
      </w:r>
      <w:r w:rsidRPr="74CD579E" w:rsidR="321398A2">
        <w:rPr>
          <w:rFonts w:ascii="Times New Roman" w:hAnsi="Times New Roman" w:cs="Times New Roman"/>
          <w:sz w:val="24"/>
          <w:szCs w:val="24"/>
        </w:rPr>
        <w:t>,</w:t>
      </w:r>
      <w:r w:rsidRPr="74CD579E" w:rsidR="2FA81F1A">
        <w:rPr>
          <w:rFonts w:ascii="Times New Roman" w:hAnsi="Times New Roman" w:cs="Times New Roman"/>
          <w:sz w:val="24"/>
          <w:szCs w:val="24"/>
        </w:rPr>
        <w:t xml:space="preserve"> </w:t>
      </w:r>
      <w:r w:rsidRPr="74CD579E" w:rsidR="15D8039E">
        <w:rPr>
          <w:rFonts w:ascii="Times New Roman" w:hAnsi="Times New Roman" w:eastAsia="Aptos" w:cs="Times New Roman"/>
          <w:sz w:val="24"/>
          <w:szCs w:val="24"/>
        </w:rPr>
        <w:t xml:space="preserve">rahapesu ja terrorismi rahastamise tõkestamise </w:t>
      </w:r>
      <w:r w:rsidRPr="74CD579E" w:rsidR="321398A2">
        <w:rPr>
          <w:rFonts w:ascii="Times New Roman" w:hAnsi="Times New Roman" w:eastAsia="Aptos" w:cs="Times New Roman"/>
          <w:sz w:val="24"/>
          <w:szCs w:val="24"/>
        </w:rPr>
        <w:t>ning</w:t>
      </w:r>
      <w:r w:rsidRPr="74CD579E" w:rsidR="15D8039E">
        <w:rPr>
          <w:rFonts w:ascii="Times New Roman" w:hAnsi="Times New Roman" w:eastAsia="Aptos" w:cs="Times New Roman"/>
          <w:sz w:val="24"/>
          <w:szCs w:val="24"/>
        </w:rPr>
        <w:t xml:space="preserve"> rahvusvahelise finantssanktsiooni rakendamise</w:t>
      </w:r>
      <w:r w:rsidRPr="74CD579E" w:rsidR="095E8835">
        <w:rPr>
          <w:rFonts w:ascii="Times New Roman" w:hAnsi="Times New Roman" w:cs="Times New Roman"/>
          <w:sz w:val="24"/>
          <w:szCs w:val="24"/>
        </w:rPr>
        <w:t xml:space="preserve"> </w:t>
      </w:r>
      <w:r w:rsidRPr="74CD579E" w:rsidR="079F23B9">
        <w:rPr>
          <w:rFonts w:ascii="Times New Roman" w:hAnsi="Times New Roman" w:cs="Times New Roman"/>
          <w:sz w:val="24"/>
          <w:szCs w:val="24"/>
        </w:rPr>
        <w:t xml:space="preserve">kiirust </w:t>
      </w:r>
      <w:r w:rsidRPr="74CD579E" w:rsidR="321398A2">
        <w:rPr>
          <w:rFonts w:ascii="Times New Roman" w:hAnsi="Times New Roman" w:cs="Times New Roman"/>
          <w:sz w:val="24"/>
          <w:szCs w:val="24"/>
        </w:rPr>
        <w:t>ja</w:t>
      </w:r>
      <w:r w:rsidRPr="74CD579E" w:rsidR="079F23B9">
        <w:rPr>
          <w:rFonts w:ascii="Times New Roman" w:hAnsi="Times New Roman" w:cs="Times New Roman"/>
          <w:sz w:val="24"/>
          <w:szCs w:val="24"/>
        </w:rPr>
        <w:t xml:space="preserve"> </w:t>
      </w:r>
      <w:r w:rsidRPr="74CD579E" w:rsidR="10BB263E">
        <w:rPr>
          <w:rFonts w:ascii="Times New Roman" w:hAnsi="Times New Roman" w:cs="Times New Roman"/>
          <w:sz w:val="24"/>
          <w:szCs w:val="24"/>
        </w:rPr>
        <w:t>tõhusust</w:t>
      </w:r>
      <w:r w:rsidRPr="74CD579E" w:rsidR="5814EEA6">
        <w:rPr>
          <w:rFonts w:ascii="Times New Roman" w:hAnsi="Times New Roman" w:cs="Times New Roman"/>
          <w:sz w:val="24"/>
          <w:szCs w:val="24"/>
        </w:rPr>
        <w:t>,</w:t>
      </w:r>
      <w:r w:rsidRPr="74CD579E" w:rsidR="10BB263E">
        <w:rPr>
          <w:rFonts w:ascii="Times New Roman" w:hAnsi="Times New Roman" w:cs="Times New Roman"/>
          <w:sz w:val="24"/>
          <w:szCs w:val="24"/>
        </w:rPr>
        <w:t xml:space="preserve"> </w:t>
      </w:r>
      <w:r w:rsidRPr="74CD579E" w:rsidR="747CE2DC">
        <w:rPr>
          <w:rFonts w:ascii="Times New Roman" w:hAnsi="Times New Roman" w:cs="Times New Roman"/>
          <w:sz w:val="24"/>
          <w:szCs w:val="24"/>
        </w:rPr>
        <w:t xml:space="preserve">tagades samal ajal menetlusosalise õiguste kaitse. </w:t>
      </w:r>
      <w:r w:rsidRPr="74CD579E" w:rsidR="09CA8A83">
        <w:rPr>
          <w:rFonts w:ascii="Times New Roman" w:hAnsi="Times New Roman" w:cs="Times New Roman"/>
          <w:sz w:val="24"/>
          <w:szCs w:val="24"/>
        </w:rPr>
        <w:t>Seadus saavutab selle eesmärgi</w:t>
      </w:r>
      <w:r w:rsidRPr="74CD579E" w:rsidR="1A061DE7">
        <w:rPr>
          <w:rFonts w:ascii="Times New Roman" w:hAnsi="Times New Roman" w:cs="Times New Roman"/>
          <w:sz w:val="24"/>
          <w:szCs w:val="24"/>
        </w:rPr>
        <w:t xml:space="preserve"> </w:t>
      </w:r>
      <w:r w:rsidRPr="74CD579E" w:rsidR="4B386C4E">
        <w:rPr>
          <w:rFonts w:ascii="Times New Roman" w:hAnsi="Times New Roman" w:cs="Times New Roman"/>
          <w:sz w:val="24"/>
          <w:szCs w:val="24"/>
        </w:rPr>
        <w:t xml:space="preserve">taastades </w:t>
      </w:r>
      <w:r w:rsidRPr="74CD579E" w:rsidR="03F9D5F2">
        <w:rPr>
          <w:rFonts w:ascii="Times New Roman" w:hAnsi="Times New Roman" w:cs="Times New Roman"/>
          <w:sz w:val="24"/>
          <w:szCs w:val="24"/>
        </w:rPr>
        <w:t xml:space="preserve">usalduse </w:t>
      </w:r>
      <w:r w:rsidRPr="74CD579E" w:rsidR="4B386C4E">
        <w:rPr>
          <w:rFonts w:ascii="Times New Roman" w:hAnsi="Times New Roman" w:cs="Times New Roman"/>
          <w:sz w:val="24"/>
          <w:szCs w:val="24"/>
        </w:rPr>
        <w:t>MTA</w:t>
      </w:r>
      <w:r w:rsidRPr="74CD579E" w:rsidR="1E4BBC19">
        <w:rPr>
          <w:rFonts w:ascii="Times New Roman" w:hAnsi="Times New Roman" w:cs="Times New Roman"/>
          <w:sz w:val="24"/>
          <w:szCs w:val="24"/>
        </w:rPr>
        <w:t xml:space="preserve"> </w:t>
      </w:r>
      <w:r w:rsidRPr="74CD579E" w:rsidR="2725944F">
        <w:rPr>
          <w:rFonts w:ascii="Times New Roman" w:hAnsi="Times New Roman" w:cs="Times New Roman"/>
          <w:sz w:val="24"/>
          <w:szCs w:val="24"/>
        </w:rPr>
        <w:t xml:space="preserve">ja </w:t>
      </w:r>
      <w:proofErr w:type="spellStart"/>
      <w:r w:rsidRPr="74CD579E" w:rsidR="2725944F">
        <w:rPr>
          <w:rFonts w:ascii="Times New Roman" w:hAnsi="Times New Roman" w:cs="Times New Roman"/>
          <w:sz w:val="24"/>
          <w:szCs w:val="24"/>
        </w:rPr>
        <w:t>RAB</w:t>
      </w:r>
      <w:r w:rsidRPr="74CD579E" w:rsidR="2189BDD3">
        <w:rPr>
          <w:rFonts w:ascii="Times New Roman" w:hAnsi="Times New Roman" w:cs="Times New Roman"/>
          <w:sz w:val="24"/>
          <w:szCs w:val="24"/>
        </w:rPr>
        <w:t>-</w:t>
      </w:r>
      <w:r w:rsidRPr="74CD579E" w:rsidR="52D43AC8">
        <w:rPr>
          <w:rFonts w:ascii="Times New Roman" w:hAnsi="Times New Roman" w:cs="Times New Roman"/>
          <w:sz w:val="24"/>
          <w:szCs w:val="24"/>
        </w:rPr>
        <w:t>i</w:t>
      </w:r>
      <w:proofErr w:type="spellEnd"/>
      <w:r w:rsidRPr="74CD579E" w:rsidR="52D43AC8">
        <w:rPr>
          <w:rFonts w:ascii="Times New Roman" w:hAnsi="Times New Roman" w:cs="Times New Roman"/>
          <w:sz w:val="24"/>
          <w:szCs w:val="24"/>
        </w:rPr>
        <w:t xml:space="preserve"> </w:t>
      </w:r>
      <w:r w:rsidRPr="74CD579E" w:rsidR="4B386C4E">
        <w:rPr>
          <w:rFonts w:ascii="Times New Roman" w:hAnsi="Times New Roman" w:cs="Times New Roman"/>
          <w:sz w:val="24"/>
          <w:szCs w:val="24"/>
        </w:rPr>
        <w:t xml:space="preserve">õiguse </w:t>
      </w:r>
      <w:r w:rsidRPr="74CD579E" w:rsidR="03F9D5F2">
        <w:rPr>
          <w:rFonts w:ascii="Times New Roman" w:hAnsi="Times New Roman" w:cs="Times New Roman"/>
          <w:sz w:val="24"/>
          <w:szCs w:val="24"/>
        </w:rPr>
        <w:t>kohta</w:t>
      </w:r>
      <w:r w:rsidRPr="74CD579E" w:rsidR="72052E50">
        <w:rPr>
          <w:rFonts w:ascii="Times New Roman" w:hAnsi="Times New Roman" w:cs="Times New Roman"/>
          <w:sz w:val="24"/>
          <w:szCs w:val="24"/>
        </w:rPr>
        <w:t xml:space="preserve"> töödelda pangasaladust ning</w:t>
      </w:r>
      <w:r w:rsidRPr="74CD579E" w:rsidR="03F9D5F2">
        <w:rPr>
          <w:rFonts w:ascii="Times New Roman" w:hAnsi="Times New Roman" w:cs="Times New Roman"/>
          <w:sz w:val="24"/>
          <w:szCs w:val="24"/>
        </w:rPr>
        <w:t xml:space="preserve"> </w:t>
      </w:r>
      <w:r w:rsidRPr="74CD579E" w:rsidR="19279874">
        <w:rPr>
          <w:rFonts w:ascii="Times New Roman" w:hAnsi="Times New Roman" w:cs="Times New Roman"/>
          <w:sz w:val="24"/>
          <w:szCs w:val="24"/>
        </w:rPr>
        <w:t>kasutada täitmisregistri</w:t>
      </w:r>
      <w:r w:rsidRPr="74CD579E" w:rsidR="377F619F">
        <w:rPr>
          <w:rFonts w:ascii="Times New Roman" w:hAnsi="Times New Roman" w:cs="Times New Roman"/>
          <w:sz w:val="24"/>
          <w:szCs w:val="24"/>
        </w:rPr>
        <w:t xml:space="preserve"> infovahetuskanalit</w:t>
      </w:r>
      <w:r w:rsidRPr="74CD579E" w:rsidR="19279874">
        <w:rPr>
          <w:rFonts w:ascii="Times New Roman" w:hAnsi="Times New Roman" w:cs="Times New Roman"/>
          <w:sz w:val="24"/>
          <w:szCs w:val="24"/>
        </w:rPr>
        <w:t xml:space="preserve"> </w:t>
      </w:r>
      <w:r w:rsidRPr="74CD579E" w:rsidR="27302AD4">
        <w:rPr>
          <w:rFonts w:ascii="Times New Roman" w:hAnsi="Times New Roman" w:cs="Times New Roman"/>
          <w:sz w:val="24"/>
          <w:szCs w:val="24"/>
        </w:rPr>
        <w:t>teabe</w:t>
      </w:r>
      <w:r w:rsidRPr="74CD579E" w:rsidR="03F9D5F2">
        <w:rPr>
          <w:rFonts w:ascii="Times New Roman" w:hAnsi="Times New Roman" w:cs="Times New Roman"/>
          <w:sz w:val="24"/>
          <w:szCs w:val="24"/>
        </w:rPr>
        <w:t>korralduste edastamiseks</w:t>
      </w:r>
      <w:r w:rsidRPr="74CD579E" w:rsidR="116C34C4">
        <w:rPr>
          <w:rFonts w:ascii="Times New Roman" w:hAnsi="Times New Roman" w:cs="Times New Roman"/>
          <w:sz w:val="24"/>
          <w:szCs w:val="24"/>
        </w:rPr>
        <w:t xml:space="preserve"> ja seadusest tulenevate tööülesannete täitmiseks vajaliku teabe kogumiseks</w:t>
      </w:r>
      <w:r w:rsidRPr="74CD579E" w:rsidR="0FE13AB6">
        <w:rPr>
          <w:rFonts w:ascii="Times New Roman" w:hAnsi="Times New Roman" w:cs="Times New Roman"/>
          <w:sz w:val="24"/>
          <w:szCs w:val="24"/>
        </w:rPr>
        <w:t>.</w:t>
      </w:r>
    </w:p>
    <w:p w:rsidRPr="00A54076" w:rsidR="00D94D01" w:rsidP="006D7E48" w:rsidRDefault="00D94D01" w14:paraId="6C4472B6" w14:textId="77777777">
      <w:pPr>
        <w:spacing w:after="0" w:line="240" w:lineRule="auto"/>
        <w:jc w:val="both"/>
        <w:rPr>
          <w:rFonts w:ascii="Times New Roman" w:hAnsi="Times New Roman" w:cs="Times New Roman"/>
          <w:sz w:val="24"/>
          <w:szCs w:val="24"/>
        </w:rPr>
      </w:pPr>
    </w:p>
    <w:p w:rsidRPr="00A54076" w:rsidR="009B1556" w:rsidP="006D7E48" w:rsidRDefault="5C0AB612" w14:paraId="41B27534" w14:textId="566D9B21">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Eelnõule ei eelnenud väljatöötamiskavatsust</w:t>
      </w:r>
      <w:r w:rsidRPr="74CD579E" w:rsidR="568895AE">
        <w:rPr>
          <w:rFonts w:ascii="Times New Roman" w:hAnsi="Times New Roman" w:cs="Times New Roman"/>
          <w:sz w:val="24"/>
          <w:szCs w:val="24"/>
        </w:rPr>
        <w:t xml:space="preserve"> (edaspidi </w:t>
      </w:r>
      <w:r w:rsidRPr="74CD579E" w:rsidR="568895AE">
        <w:rPr>
          <w:rFonts w:ascii="Times New Roman" w:hAnsi="Times New Roman" w:cs="Times New Roman"/>
          <w:i/>
          <w:iCs/>
          <w:sz w:val="24"/>
          <w:szCs w:val="24"/>
        </w:rPr>
        <w:t>VTK</w:t>
      </w:r>
      <w:r w:rsidRPr="74CD579E" w:rsidR="568895AE">
        <w:rPr>
          <w:rFonts w:ascii="Times New Roman" w:hAnsi="Times New Roman" w:cs="Times New Roman"/>
          <w:sz w:val="24"/>
          <w:szCs w:val="24"/>
        </w:rPr>
        <w:t>)</w:t>
      </w:r>
      <w:r w:rsidRPr="74CD579E">
        <w:rPr>
          <w:rFonts w:ascii="Times New Roman" w:hAnsi="Times New Roman" w:cs="Times New Roman"/>
          <w:sz w:val="24"/>
          <w:szCs w:val="24"/>
        </w:rPr>
        <w:t xml:space="preserve">. </w:t>
      </w:r>
      <w:r w:rsidRPr="74CD579E" w:rsidR="16F625BD">
        <w:rPr>
          <w:rFonts w:ascii="Times New Roman" w:hAnsi="Times New Roman" w:cs="Times New Roman"/>
          <w:sz w:val="24"/>
          <w:szCs w:val="24"/>
        </w:rPr>
        <w:t xml:space="preserve">Vabariigi Valitsuse </w:t>
      </w:r>
      <w:r w:rsidRPr="74CD579E" w:rsidR="6D578BB0">
        <w:rPr>
          <w:rFonts w:ascii="Times New Roman" w:hAnsi="Times New Roman" w:cs="Times New Roman"/>
          <w:sz w:val="24"/>
          <w:szCs w:val="24"/>
        </w:rPr>
        <w:t>22. detsembri 2011. a määruse nr 180 „</w:t>
      </w:r>
      <w:r w:rsidRPr="74CD579E" w:rsidR="568895AE">
        <w:rPr>
          <w:rFonts w:ascii="Times New Roman" w:hAnsi="Times New Roman" w:cs="Times New Roman"/>
          <w:sz w:val="24"/>
          <w:szCs w:val="24"/>
        </w:rPr>
        <w:t>H</w:t>
      </w:r>
      <w:r w:rsidRPr="74CD579E">
        <w:rPr>
          <w:rFonts w:ascii="Times New Roman" w:hAnsi="Times New Roman" w:cs="Times New Roman"/>
          <w:sz w:val="24"/>
          <w:szCs w:val="24"/>
        </w:rPr>
        <w:t>ea</w:t>
      </w:r>
      <w:r w:rsidRPr="74CD579E" w:rsidR="73D881CE">
        <w:rPr>
          <w:rFonts w:ascii="Times New Roman" w:hAnsi="Times New Roman" w:cs="Times New Roman"/>
          <w:sz w:val="24"/>
          <w:szCs w:val="24"/>
        </w:rPr>
        <w:t xml:space="preserve"> õigusloome ja normitehnika eeskir</w:t>
      </w:r>
      <w:r w:rsidRPr="74CD579E" w:rsidR="6D578BB0">
        <w:rPr>
          <w:rFonts w:ascii="Times New Roman" w:hAnsi="Times New Roman" w:cs="Times New Roman"/>
          <w:sz w:val="24"/>
          <w:szCs w:val="24"/>
        </w:rPr>
        <w:t>i“</w:t>
      </w:r>
      <w:r w:rsidRPr="74CD579E" w:rsidR="73D881CE">
        <w:rPr>
          <w:rFonts w:ascii="Times New Roman" w:hAnsi="Times New Roman" w:cs="Times New Roman"/>
          <w:sz w:val="24"/>
          <w:szCs w:val="24"/>
        </w:rPr>
        <w:t xml:space="preserve"> § 1 lõike 2 punkti 1 kohaselt ei ole </w:t>
      </w:r>
      <w:r w:rsidRPr="74CD579E" w:rsidR="568895AE">
        <w:rPr>
          <w:rFonts w:ascii="Times New Roman" w:hAnsi="Times New Roman" w:cs="Times New Roman"/>
          <w:sz w:val="24"/>
          <w:szCs w:val="24"/>
        </w:rPr>
        <w:t>VTK</w:t>
      </w:r>
      <w:r w:rsidRPr="74CD579E" w:rsidR="73D881CE">
        <w:rPr>
          <w:rFonts w:ascii="Times New Roman" w:hAnsi="Times New Roman" w:cs="Times New Roman"/>
          <w:sz w:val="24"/>
          <w:szCs w:val="24"/>
        </w:rPr>
        <w:t xml:space="preserve"> vajalik, kui eelnõu peab olema põhjendatult kiireloomuline. </w:t>
      </w:r>
      <w:r w:rsidRPr="74CD579E" w:rsidR="568895AE">
        <w:rPr>
          <w:rFonts w:ascii="Times New Roman" w:hAnsi="Times New Roman" w:cs="Times New Roman"/>
          <w:sz w:val="24"/>
          <w:szCs w:val="24"/>
        </w:rPr>
        <w:t xml:space="preserve">Sama lõike punkti 5 kohaselt ei ole VTK vajalik ka juhul, kui seaduse rakendamisega ei kaasne olulist õiguslikku muudatust </w:t>
      </w:r>
      <w:r w:rsidRPr="74CD579E" w:rsidR="1BE502C5">
        <w:rPr>
          <w:rFonts w:ascii="Times New Roman" w:hAnsi="Times New Roman" w:cs="Times New Roman"/>
          <w:sz w:val="24"/>
          <w:szCs w:val="24"/>
        </w:rPr>
        <w:t>ega muud mõju.</w:t>
      </w:r>
    </w:p>
    <w:p w:rsidRPr="00A54076" w:rsidR="00A363F7" w:rsidP="006D7E48" w:rsidRDefault="00A363F7" w14:paraId="75256420" w14:textId="77777777">
      <w:pPr>
        <w:spacing w:after="0" w:line="240" w:lineRule="auto"/>
        <w:jc w:val="both"/>
        <w:rPr>
          <w:rFonts w:ascii="Times New Roman" w:hAnsi="Times New Roman" w:cs="Times New Roman"/>
          <w:sz w:val="24"/>
          <w:szCs w:val="24"/>
        </w:rPr>
      </w:pPr>
    </w:p>
    <w:p w:rsidRPr="00A54076" w:rsidR="009B1556" w:rsidP="006D7E48" w:rsidRDefault="21937B3D" w14:paraId="7C94D6E0" w14:textId="2E7913F3">
      <w:pPr>
        <w:spacing w:after="0" w:line="240" w:lineRule="auto"/>
        <w:jc w:val="both"/>
        <w:rPr>
          <w:rFonts w:ascii="Times New Roman" w:hAnsi="Times New Roman" w:eastAsia="Aptos" w:cs="Times New Roman"/>
          <w:sz w:val="24"/>
          <w:szCs w:val="24"/>
        </w:rPr>
      </w:pPr>
      <w:r w:rsidRPr="74CD579E">
        <w:rPr>
          <w:rFonts w:ascii="Times New Roman" w:hAnsi="Times New Roman" w:cs="Times New Roman"/>
          <w:sz w:val="24"/>
          <w:szCs w:val="24"/>
        </w:rPr>
        <w:t>Eelnõu menetlus peab olema kiireloomuline, sest täitmisregister</w:t>
      </w:r>
      <w:r w:rsidRPr="74CD579E" w:rsidR="50FB4E20">
        <w:rPr>
          <w:rFonts w:ascii="Times New Roman" w:hAnsi="Times New Roman" w:cs="Times New Roman"/>
          <w:sz w:val="24"/>
          <w:szCs w:val="24"/>
        </w:rPr>
        <w:t xml:space="preserve">, eelkõige selle </w:t>
      </w:r>
      <w:r w:rsidRPr="74CD579E" w:rsidR="1085FC96">
        <w:rPr>
          <w:rFonts w:ascii="Times New Roman" w:hAnsi="Times New Roman" w:cs="Times New Roman"/>
          <w:sz w:val="24"/>
          <w:szCs w:val="24"/>
        </w:rPr>
        <w:t>juures olev infovahetuskanal</w:t>
      </w:r>
      <w:r w:rsidRPr="74CD579E" w:rsidR="0F5AD11D">
        <w:rPr>
          <w:rFonts w:ascii="Times New Roman" w:hAnsi="Times New Roman" w:cs="Times New Roman"/>
          <w:sz w:val="24"/>
          <w:szCs w:val="24"/>
        </w:rPr>
        <w:t>,</w:t>
      </w:r>
      <w:r w:rsidRPr="74CD579E">
        <w:rPr>
          <w:rFonts w:ascii="Times New Roman" w:hAnsi="Times New Roman" w:cs="Times New Roman"/>
          <w:sz w:val="24"/>
          <w:szCs w:val="24"/>
        </w:rPr>
        <w:t xml:space="preserve"> on MTA</w:t>
      </w:r>
      <w:r w:rsidRPr="74CD579E" w:rsidR="172202E7">
        <w:rPr>
          <w:rFonts w:ascii="Times New Roman" w:hAnsi="Times New Roman" w:cs="Times New Roman"/>
          <w:sz w:val="24"/>
          <w:szCs w:val="24"/>
        </w:rPr>
        <w:t xml:space="preserve"> ja </w:t>
      </w:r>
      <w:proofErr w:type="spellStart"/>
      <w:r w:rsidRPr="74CD579E" w:rsidR="172202E7">
        <w:rPr>
          <w:rFonts w:ascii="Times New Roman" w:hAnsi="Times New Roman" w:cs="Times New Roman"/>
          <w:sz w:val="24"/>
          <w:szCs w:val="24"/>
        </w:rPr>
        <w:t>RAB</w:t>
      </w:r>
      <w:r w:rsidRPr="74CD579E" w:rsidR="3F63FCCA">
        <w:rPr>
          <w:rFonts w:ascii="Times New Roman" w:hAnsi="Times New Roman" w:cs="Times New Roman"/>
          <w:sz w:val="24"/>
          <w:szCs w:val="24"/>
        </w:rPr>
        <w:t>-i</w:t>
      </w:r>
      <w:proofErr w:type="spellEnd"/>
      <w:r w:rsidRPr="74CD579E">
        <w:rPr>
          <w:rFonts w:ascii="Times New Roman" w:hAnsi="Times New Roman" w:cs="Times New Roman"/>
          <w:sz w:val="24"/>
          <w:szCs w:val="24"/>
        </w:rPr>
        <w:t xml:space="preserve"> oluline vahend </w:t>
      </w:r>
      <w:r w:rsidRPr="74CD579E" w:rsidR="6D63EA64">
        <w:rPr>
          <w:rFonts w:ascii="Times New Roman" w:hAnsi="Times New Roman" w:cs="Times New Roman"/>
          <w:sz w:val="24"/>
          <w:szCs w:val="24"/>
        </w:rPr>
        <w:t>seadusest tulenevate ülesannete täitmiseks</w:t>
      </w:r>
      <w:r w:rsidRPr="74CD579E">
        <w:rPr>
          <w:rFonts w:ascii="Times New Roman" w:hAnsi="Times New Roman" w:cs="Times New Roman"/>
          <w:sz w:val="24"/>
          <w:szCs w:val="24"/>
        </w:rPr>
        <w:t xml:space="preserve">. </w:t>
      </w:r>
      <w:r w:rsidRPr="74CD579E" w:rsidR="353FE9C4">
        <w:rPr>
          <w:rFonts w:ascii="Times New Roman" w:hAnsi="Times New Roman" w:cs="Times New Roman"/>
          <w:sz w:val="24"/>
          <w:szCs w:val="24"/>
        </w:rPr>
        <w:t>Täitmisregistr</w:t>
      </w:r>
      <w:r w:rsidRPr="74CD579E" w:rsidR="5956E132">
        <w:rPr>
          <w:rFonts w:ascii="Times New Roman" w:hAnsi="Times New Roman" w:cs="Times New Roman"/>
          <w:sz w:val="24"/>
          <w:szCs w:val="24"/>
        </w:rPr>
        <w:t>i vahenduseta</w:t>
      </w:r>
      <w:r w:rsidRPr="74CD579E" w:rsidR="353FE9C4">
        <w:rPr>
          <w:rFonts w:ascii="Times New Roman" w:hAnsi="Times New Roman" w:cs="Times New Roman"/>
          <w:sz w:val="24"/>
          <w:szCs w:val="24"/>
        </w:rPr>
        <w:t xml:space="preserve"> andmete kogumine on aeglane, kohmakas </w:t>
      </w:r>
      <w:r w:rsidRPr="74CD579E" w:rsidR="20495605">
        <w:rPr>
          <w:rFonts w:ascii="Times New Roman" w:hAnsi="Times New Roman" w:cs="Times New Roman"/>
          <w:sz w:val="24"/>
          <w:szCs w:val="24"/>
        </w:rPr>
        <w:t xml:space="preserve">ja </w:t>
      </w:r>
      <w:r w:rsidRPr="74CD579E" w:rsidR="353FE9C4">
        <w:rPr>
          <w:rFonts w:ascii="Times New Roman" w:hAnsi="Times New Roman" w:cs="Times New Roman"/>
          <w:sz w:val="24"/>
          <w:szCs w:val="24"/>
        </w:rPr>
        <w:t>kulukas</w:t>
      </w:r>
      <w:r w:rsidRPr="74CD579E" w:rsidR="74A8D2AD">
        <w:rPr>
          <w:rFonts w:ascii="Times New Roman" w:hAnsi="Times New Roman" w:cs="Times New Roman"/>
          <w:sz w:val="24"/>
          <w:szCs w:val="24"/>
        </w:rPr>
        <w:t xml:space="preserve"> (seda</w:t>
      </w:r>
      <w:r w:rsidRPr="74CD579E" w:rsidR="79363E3A">
        <w:rPr>
          <w:rFonts w:ascii="Times New Roman" w:hAnsi="Times New Roman" w:cs="Times New Roman"/>
          <w:sz w:val="24"/>
          <w:szCs w:val="24"/>
        </w:rPr>
        <w:t xml:space="preserve"> ka krediidiasutuste jaoks</w:t>
      </w:r>
      <w:r w:rsidRPr="74CD579E" w:rsidR="74A8D2AD">
        <w:rPr>
          <w:rFonts w:ascii="Times New Roman" w:hAnsi="Times New Roman" w:cs="Times New Roman"/>
          <w:sz w:val="24"/>
          <w:szCs w:val="24"/>
        </w:rPr>
        <w:t>)</w:t>
      </w:r>
      <w:r w:rsidRPr="74CD579E" w:rsidR="353FE9C4">
        <w:rPr>
          <w:rFonts w:ascii="Times New Roman" w:hAnsi="Times New Roman" w:cs="Times New Roman"/>
          <w:sz w:val="24"/>
          <w:szCs w:val="24"/>
        </w:rPr>
        <w:t xml:space="preserve"> </w:t>
      </w:r>
      <w:r w:rsidRPr="74CD579E" w:rsidR="20495605">
        <w:rPr>
          <w:rFonts w:ascii="Times New Roman" w:hAnsi="Times New Roman" w:cs="Times New Roman"/>
          <w:sz w:val="24"/>
          <w:szCs w:val="24"/>
        </w:rPr>
        <w:t xml:space="preserve">ning </w:t>
      </w:r>
      <w:r w:rsidRPr="74CD579E" w:rsidR="353FE9C4">
        <w:rPr>
          <w:rFonts w:ascii="Times New Roman" w:hAnsi="Times New Roman" w:cs="Times New Roman"/>
          <w:sz w:val="24"/>
          <w:szCs w:val="24"/>
        </w:rPr>
        <w:t>võib ohtu</w:t>
      </w:r>
      <w:r w:rsidRPr="74CD579E" w:rsidR="3932D1DB">
        <w:rPr>
          <w:rFonts w:ascii="Times New Roman" w:hAnsi="Times New Roman" w:cs="Times New Roman"/>
          <w:sz w:val="24"/>
          <w:szCs w:val="24"/>
        </w:rPr>
        <w:t xml:space="preserve"> seada</w:t>
      </w:r>
      <w:r w:rsidRPr="74CD579E" w:rsidR="353FE9C4">
        <w:rPr>
          <w:rFonts w:ascii="Times New Roman" w:hAnsi="Times New Roman" w:cs="Times New Roman"/>
          <w:sz w:val="24"/>
          <w:szCs w:val="24"/>
        </w:rPr>
        <w:t xml:space="preserve"> tõhusa riikliku järelevalve</w:t>
      </w:r>
      <w:r w:rsidRPr="74CD579E" w:rsidR="0A347DE5">
        <w:rPr>
          <w:rFonts w:ascii="Times New Roman" w:hAnsi="Times New Roman" w:cs="Times New Roman"/>
          <w:sz w:val="24"/>
          <w:szCs w:val="24"/>
        </w:rPr>
        <w:t xml:space="preserve"> maksukohustuste nõuetekohase täitmise üle</w:t>
      </w:r>
      <w:r w:rsidRPr="74CD579E" w:rsidR="1DE3DADB">
        <w:rPr>
          <w:rFonts w:ascii="Times New Roman" w:hAnsi="Times New Roman" w:cs="Times New Roman"/>
          <w:sz w:val="24"/>
          <w:szCs w:val="24"/>
        </w:rPr>
        <w:t>,</w:t>
      </w:r>
      <w:r w:rsidRPr="74CD579E" w:rsidR="57952156">
        <w:rPr>
          <w:rFonts w:ascii="Times New Roman" w:hAnsi="Times New Roman" w:cs="Times New Roman"/>
          <w:sz w:val="24"/>
          <w:szCs w:val="24"/>
        </w:rPr>
        <w:t xml:space="preserve"> </w:t>
      </w:r>
      <w:r w:rsidRPr="74CD579E" w:rsidR="3A95A7E4">
        <w:rPr>
          <w:rFonts w:ascii="Times New Roman" w:hAnsi="Times New Roman" w:cs="Times New Roman"/>
          <w:sz w:val="24"/>
          <w:szCs w:val="24"/>
        </w:rPr>
        <w:t xml:space="preserve">pärsib </w:t>
      </w:r>
      <w:r w:rsidRPr="74CD579E" w:rsidR="34A8F239">
        <w:rPr>
          <w:rFonts w:ascii="Times New Roman" w:hAnsi="Times New Roman" w:eastAsia="Aptos" w:cs="Times New Roman"/>
          <w:sz w:val="24"/>
          <w:szCs w:val="24"/>
        </w:rPr>
        <w:t xml:space="preserve">rahapesu ja terrorismi rahastamise tõkestamist </w:t>
      </w:r>
      <w:r w:rsidRPr="74CD579E" w:rsidR="2A367117">
        <w:rPr>
          <w:rFonts w:ascii="Times New Roman" w:hAnsi="Times New Roman" w:eastAsia="Aptos" w:cs="Times New Roman"/>
          <w:sz w:val="24"/>
          <w:szCs w:val="24"/>
        </w:rPr>
        <w:t>ning</w:t>
      </w:r>
      <w:r w:rsidRPr="74CD579E" w:rsidR="34A8F239">
        <w:rPr>
          <w:rFonts w:ascii="Times New Roman" w:hAnsi="Times New Roman" w:eastAsia="Aptos" w:cs="Times New Roman"/>
          <w:sz w:val="24"/>
          <w:szCs w:val="24"/>
        </w:rPr>
        <w:t xml:space="preserve"> rahvusvahelise finantssanktsiooni rakendamise tagamist</w:t>
      </w:r>
      <w:r w:rsidRPr="74CD579E" w:rsidR="6CD505EE">
        <w:rPr>
          <w:rFonts w:ascii="Times New Roman" w:hAnsi="Times New Roman" w:eastAsia="Aptos" w:cs="Times New Roman"/>
          <w:sz w:val="24"/>
          <w:szCs w:val="24"/>
        </w:rPr>
        <w:t>.</w:t>
      </w:r>
    </w:p>
    <w:p w:rsidR="4A20DDC3" w:rsidP="4A20DDC3" w:rsidRDefault="4A20DDC3" w14:paraId="49789B74" w14:textId="36782BD8">
      <w:pPr>
        <w:spacing w:after="0" w:line="240" w:lineRule="auto"/>
        <w:jc w:val="both"/>
        <w:rPr>
          <w:rFonts w:ascii="Times New Roman" w:hAnsi="Times New Roman" w:eastAsia="Aptos" w:cs="Times New Roman"/>
          <w:sz w:val="24"/>
          <w:szCs w:val="24"/>
        </w:rPr>
      </w:pPr>
    </w:p>
    <w:p w:rsidRPr="00A54076" w:rsidR="00356E89" w:rsidP="74CD579E" w:rsidRDefault="5956E132" w14:paraId="451961FF" w14:textId="5F2DD6F5">
      <w:pPr>
        <w:spacing w:after="0" w:line="240" w:lineRule="auto"/>
        <w:jc w:val="both"/>
        <w:rPr>
          <w:rFonts w:ascii="Times New Roman" w:hAnsi="Times New Roman" w:cs="Times New Roman"/>
          <w:sz w:val="24"/>
          <w:szCs w:val="24"/>
        </w:rPr>
      </w:pPr>
      <w:commentRangeStart w:id="1040762824"/>
      <w:commentRangeStart w:id="164797394"/>
      <w:r w:rsidRPr="004852FE" w:rsidR="0907493C">
        <w:rPr>
          <w:rFonts w:ascii="Times New Roman" w:hAnsi="Times New Roman" w:cs="Times New Roman"/>
          <w:sz w:val="24"/>
          <w:szCs w:val="24"/>
        </w:rPr>
        <w:t>Seadusega ei kaasne olulist õiguslikku muudatust ega muud mõju</w:t>
      </w:r>
      <w:r w:rsidRPr="2BFDDB07" w:rsidR="164C7151">
        <w:rPr>
          <w:rFonts w:ascii="Times New Roman" w:hAnsi="Times New Roman" w:cs="Times New Roman"/>
          <w:sz w:val="24"/>
          <w:szCs w:val="24"/>
        </w:rPr>
        <w:t xml:space="preserve">. </w:t>
      </w:r>
      <w:commentRangeEnd w:id="1040762824"/>
      <w:r>
        <w:rPr>
          <w:rStyle w:val="CommentReference"/>
        </w:rPr>
        <w:commentReference w:id="1040762824"/>
      </w:r>
      <w:commentRangeEnd w:id="164797394"/>
      <w:r>
        <w:rPr>
          <w:rStyle w:val="CommentReference"/>
        </w:rPr>
        <w:commentReference w:id="164797394"/>
      </w:r>
      <w:r w:rsidRPr="2BFDDB07" w:rsidR="164C7151">
        <w:rPr>
          <w:rFonts w:ascii="Times New Roman" w:hAnsi="Times New Roman" w:cs="Times New Roman"/>
          <w:sz w:val="24"/>
          <w:szCs w:val="24"/>
        </w:rPr>
        <w:t>MKS-st</w:t>
      </w:r>
      <w:r w:rsidRPr="2BFDDB07" w:rsidR="164C7151">
        <w:rPr>
          <w:rFonts w:ascii="Times New Roman" w:hAnsi="Times New Roman" w:cs="Times New Roman"/>
          <w:sz w:val="24"/>
          <w:szCs w:val="24"/>
        </w:rPr>
        <w:t xml:space="preserve"> eemaldatakse õiguskantsleri poolt osundatud ebaselgused seonduvalt MTA õigusega nõuda krediidiasutustelt pangasaladust</w:t>
      </w:r>
      <w:r w:rsidRPr="74CD579E" w:rsidR="164C7151">
        <w:rPr>
          <w:rFonts w:ascii="Times New Roman" w:hAnsi="Times New Roman" w:cs="Times New Roman"/>
          <w:sz w:val="24"/>
          <w:szCs w:val="24"/>
        </w:rPr>
        <w:t>.</w:t>
      </w:r>
      <w:r w:rsidRPr="74CD579E" w:rsidR="4E3B288B">
        <w:rPr>
          <w:rFonts w:ascii="Times New Roman" w:hAnsi="Times New Roman" w:cs="Times New Roman"/>
          <w:sz w:val="24"/>
          <w:szCs w:val="24"/>
        </w:rPr>
        <w:t xml:space="preserve"> </w:t>
      </w:r>
      <w:r w:rsidRPr="74CD579E" w:rsidR="4E3B288B">
        <w:rPr>
          <w:rFonts w:ascii="Times New Roman" w:hAnsi="Times New Roman" w:cs="Times New Roman"/>
          <w:sz w:val="24"/>
          <w:szCs w:val="24"/>
        </w:rPr>
        <w:t>RahaPTS</w:t>
      </w:r>
      <w:r w:rsidRPr="74CD579E" w:rsidR="4E3B288B">
        <w:rPr>
          <w:rFonts w:ascii="Times New Roman" w:hAnsi="Times New Roman" w:cs="Times New Roman"/>
          <w:sz w:val="24"/>
          <w:szCs w:val="24"/>
        </w:rPr>
        <w:t xml:space="preserve">-i </w:t>
      </w:r>
      <w:r w:rsidRPr="74CD579E" w:rsidR="5BBE0012">
        <w:rPr>
          <w:rFonts w:ascii="Times New Roman" w:hAnsi="Times New Roman" w:cs="Times New Roman"/>
          <w:sz w:val="24"/>
          <w:szCs w:val="24"/>
        </w:rPr>
        <w:t>kehtivaid sätteid</w:t>
      </w:r>
      <w:r w:rsidRPr="74CD579E" w:rsidR="4E3B288B">
        <w:rPr>
          <w:rFonts w:ascii="Times New Roman" w:hAnsi="Times New Roman" w:cs="Times New Roman"/>
          <w:sz w:val="24"/>
          <w:szCs w:val="24"/>
        </w:rPr>
        <w:t xml:space="preserve"> täpsustatakse </w:t>
      </w:r>
      <w:r w:rsidRPr="74CD579E" w:rsidR="30985514">
        <w:rPr>
          <w:rFonts w:ascii="Times New Roman" w:hAnsi="Times New Roman" w:cs="Times New Roman"/>
          <w:sz w:val="24"/>
          <w:szCs w:val="24"/>
        </w:rPr>
        <w:t>õiguskantsleri hinnangust lähtuvalt</w:t>
      </w:r>
      <w:r w:rsidRPr="74CD579E" w:rsidR="3232A98D">
        <w:rPr>
          <w:rFonts w:ascii="Times New Roman" w:hAnsi="Times New Roman" w:cs="Times New Roman"/>
          <w:sz w:val="24"/>
          <w:szCs w:val="24"/>
        </w:rPr>
        <w:t xml:space="preserve"> </w:t>
      </w:r>
      <w:r w:rsidRPr="74CD579E" w:rsidR="359C9863">
        <w:rPr>
          <w:rFonts w:ascii="Times New Roman" w:hAnsi="Times New Roman" w:cs="Times New Roman"/>
          <w:sz w:val="24"/>
          <w:szCs w:val="24"/>
        </w:rPr>
        <w:t xml:space="preserve">selliselt, et selgelt oleks ära </w:t>
      </w:r>
      <w:r w:rsidRPr="74CD579E" w:rsidR="75EC7876">
        <w:rPr>
          <w:rFonts w:ascii="Times New Roman" w:hAnsi="Times New Roman" w:cs="Times New Roman"/>
          <w:sz w:val="24"/>
          <w:szCs w:val="24"/>
        </w:rPr>
        <w:t>piiritletud</w:t>
      </w:r>
      <w:r w:rsidRPr="74CD579E" w:rsidR="359C9863">
        <w:rPr>
          <w:rFonts w:ascii="Times New Roman" w:hAnsi="Times New Roman" w:cs="Times New Roman"/>
          <w:sz w:val="24"/>
          <w:szCs w:val="24"/>
        </w:rPr>
        <w:t xml:space="preserve"> </w:t>
      </w:r>
      <w:r w:rsidRPr="74CD579E" w:rsidR="5C75D0FF">
        <w:rPr>
          <w:rFonts w:ascii="Times New Roman" w:hAnsi="Times New Roman" w:cs="Times New Roman"/>
          <w:sz w:val="24"/>
          <w:szCs w:val="24"/>
        </w:rPr>
        <w:t xml:space="preserve">ülesanded, mille raames on </w:t>
      </w:r>
      <w:r w:rsidRPr="74CD579E" w:rsidR="5C75D0FF">
        <w:rPr>
          <w:rFonts w:ascii="Times New Roman" w:hAnsi="Times New Roman" w:cs="Times New Roman"/>
          <w:sz w:val="24"/>
          <w:szCs w:val="24"/>
        </w:rPr>
        <w:t>R</w:t>
      </w:r>
      <w:r w:rsidRPr="74CD579E" w:rsidR="27B0ECBC">
        <w:rPr>
          <w:rFonts w:ascii="Times New Roman" w:hAnsi="Times New Roman" w:cs="Times New Roman"/>
          <w:sz w:val="24"/>
          <w:szCs w:val="24"/>
        </w:rPr>
        <w:t>AB-il</w:t>
      </w:r>
      <w:r w:rsidRPr="74CD579E" w:rsidR="27B0ECBC">
        <w:rPr>
          <w:rFonts w:ascii="Times New Roman" w:hAnsi="Times New Roman" w:cs="Times New Roman"/>
          <w:sz w:val="24"/>
          <w:szCs w:val="24"/>
        </w:rPr>
        <w:t xml:space="preserve"> õigus </w:t>
      </w:r>
      <w:r w:rsidRPr="74CD579E" w:rsidR="3DD143E7">
        <w:rPr>
          <w:rFonts w:ascii="Times New Roman" w:hAnsi="Times New Roman" w:cs="Times New Roman"/>
          <w:sz w:val="24"/>
          <w:szCs w:val="24"/>
        </w:rPr>
        <w:t xml:space="preserve">nõuda </w:t>
      </w:r>
      <w:r w:rsidRPr="74CD579E" w:rsidR="7786BCF2">
        <w:rPr>
          <w:rFonts w:ascii="Times New Roman" w:hAnsi="Times New Roman" w:cs="Times New Roman"/>
          <w:sz w:val="24"/>
          <w:szCs w:val="24"/>
        </w:rPr>
        <w:t xml:space="preserve">krediidiasutustelt </w:t>
      </w:r>
      <w:r w:rsidRPr="74CD579E" w:rsidR="7026D02C">
        <w:rPr>
          <w:rFonts w:ascii="Times New Roman" w:hAnsi="Times New Roman" w:cs="Times New Roman"/>
          <w:sz w:val="24"/>
          <w:szCs w:val="24"/>
        </w:rPr>
        <w:t>pangasaladust sisalduvat teavet</w:t>
      </w:r>
      <w:r w:rsidRPr="74CD579E" w:rsidR="274D53B1">
        <w:rPr>
          <w:rFonts w:ascii="Times New Roman" w:hAnsi="Times New Roman" w:cs="Times New Roman"/>
          <w:sz w:val="24"/>
          <w:szCs w:val="24"/>
        </w:rPr>
        <w:t xml:space="preserve"> nii </w:t>
      </w:r>
      <w:r w:rsidRPr="74CD579E" w:rsidR="3614E3D5">
        <w:rPr>
          <w:rFonts w:ascii="Times New Roman" w:hAnsi="Times New Roman" w:cs="Times New Roman"/>
          <w:sz w:val="24"/>
          <w:szCs w:val="24"/>
        </w:rPr>
        <w:t xml:space="preserve">täitmisregistri kaudu kui </w:t>
      </w:r>
      <w:r w:rsidRPr="74CD579E" w:rsidR="1FF49CFC">
        <w:rPr>
          <w:rFonts w:ascii="Times New Roman" w:hAnsi="Times New Roman" w:cs="Times New Roman"/>
          <w:sz w:val="24"/>
          <w:szCs w:val="24"/>
        </w:rPr>
        <w:t>ka selle väliselt</w:t>
      </w:r>
      <w:r w:rsidRPr="74CD579E" w:rsidR="705ADB05">
        <w:rPr>
          <w:rFonts w:ascii="Times New Roman" w:hAnsi="Times New Roman" w:cs="Times New Roman"/>
          <w:sz w:val="24"/>
          <w:szCs w:val="24"/>
        </w:rPr>
        <w:t xml:space="preserve">. Eelnõu eesmärgiks on </w:t>
      </w:r>
      <w:r w:rsidRPr="74CD579E" w:rsidR="1A5DABC9">
        <w:rPr>
          <w:rFonts w:ascii="Times New Roman" w:hAnsi="Times New Roman" w:cs="Times New Roman"/>
          <w:sz w:val="24"/>
          <w:szCs w:val="24"/>
        </w:rPr>
        <w:t>tä</w:t>
      </w:r>
      <w:r w:rsidRPr="74CD579E" w:rsidR="2CD51619">
        <w:rPr>
          <w:rFonts w:ascii="Times New Roman" w:hAnsi="Times New Roman" w:cs="Times New Roman"/>
          <w:sz w:val="24"/>
          <w:szCs w:val="24"/>
        </w:rPr>
        <w:t>psustada</w:t>
      </w:r>
      <w:r w:rsidRPr="74CD579E" w:rsidR="033CF89B">
        <w:rPr>
          <w:rFonts w:ascii="Times New Roman" w:hAnsi="Times New Roman" w:cs="Times New Roman"/>
          <w:sz w:val="24"/>
          <w:szCs w:val="24"/>
        </w:rPr>
        <w:t>, et</w:t>
      </w:r>
      <w:r w:rsidRPr="74CD579E" w:rsidR="1A5DABC9">
        <w:rPr>
          <w:rFonts w:ascii="Times New Roman" w:hAnsi="Times New Roman" w:cs="Times New Roman"/>
          <w:sz w:val="24"/>
          <w:szCs w:val="24"/>
        </w:rPr>
        <w:t xml:space="preserve"> </w:t>
      </w:r>
      <w:r w:rsidRPr="74CD579E" w:rsidR="1A5DABC9">
        <w:rPr>
          <w:rFonts w:ascii="Times New Roman" w:hAnsi="Times New Roman" w:cs="Times New Roman"/>
          <w:sz w:val="24"/>
          <w:szCs w:val="24"/>
        </w:rPr>
        <w:t>RahaPTS-i</w:t>
      </w:r>
      <w:r w:rsidRPr="74CD579E" w:rsidR="58971A14">
        <w:rPr>
          <w:rFonts w:ascii="Times New Roman" w:hAnsi="Times New Roman" w:cs="Times New Roman"/>
          <w:sz w:val="24"/>
          <w:szCs w:val="24"/>
        </w:rPr>
        <w:t>s</w:t>
      </w:r>
      <w:r w:rsidRPr="74CD579E" w:rsidR="58971A14">
        <w:rPr>
          <w:rFonts w:ascii="Times New Roman" w:hAnsi="Times New Roman" w:cs="Times New Roman"/>
          <w:sz w:val="24"/>
          <w:szCs w:val="24"/>
        </w:rPr>
        <w:t xml:space="preserve"> nimetatud pangasaladuse</w:t>
      </w:r>
      <w:r w:rsidRPr="74CD579E" w:rsidR="3895F040">
        <w:rPr>
          <w:rFonts w:ascii="Times New Roman" w:hAnsi="Times New Roman" w:cs="Times New Roman"/>
          <w:sz w:val="24"/>
          <w:szCs w:val="24"/>
        </w:rPr>
        <w:t xml:space="preserve"> hulka kuulub </w:t>
      </w:r>
      <w:r w:rsidRPr="74CD579E" w:rsidR="7303B162">
        <w:rPr>
          <w:rFonts w:ascii="Times New Roman" w:hAnsi="Times New Roman" w:cs="Times New Roman"/>
          <w:sz w:val="24"/>
          <w:szCs w:val="24"/>
        </w:rPr>
        <w:t xml:space="preserve">ka </w:t>
      </w:r>
      <w:r w:rsidRPr="74CD579E" w:rsidR="3895F040">
        <w:rPr>
          <w:rFonts w:ascii="Times New Roman" w:hAnsi="Times New Roman" w:cs="Times New Roman"/>
          <w:sz w:val="24"/>
          <w:szCs w:val="24"/>
        </w:rPr>
        <w:lastRenderedPageBreak/>
        <w:t>konto väljavõte</w:t>
      </w:r>
      <w:r w:rsidRPr="74CD579E" w:rsidR="5E89BC38">
        <w:rPr>
          <w:rFonts w:ascii="Times New Roman" w:hAnsi="Times New Roman" w:cs="Times New Roman"/>
          <w:sz w:val="24"/>
          <w:szCs w:val="24"/>
        </w:rPr>
        <w:t>.</w:t>
      </w:r>
      <w:r w:rsidRPr="74CD579E" w:rsidR="1A0295E8">
        <w:rPr>
          <w:rFonts w:ascii="Times New Roman" w:hAnsi="Times New Roman" w:cs="Times New Roman"/>
          <w:sz w:val="24"/>
          <w:szCs w:val="24"/>
        </w:rPr>
        <w:t xml:space="preserve"> </w:t>
      </w:r>
      <w:r w:rsidRPr="004852FE" w:rsidR="33B0AADD">
        <w:rPr>
          <w:rFonts w:ascii="Times New Roman" w:hAnsi="Times New Roman" w:cs="Times New Roman"/>
          <w:sz w:val="24"/>
          <w:szCs w:val="24"/>
        </w:rPr>
        <w:t xml:space="preserve">Eelnõu laiemaks eesmärgiks on taastada </w:t>
      </w:r>
      <w:r w:rsidRPr="2BFDDB07" w:rsidR="6121507D">
        <w:rPr>
          <w:rFonts w:ascii="Times New Roman" w:hAnsi="Times New Roman" w:cs="Times New Roman"/>
          <w:sz w:val="24"/>
          <w:szCs w:val="24"/>
        </w:rPr>
        <w:t>usaldus</w:t>
      </w:r>
      <w:r w:rsidRPr="2BFDDB07" w:rsidR="0907493C">
        <w:rPr>
          <w:rFonts w:ascii="Times New Roman" w:hAnsi="Times New Roman" w:cs="Times New Roman"/>
          <w:sz w:val="24"/>
          <w:szCs w:val="24"/>
        </w:rPr>
        <w:t xml:space="preserve"> </w:t>
      </w:r>
      <w:r w:rsidRPr="004852FE" w:rsidR="441A6EA4">
        <w:rPr>
          <w:rFonts w:ascii="Times New Roman" w:hAnsi="Times New Roman" w:cs="Times New Roman"/>
          <w:sz w:val="24"/>
          <w:szCs w:val="24"/>
        </w:rPr>
        <w:t xml:space="preserve">nende reeglite </w:t>
      </w:r>
      <w:r w:rsidRPr="004852FE" w:rsidR="6121507D">
        <w:rPr>
          <w:rFonts w:ascii="Times New Roman" w:hAnsi="Times New Roman" w:cs="Times New Roman"/>
          <w:sz w:val="24"/>
          <w:szCs w:val="24"/>
        </w:rPr>
        <w:t>vastu</w:t>
      </w:r>
      <w:r w:rsidRPr="2BFDDB07" w:rsidDel="4AF962F4" w:rsidR="089799A8">
        <w:rPr>
          <w:rFonts w:ascii="Times New Roman" w:hAnsi="Times New Roman" w:cs="Times New Roman"/>
          <w:sz w:val="24"/>
          <w:szCs w:val="24"/>
        </w:rPr>
        <w:t>, mis</w:t>
      </w:r>
      <w:r w:rsidRPr="2BFDDB07" w:rsidDel="4AF962F4" w:rsidR="32F95C80">
        <w:rPr>
          <w:rFonts w:ascii="Times New Roman" w:hAnsi="Times New Roman" w:cs="Times New Roman"/>
          <w:sz w:val="24"/>
          <w:szCs w:val="24"/>
        </w:rPr>
        <w:t xml:space="preserve"> kehtisid</w:t>
      </w:r>
      <w:r w:rsidRPr="2BFDDB07" w:rsidDel="4AF962F4" w:rsidR="089799A8">
        <w:rPr>
          <w:rFonts w:ascii="Times New Roman" w:hAnsi="Times New Roman" w:cs="Times New Roman"/>
          <w:sz w:val="24"/>
          <w:szCs w:val="24"/>
        </w:rPr>
        <w:t xml:space="preserve"> </w:t>
      </w:r>
      <w:r w:rsidRPr="004852FE" w:rsidR="7C551D5D">
        <w:rPr>
          <w:rFonts w:ascii="Times New Roman" w:hAnsi="Times New Roman" w:cs="Times New Roman"/>
          <w:sz w:val="24"/>
          <w:szCs w:val="24"/>
        </w:rPr>
        <w:t>enne täitmisregistri</w:t>
      </w:r>
      <w:r w:rsidRPr="004852FE" w:rsidR="0358DB0A">
        <w:rPr>
          <w:rFonts w:ascii="Times New Roman" w:hAnsi="Times New Roman" w:cs="Times New Roman"/>
          <w:sz w:val="24"/>
          <w:szCs w:val="24"/>
        </w:rPr>
        <w:t xml:space="preserve"> infovahetus</w:t>
      </w:r>
      <w:commentRangeStart w:id="1620412103"/>
      <w:r w:rsidR="58E7F960">
        <w:rPr>
          <w:rFonts w:ascii="Times New Roman" w:hAnsi="Times New Roman" w:cs="Times New Roman"/>
          <w:sz w:val="24"/>
          <w:szCs w:val="24"/>
        </w:rPr>
        <w:t>t</w:t>
      </w:r>
      <w:r w:rsidRPr="004852FE" w:rsidR="0060539F">
        <w:rPr>
          <w:rStyle w:val="Allmrkuseviide"/>
          <w:rFonts w:ascii="Times New Roman" w:hAnsi="Times New Roman" w:cs="Times New Roman"/>
          <w:sz w:val="24"/>
          <w:szCs w:val="24"/>
        </w:rPr>
        <w:footnoteReference w:id="3"/>
      </w:r>
      <w:r w:rsidRPr="74CD579E" w:rsidR="4F1387E7">
        <w:rPr>
          <w:rFonts w:ascii="Times New Roman" w:hAnsi="Times New Roman" w:cs="Times New Roman"/>
          <w:sz w:val="24"/>
          <w:szCs w:val="24"/>
        </w:rPr>
        <w:t xml:space="preserve"> </w:t>
      </w:r>
      <w:commentRangeEnd w:id="1620412103"/>
      <w:r>
        <w:rPr>
          <w:rStyle w:val="CommentReference"/>
        </w:rPr>
        <w:commentReference w:id="1620412103"/>
      </w:r>
      <w:r w:rsidRPr="74CD579E" w:rsidR="2187E5DF">
        <w:rPr>
          <w:rFonts w:ascii="Times New Roman" w:hAnsi="Times New Roman" w:cs="Times New Roman"/>
          <w:sz w:val="24"/>
          <w:szCs w:val="24"/>
        </w:rPr>
        <w:t>alates 2017. aasta 1. aprillist</w:t>
      </w:r>
      <w:r w:rsidRPr="74CD579E" w:rsidR="2B6C0D98">
        <w:rPr>
          <w:rFonts w:ascii="Times New Roman" w:hAnsi="Times New Roman" w:cs="Times New Roman"/>
          <w:sz w:val="24"/>
          <w:szCs w:val="24"/>
        </w:rPr>
        <w:t>.</w:t>
      </w:r>
      <w:r w:rsidRPr="74CD579E" w:rsidR="4AF962F4">
        <w:rPr>
          <w:rStyle w:val="Allmrkuseviide"/>
          <w:rFonts w:ascii="Times New Roman" w:hAnsi="Times New Roman" w:cs="Times New Roman"/>
          <w:sz w:val="24"/>
          <w:szCs w:val="24"/>
        </w:rPr>
        <w:footnoteReference w:id="4"/>
      </w:r>
    </w:p>
    <w:p w:rsidRPr="00A54076" w:rsidR="1BC41059" w:rsidP="006D7E48" w:rsidRDefault="1BC41059" w14:paraId="1105C5E0" w14:textId="0793EC62">
      <w:pPr>
        <w:spacing w:after="0" w:line="240" w:lineRule="auto"/>
        <w:jc w:val="both"/>
        <w:rPr>
          <w:rFonts w:ascii="Times New Roman" w:hAnsi="Times New Roman" w:cs="Times New Roman"/>
          <w:sz w:val="24"/>
          <w:szCs w:val="24"/>
        </w:rPr>
      </w:pPr>
    </w:p>
    <w:p w:rsidRPr="00A54076" w:rsidR="005F6B46" w:rsidP="006D7E48" w:rsidRDefault="55BEB956" w14:paraId="1100B756" w14:textId="5E23F916">
      <w:pPr>
        <w:spacing w:after="0" w:line="240" w:lineRule="auto"/>
        <w:jc w:val="both"/>
        <w:rPr>
          <w:rFonts w:ascii="Times New Roman" w:hAnsi="Times New Roman" w:cs="Times New Roman"/>
          <w:b/>
          <w:bCs/>
          <w:sz w:val="24"/>
          <w:szCs w:val="24"/>
        </w:rPr>
      </w:pPr>
      <w:r w:rsidRPr="74CD579E">
        <w:rPr>
          <w:rFonts w:ascii="Times New Roman" w:hAnsi="Times New Roman" w:cs="Times New Roman"/>
          <w:b/>
          <w:bCs/>
          <w:sz w:val="24"/>
          <w:szCs w:val="24"/>
        </w:rPr>
        <w:t xml:space="preserve">3. </w:t>
      </w:r>
      <w:r w:rsidRPr="74CD579E" w:rsidR="33F34D6E">
        <w:rPr>
          <w:rFonts w:ascii="Times New Roman" w:hAnsi="Times New Roman" w:cs="Times New Roman"/>
          <w:b/>
          <w:bCs/>
          <w:sz w:val="24"/>
          <w:szCs w:val="24"/>
        </w:rPr>
        <w:t>Eelnõu sisu ja võrdlev analüüs</w:t>
      </w:r>
    </w:p>
    <w:p w:rsidR="3FBEE9BA" w:rsidP="3FBEE9BA" w:rsidRDefault="3FBEE9BA" w14:paraId="0063ABD0" w14:textId="580C5AD3">
      <w:pPr>
        <w:spacing w:after="0" w:line="240" w:lineRule="auto"/>
        <w:jc w:val="both"/>
        <w:rPr>
          <w:rFonts w:ascii="Times New Roman" w:hAnsi="Times New Roman" w:cs="Times New Roman"/>
          <w:b/>
          <w:bCs/>
          <w:sz w:val="24"/>
          <w:szCs w:val="24"/>
        </w:rPr>
      </w:pPr>
    </w:p>
    <w:p w:rsidR="5BC82140" w:rsidP="3FBEE9BA" w:rsidRDefault="5BC82140" w14:paraId="76712A14" w14:textId="328FCED5">
      <w:pPr>
        <w:spacing w:after="0" w:line="240" w:lineRule="auto"/>
        <w:jc w:val="both"/>
        <w:rPr>
          <w:rFonts w:ascii="Times New Roman" w:hAnsi="Times New Roman" w:cs="Times New Roman"/>
          <w:sz w:val="24"/>
          <w:szCs w:val="24"/>
        </w:rPr>
      </w:pPr>
      <w:r w:rsidRPr="2A7C4513">
        <w:rPr>
          <w:rFonts w:ascii="Times New Roman" w:hAnsi="Times New Roman" w:cs="Times New Roman"/>
          <w:sz w:val="24"/>
          <w:szCs w:val="24"/>
        </w:rPr>
        <w:t>3.1 Eelnõu muutmiskäskude sisu ning võrdlev analüüs</w:t>
      </w:r>
    </w:p>
    <w:p w:rsidRPr="004852FE" w:rsidR="00F845E5" w:rsidP="006D7E48" w:rsidRDefault="00F845E5" w14:paraId="114CCA6F" w14:textId="77777777">
      <w:pPr>
        <w:spacing w:after="0" w:line="240" w:lineRule="auto"/>
        <w:jc w:val="both"/>
        <w:rPr>
          <w:rFonts w:ascii="Times New Roman" w:hAnsi="Times New Roman" w:cs="Times New Roman"/>
          <w:b/>
          <w:sz w:val="24"/>
          <w:szCs w:val="24"/>
          <w:u w:val="single"/>
        </w:rPr>
      </w:pPr>
    </w:p>
    <w:p w:rsidRPr="00A54076" w:rsidR="008A6DA6" w:rsidP="006D7E48" w:rsidRDefault="17857DB3" w14:paraId="45436FA6" w14:textId="69118962">
      <w:pPr>
        <w:spacing w:after="0" w:line="240" w:lineRule="auto"/>
        <w:jc w:val="both"/>
        <w:rPr>
          <w:rFonts w:ascii="Times New Roman" w:hAnsi="Times New Roman" w:cs="Times New Roman"/>
          <w:sz w:val="24"/>
          <w:szCs w:val="24"/>
        </w:rPr>
      </w:pPr>
      <w:r w:rsidRPr="2A7C4513">
        <w:rPr>
          <w:rFonts w:ascii="Times New Roman" w:hAnsi="Times New Roman" w:cs="Times New Roman"/>
          <w:b/>
          <w:bCs/>
          <w:sz w:val="24"/>
          <w:szCs w:val="24"/>
        </w:rPr>
        <w:t>Eelnõu</w:t>
      </w:r>
      <w:r w:rsidRPr="2A7C4513" w:rsidR="0F781111">
        <w:rPr>
          <w:rFonts w:ascii="Times New Roman" w:hAnsi="Times New Roman" w:cs="Times New Roman"/>
          <w:b/>
          <w:bCs/>
          <w:sz w:val="24"/>
          <w:szCs w:val="24"/>
        </w:rPr>
        <w:t xml:space="preserve"> </w:t>
      </w:r>
      <w:r w:rsidRPr="2A7C4513" w:rsidR="2310A13B">
        <w:rPr>
          <w:rFonts w:ascii="Times New Roman" w:hAnsi="Times New Roman" w:cs="Times New Roman"/>
          <w:b/>
          <w:bCs/>
          <w:sz w:val="24"/>
          <w:szCs w:val="24"/>
        </w:rPr>
        <w:t>§</w:t>
      </w:r>
      <w:r w:rsidRPr="2A7C4513" w:rsidR="0F781111">
        <w:rPr>
          <w:rFonts w:ascii="Times New Roman" w:hAnsi="Times New Roman" w:cs="Times New Roman"/>
          <w:b/>
          <w:bCs/>
          <w:sz w:val="24"/>
          <w:szCs w:val="24"/>
        </w:rPr>
        <w:t xml:space="preserve"> 1</w:t>
      </w:r>
      <w:r w:rsidRPr="2A7C4513">
        <w:rPr>
          <w:rFonts w:ascii="Times New Roman" w:hAnsi="Times New Roman" w:cs="Times New Roman"/>
          <w:b/>
          <w:bCs/>
          <w:sz w:val="24"/>
          <w:szCs w:val="24"/>
        </w:rPr>
        <w:t xml:space="preserve"> punktiga </w:t>
      </w:r>
      <w:r w:rsidRPr="2A7C4513" w:rsidR="7D330AB1">
        <w:rPr>
          <w:rFonts w:ascii="Times New Roman" w:hAnsi="Times New Roman" w:cs="Times New Roman"/>
          <w:b/>
          <w:bCs/>
          <w:sz w:val="24"/>
          <w:szCs w:val="24"/>
        </w:rPr>
        <w:t>1</w:t>
      </w:r>
      <w:r w:rsidRPr="2A7C4513">
        <w:rPr>
          <w:rFonts w:ascii="Times New Roman" w:hAnsi="Times New Roman" w:cs="Times New Roman"/>
          <w:sz w:val="24"/>
          <w:szCs w:val="24"/>
        </w:rPr>
        <w:t xml:space="preserve"> </w:t>
      </w:r>
      <w:r w:rsidRPr="2A7C4513" w:rsidR="3B38ABD0">
        <w:rPr>
          <w:rFonts w:ascii="Times New Roman" w:hAnsi="Times New Roman" w:cs="Times New Roman"/>
          <w:sz w:val="24"/>
          <w:szCs w:val="24"/>
        </w:rPr>
        <w:t>täiendatakse MKS § 61 lõi</w:t>
      </w:r>
      <w:r w:rsidRPr="2A7C4513" w:rsidR="57D9FC20">
        <w:rPr>
          <w:rFonts w:ascii="Times New Roman" w:hAnsi="Times New Roman" w:cs="Times New Roman"/>
          <w:sz w:val="24"/>
          <w:szCs w:val="24"/>
        </w:rPr>
        <w:t>ke</w:t>
      </w:r>
      <w:r w:rsidRPr="2A7C4513" w:rsidR="3B38ABD0">
        <w:rPr>
          <w:rFonts w:ascii="Times New Roman" w:hAnsi="Times New Roman" w:cs="Times New Roman"/>
          <w:sz w:val="24"/>
          <w:szCs w:val="24"/>
        </w:rPr>
        <w:t xml:space="preserve"> 1</w:t>
      </w:r>
      <w:r w:rsidRPr="2A7C4513" w:rsidR="57D9FC20">
        <w:rPr>
          <w:rFonts w:ascii="Times New Roman" w:hAnsi="Times New Roman" w:cs="Times New Roman"/>
          <w:sz w:val="24"/>
          <w:szCs w:val="24"/>
        </w:rPr>
        <w:t xml:space="preserve"> esimest lauset</w:t>
      </w:r>
      <w:r w:rsidRPr="2A7C4513" w:rsidR="3B38ABD0">
        <w:rPr>
          <w:rFonts w:ascii="Times New Roman" w:hAnsi="Times New Roman" w:cs="Times New Roman"/>
          <w:sz w:val="24"/>
          <w:szCs w:val="24"/>
        </w:rPr>
        <w:t xml:space="preserve"> sõnaselge viitega pangasaladusele kui lubatud andmeartiklile, mida MTA võib krediidiasutustelt nõuda. </w:t>
      </w:r>
      <w:r w:rsidRPr="006D3422" w:rsidR="2CE8CD4F">
        <w:rPr>
          <w:rFonts w:ascii="Times New Roman" w:hAnsi="Times New Roman" w:cs="Times New Roman"/>
          <w:sz w:val="24"/>
          <w:szCs w:val="24"/>
        </w:rPr>
        <w:t>KAS</w:t>
      </w:r>
      <w:r w:rsidRPr="2A7C4513" w:rsidR="58BB2EE2">
        <w:rPr>
          <w:rFonts w:ascii="Times New Roman" w:hAnsi="Times New Roman" w:cs="Times New Roman"/>
          <w:sz w:val="24"/>
          <w:szCs w:val="24"/>
        </w:rPr>
        <w:t xml:space="preserve"> §</w:t>
      </w:r>
      <w:r w:rsidRPr="2A7C4513" w:rsidR="001044A5">
        <w:rPr>
          <w:rFonts w:ascii="Times New Roman" w:hAnsi="Times New Roman" w:cs="Times New Roman"/>
          <w:sz w:val="24"/>
          <w:szCs w:val="24"/>
        </w:rPr>
        <w:t> </w:t>
      </w:r>
      <w:r w:rsidRPr="2A7C4513" w:rsidR="58BB2EE2">
        <w:rPr>
          <w:rFonts w:ascii="Times New Roman" w:hAnsi="Times New Roman" w:cs="Times New Roman"/>
          <w:sz w:val="24"/>
          <w:szCs w:val="24"/>
        </w:rPr>
        <w:t xml:space="preserve">88 lõike </w:t>
      </w:r>
      <w:r w:rsidRPr="2A7C4513" w:rsidR="163E2005">
        <w:rPr>
          <w:rFonts w:ascii="Times New Roman" w:hAnsi="Times New Roman" w:cs="Times New Roman"/>
          <w:sz w:val="24"/>
          <w:szCs w:val="24"/>
        </w:rPr>
        <w:t xml:space="preserve">1 </w:t>
      </w:r>
      <w:r w:rsidRPr="2A7C4513" w:rsidR="005107EF">
        <w:rPr>
          <w:rFonts w:ascii="Times New Roman" w:hAnsi="Times New Roman" w:cs="Times New Roman"/>
          <w:sz w:val="24"/>
          <w:szCs w:val="24"/>
        </w:rPr>
        <w:t xml:space="preserve">kohaselt </w:t>
      </w:r>
      <w:r w:rsidRPr="2A7C4513" w:rsidR="163E2005">
        <w:rPr>
          <w:rFonts w:ascii="Times New Roman" w:hAnsi="Times New Roman" w:cs="Times New Roman"/>
          <w:sz w:val="24"/>
          <w:szCs w:val="24"/>
        </w:rPr>
        <w:t>käsit</w:t>
      </w:r>
      <w:r w:rsidRPr="2A7C4513" w:rsidR="005107EF">
        <w:rPr>
          <w:rFonts w:ascii="Times New Roman" w:hAnsi="Times New Roman" w:cs="Times New Roman"/>
          <w:sz w:val="24"/>
          <w:szCs w:val="24"/>
        </w:rPr>
        <w:t>atakse</w:t>
      </w:r>
      <w:r w:rsidRPr="2A7C4513" w:rsidR="163E2005">
        <w:rPr>
          <w:rFonts w:ascii="Times New Roman" w:hAnsi="Times New Roman" w:cs="Times New Roman"/>
          <w:sz w:val="24"/>
          <w:szCs w:val="24"/>
        </w:rPr>
        <w:t xml:space="preserve"> pangasaladusena „/…/ </w:t>
      </w:r>
      <w:r w:rsidRPr="2A7C4513" w:rsidR="163E2005">
        <w:rPr>
          <w:rFonts w:ascii="Times New Roman" w:hAnsi="Times New Roman" w:cs="Times New Roman"/>
          <w:i/>
          <w:iCs/>
          <w:sz w:val="24"/>
          <w:szCs w:val="24"/>
        </w:rPr>
        <w:t>kõiki andmeid ja hinnanguid, mis on krediidiasutusele teatavaks saanud tema või teise krediidiasutuse kliendi kohta</w:t>
      </w:r>
      <w:r w:rsidRPr="2A7C4513" w:rsidR="005107EF">
        <w:rPr>
          <w:rFonts w:ascii="Times New Roman" w:hAnsi="Times New Roman" w:cs="Times New Roman"/>
          <w:i/>
          <w:iCs/>
          <w:sz w:val="24"/>
          <w:szCs w:val="24"/>
        </w:rPr>
        <w:t>“</w:t>
      </w:r>
      <w:r w:rsidRPr="2A7C4513" w:rsidR="163E2005">
        <w:rPr>
          <w:rFonts w:ascii="Times New Roman" w:hAnsi="Times New Roman" w:cs="Times New Roman"/>
          <w:sz w:val="24"/>
          <w:szCs w:val="24"/>
        </w:rPr>
        <w:t>.</w:t>
      </w:r>
    </w:p>
    <w:p w:rsidRPr="00A54076" w:rsidR="0048159E" w:rsidP="006D7E48" w:rsidRDefault="0048159E" w14:paraId="687B74A3" w14:textId="77777777">
      <w:pPr>
        <w:spacing w:after="0" w:line="240" w:lineRule="auto"/>
        <w:jc w:val="both"/>
        <w:rPr>
          <w:rFonts w:ascii="Times New Roman" w:hAnsi="Times New Roman" w:cs="Times New Roman"/>
          <w:sz w:val="24"/>
          <w:szCs w:val="24"/>
        </w:rPr>
      </w:pPr>
    </w:p>
    <w:p w:rsidRPr="00A54076" w:rsidR="00E36C82" w:rsidP="006D7E48" w:rsidRDefault="0A0675DD" w14:paraId="47F1CC1C" w14:textId="7A0D5451">
      <w:pPr>
        <w:spacing w:after="0" w:line="240" w:lineRule="auto"/>
        <w:jc w:val="both"/>
        <w:rPr>
          <w:rFonts w:ascii="Times New Roman" w:hAnsi="Times New Roman" w:cs="Times New Roman"/>
          <w:sz w:val="24"/>
          <w:szCs w:val="24"/>
        </w:rPr>
      </w:pPr>
      <w:r w:rsidRPr="2BFDDB07">
        <w:rPr>
          <w:rFonts w:ascii="Times New Roman" w:hAnsi="Times New Roman" w:cs="Times New Roman"/>
          <w:sz w:val="24"/>
          <w:szCs w:val="24"/>
        </w:rPr>
        <w:t>MKS</w:t>
      </w:r>
      <w:r w:rsidRPr="2BFDDB07" w:rsidR="2B489571">
        <w:rPr>
          <w:rFonts w:ascii="Times New Roman" w:hAnsi="Times New Roman" w:cs="Times New Roman"/>
          <w:sz w:val="24"/>
          <w:szCs w:val="24"/>
        </w:rPr>
        <w:t>i</w:t>
      </w:r>
      <w:r w:rsidRPr="2BFDDB07">
        <w:rPr>
          <w:rFonts w:ascii="Times New Roman" w:hAnsi="Times New Roman" w:cs="Times New Roman"/>
          <w:sz w:val="24"/>
          <w:szCs w:val="24"/>
        </w:rPr>
        <w:t xml:space="preserve"> § 61</w:t>
      </w:r>
      <w:r w:rsidRPr="2BFDDB07" w:rsidR="00AF7523">
        <w:rPr>
          <w:rFonts w:ascii="Times New Roman" w:hAnsi="Times New Roman" w:cs="Times New Roman"/>
          <w:sz w:val="24"/>
          <w:szCs w:val="24"/>
        </w:rPr>
        <w:t xml:space="preserve"> kehtiv</w:t>
      </w:r>
      <w:r w:rsidRPr="2BFDDB07">
        <w:rPr>
          <w:rFonts w:ascii="Times New Roman" w:hAnsi="Times New Roman" w:cs="Times New Roman"/>
          <w:sz w:val="24"/>
          <w:szCs w:val="24"/>
        </w:rPr>
        <w:t xml:space="preserve"> lõige 1 juba sisalda</w:t>
      </w:r>
      <w:r w:rsidRPr="2BFDDB07" w:rsidR="354F82C5">
        <w:rPr>
          <w:rFonts w:ascii="Times New Roman" w:hAnsi="Times New Roman" w:cs="Times New Roman"/>
          <w:sz w:val="24"/>
          <w:szCs w:val="24"/>
        </w:rPr>
        <w:t>b viidet krediidiasutusele</w:t>
      </w:r>
      <w:r w:rsidRPr="2BFDDB07" w:rsidR="38906D36">
        <w:rPr>
          <w:rFonts w:ascii="Times New Roman" w:hAnsi="Times New Roman" w:cs="Times New Roman"/>
          <w:sz w:val="24"/>
          <w:szCs w:val="24"/>
        </w:rPr>
        <w:t xml:space="preserve"> kui spetsiifilisele kolmandale isikule, kellelt MTA võib teavet nõuda</w:t>
      </w:r>
      <w:r w:rsidRPr="2BFDDB07" w:rsidR="38E049DA">
        <w:rPr>
          <w:rFonts w:ascii="Times New Roman" w:hAnsi="Times New Roman" w:cs="Times New Roman"/>
          <w:sz w:val="24"/>
          <w:szCs w:val="24"/>
        </w:rPr>
        <w:t>. Seda viidet on alati mõistetud</w:t>
      </w:r>
      <w:r w:rsidRPr="2BFDDB07" w:rsidR="2C970CA1">
        <w:rPr>
          <w:rFonts w:ascii="Times New Roman" w:hAnsi="Times New Roman" w:cs="Times New Roman"/>
          <w:sz w:val="24"/>
          <w:szCs w:val="24"/>
        </w:rPr>
        <w:t xml:space="preserve"> kui</w:t>
      </w:r>
      <w:r w:rsidRPr="2BFDDB07" w:rsidR="38E049DA">
        <w:rPr>
          <w:rFonts w:ascii="Times New Roman" w:hAnsi="Times New Roman" w:cs="Times New Roman"/>
          <w:sz w:val="24"/>
          <w:szCs w:val="24"/>
        </w:rPr>
        <w:t xml:space="preserve"> </w:t>
      </w:r>
      <w:r w:rsidRPr="2BFDDB07" w:rsidR="5F37A70A">
        <w:rPr>
          <w:rFonts w:ascii="Times New Roman" w:hAnsi="Times New Roman" w:cs="Times New Roman"/>
          <w:sz w:val="24"/>
          <w:szCs w:val="24"/>
        </w:rPr>
        <w:t>õigust</w:t>
      </w:r>
      <w:r w:rsidRPr="2BFDDB07" w:rsidR="2C970CA1">
        <w:rPr>
          <w:rFonts w:ascii="Times New Roman" w:hAnsi="Times New Roman" w:cs="Times New Roman"/>
          <w:sz w:val="24"/>
          <w:szCs w:val="24"/>
        </w:rPr>
        <w:t xml:space="preserve"> nõuda</w:t>
      </w:r>
      <w:r w:rsidRPr="2BFDDB07" w:rsidR="7BD30603">
        <w:rPr>
          <w:rFonts w:ascii="Times New Roman" w:hAnsi="Times New Roman" w:cs="Times New Roman"/>
          <w:sz w:val="24"/>
          <w:szCs w:val="24"/>
        </w:rPr>
        <w:t xml:space="preserve"> ka</w:t>
      </w:r>
      <w:r w:rsidRPr="2BFDDB07" w:rsidR="5F37A70A">
        <w:rPr>
          <w:rFonts w:ascii="Times New Roman" w:hAnsi="Times New Roman" w:cs="Times New Roman"/>
          <w:sz w:val="24"/>
          <w:szCs w:val="24"/>
        </w:rPr>
        <w:t xml:space="preserve"> pangasaladust </w:t>
      </w:r>
      <w:r w:rsidRPr="2BFDDB07" w:rsidR="2C970CA1">
        <w:rPr>
          <w:rFonts w:ascii="Times New Roman" w:hAnsi="Times New Roman" w:cs="Times New Roman"/>
          <w:sz w:val="24"/>
          <w:szCs w:val="24"/>
        </w:rPr>
        <w:t>sisaldavat teavet</w:t>
      </w:r>
      <w:r w:rsidRPr="2BFDDB07" w:rsidR="5F37A70A">
        <w:rPr>
          <w:rFonts w:ascii="Times New Roman" w:hAnsi="Times New Roman" w:cs="Times New Roman"/>
          <w:sz w:val="24"/>
          <w:szCs w:val="24"/>
        </w:rPr>
        <w:t>, sest vastasel juhul kaotaks krediidiasutuste eraldi nimetamine</w:t>
      </w:r>
      <w:r w:rsidRPr="2BFDDB07" w:rsidR="0A9017A9">
        <w:rPr>
          <w:rFonts w:ascii="Times New Roman" w:hAnsi="Times New Roman" w:cs="Times New Roman"/>
          <w:sz w:val="24"/>
          <w:szCs w:val="24"/>
        </w:rPr>
        <w:t xml:space="preserve"> </w:t>
      </w:r>
      <w:r w:rsidRPr="2BFDDB07" w:rsidR="5F37A70A">
        <w:rPr>
          <w:rFonts w:ascii="Times New Roman" w:hAnsi="Times New Roman" w:cs="Times New Roman"/>
          <w:sz w:val="24"/>
          <w:szCs w:val="24"/>
        </w:rPr>
        <w:t>mõtte.</w:t>
      </w:r>
      <w:r w:rsidRPr="2BFDDB07" w:rsidR="68AD8F3C">
        <w:rPr>
          <w:rFonts w:ascii="Times New Roman" w:hAnsi="Times New Roman" w:cs="Times New Roman"/>
          <w:sz w:val="24"/>
          <w:szCs w:val="24"/>
        </w:rPr>
        <w:t xml:space="preserve"> </w:t>
      </w:r>
      <w:r w:rsidRPr="2BFDDB07" w:rsidR="0C00EFA6">
        <w:rPr>
          <w:rFonts w:ascii="Times New Roman" w:hAnsi="Times New Roman" w:cs="Times New Roman"/>
          <w:sz w:val="24"/>
          <w:szCs w:val="24"/>
        </w:rPr>
        <w:t>Niisamuti sätestab krediidiasutuste seaduse § 88 lõike 5 punkt 4, et krediidiasutused on kohustatud avaldama</w:t>
      </w:r>
      <w:r w:rsidRPr="2BFDDB07" w:rsidR="33B0BF8D">
        <w:rPr>
          <w:rFonts w:ascii="Times New Roman" w:hAnsi="Times New Roman" w:cs="Times New Roman"/>
          <w:sz w:val="24"/>
          <w:szCs w:val="24"/>
        </w:rPr>
        <w:t xml:space="preserve"> </w:t>
      </w:r>
      <w:r w:rsidRPr="2BFDDB07" w:rsidR="0C00EFA6">
        <w:rPr>
          <w:rFonts w:ascii="Times New Roman" w:hAnsi="Times New Roman" w:cs="Times New Roman"/>
          <w:sz w:val="24"/>
          <w:szCs w:val="24"/>
        </w:rPr>
        <w:t xml:space="preserve">täitmisregistri kaudu esitatud </w:t>
      </w:r>
      <w:r w:rsidRPr="2BFDDB07" w:rsidR="2A3D728A">
        <w:rPr>
          <w:rFonts w:ascii="Times New Roman" w:hAnsi="Times New Roman" w:cs="Times New Roman"/>
          <w:sz w:val="24"/>
          <w:szCs w:val="24"/>
        </w:rPr>
        <w:t xml:space="preserve">MTA </w:t>
      </w:r>
      <w:r w:rsidRPr="2BFDDB07" w:rsidR="0C00EFA6">
        <w:rPr>
          <w:rFonts w:ascii="Times New Roman" w:hAnsi="Times New Roman" w:cs="Times New Roman"/>
          <w:sz w:val="24"/>
          <w:szCs w:val="24"/>
        </w:rPr>
        <w:t>järelepärimis</w:t>
      </w:r>
      <w:r w:rsidRPr="2BFDDB07" w:rsidR="082393BB">
        <w:rPr>
          <w:rFonts w:ascii="Times New Roman" w:hAnsi="Times New Roman" w:cs="Times New Roman"/>
          <w:sz w:val="24"/>
          <w:szCs w:val="24"/>
        </w:rPr>
        <w:t>tele vastamisel</w:t>
      </w:r>
      <w:r w:rsidRPr="2BFDDB07" w:rsidR="0C00EFA6">
        <w:rPr>
          <w:rFonts w:ascii="Times New Roman" w:hAnsi="Times New Roman" w:cs="Times New Roman"/>
          <w:sz w:val="24"/>
          <w:szCs w:val="24"/>
        </w:rPr>
        <w:t xml:space="preserve"> pangasaladust MKS</w:t>
      </w:r>
      <w:r w:rsidRPr="2BFDDB07" w:rsidR="00FC21C4">
        <w:rPr>
          <w:rFonts w:ascii="Times New Roman" w:hAnsi="Times New Roman" w:cs="Times New Roman"/>
          <w:sz w:val="24"/>
          <w:szCs w:val="24"/>
        </w:rPr>
        <w:t>i</w:t>
      </w:r>
      <w:r w:rsidRPr="2BFDDB07" w:rsidR="0C00EFA6">
        <w:rPr>
          <w:rFonts w:ascii="Times New Roman" w:hAnsi="Times New Roman" w:cs="Times New Roman"/>
          <w:sz w:val="24"/>
          <w:szCs w:val="24"/>
        </w:rPr>
        <w:t>s sätestatu</w:t>
      </w:r>
      <w:r w:rsidRPr="2BFDDB07" w:rsidR="00FC21C4">
        <w:rPr>
          <w:rFonts w:ascii="Times New Roman" w:hAnsi="Times New Roman" w:cs="Times New Roman"/>
          <w:sz w:val="24"/>
          <w:szCs w:val="24"/>
        </w:rPr>
        <w:t xml:space="preserve"> kohaselt</w:t>
      </w:r>
      <w:r w:rsidRPr="2BFDDB07" w:rsidR="0C00EFA6">
        <w:rPr>
          <w:rFonts w:ascii="Times New Roman" w:hAnsi="Times New Roman" w:cs="Times New Roman"/>
          <w:sz w:val="24"/>
          <w:szCs w:val="24"/>
        </w:rPr>
        <w:t>.</w:t>
      </w:r>
      <w:r w:rsidRPr="2BFDDB07" w:rsidR="56DA6E03">
        <w:rPr>
          <w:rFonts w:ascii="Times New Roman" w:hAnsi="Times New Roman" w:cs="Times New Roman"/>
          <w:sz w:val="24"/>
          <w:szCs w:val="24"/>
        </w:rPr>
        <w:t xml:space="preserve"> Nende sätete koosmõjul oligi kujunenud MTA ja krediidiasutuste vahel pikaajaline ning toimiv praktika, kus </w:t>
      </w:r>
      <w:r w:rsidRPr="2BFDDB07" w:rsidR="571F1731">
        <w:rPr>
          <w:rFonts w:ascii="Times New Roman" w:hAnsi="Times New Roman" w:cs="Times New Roman"/>
          <w:sz w:val="24"/>
          <w:szCs w:val="24"/>
        </w:rPr>
        <w:t>krediidiasutused</w:t>
      </w:r>
      <w:r w:rsidRPr="2BFDDB07" w:rsidR="19D74E1A">
        <w:rPr>
          <w:rFonts w:ascii="Times New Roman" w:hAnsi="Times New Roman" w:cs="Times New Roman"/>
          <w:sz w:val="24"/>
          <w:szCs w:val="24"/>
        </w:rPr>
        <w:t xml:space="preserve"> </w:t>
      </w:r>
      <w:r w:rsidRPr="2BFDDB07" w:rsidR="65CDB99E">
        <w:rPr>
          <w:rFonts w:ascii="Times New Roman" w:hAnsi="Times New Roman" w:cs="Times New Roman"/>
          <w:sz w:val="24"/>
          <w:szCs w:val="24"/>
        </w:rPr>
        <w:t>avaldasid</w:t>
      </w:r>
      <w:r w:rsidRPr="2BFDDB07" w:rsidR="571F1731">
        <w:rPr>
          <w:rFonts w:ascii="Times New Roman" w:hAnsi="Times New Roman" w:cs="Times New Roman"/>
          <w:sz w:val="24"/>
          <w:szCs w:val="24"/>
        </w:rPr>
        <w:t xml:space="preserve"> kõnealus</w:t>
      </w:r>
      <w:r w:rsidRPr="2BFDDB07" w:rsidR="56DA6E03">
        <w:rPr>
          <w:rFonts w:ascii="Times New Roman" w:hAnsi="Times New Roman" w:cs="Times New Roman"/>
          <w:sz w:val="24"/>
          <w:szCs w:val="24"/>
        </w:rPr>
        <w:t>t</w:t>
      </w:r>
      <w:r w:rsidRPr="2BFDDB07" w:rsidR="571F1731">
        <w:rPr>
          <w:rFonts w:ascii="Times New Roman" w:hAnsi="Times New Roman" w:cs="Times New Roman"/>
          <w:sz w:val="24"/>
          <w:szCs w:val="24"/>
        </w:rPr>
        <w:t>e sät</w:t>
      </w:r>
      <w:r w:rsidRPr="2BFDDB07" w:rsidR="56DA6E03">
        <w:rPr>
          <w:rFonts w:ascii="Times New Roman" w:hAnsi="Times New Roman" w:cs="Times New Roman"/>
          <w:sz w:val="24"/>
          <w:szCs w:val="24"/>
        </w:rPr>
        <w:t>ete</w:t>
      </w:r>
      <w:r w:rsidRPr="2BFDDB07" w:rsidR="571F1731">
        <w:rPr>
          <w:rFonts w:ascii="Times New Roman" w:hAnsi="Times New Roman" w:cs="Times New Roman"/>
          <w:sz w:val="24"/>
          <w:szCs w:val="24"/>
        </w:rPr>
        <w:t xml:space="preserve"> alusel MTA-le </w:t>
      </w:r>
      <w:r w:rsidRPr="2BFDDB07" w:rsidR="001390A0">
        <w:rPr>
          <w:rFonts w:ascii="Times New Roman" w:hAnsi="Times New Roman" w:cs="Times New Roman"/>
          <w:sz w:val="24"/>
          <w:szCs w:val="24"/>
        </w:rPr>
        <w:t>teabekorralduste alusel</w:t>
      </w:r>
      <w:r w:rsidRPr="2BFDDB07" w:rsidR="00507792">
        <w:rPr>
          <w:rFonts w:ascii="Times New Roman" w:hAnsi="Times New Roman" w:cs="Times New Roman"/>
          <w:sz w:val="24"/>
          <w:szCs w:val="24"/>
        </w:rPr>
        <w:t xml:space="preserve"> </w:t>
      </w:r>
      <w:r w:rsidRPr="2BFDDB07" w:rsidR="571F1731">
        <w:rPr>
          <w:rFonts w:ascii="Times New Roman" w:hAnsi="Times New Roman" w:cs="Times New Roman"/>
          <w:sz w:val="24"/>
          <w:szCs w:val="24"/>
        </w:rPr>
        <w:t>pangasaladust sisaldavat infot (pangakonto olemasolu, saldod, väljavõtted jne)</w:t>
      </w:r>
      <w:r w:rsidRPr="2BFDDB07" w:rsidR="1D35732A">
        <w:rPr>
          <w:rFonts w:ascii="Times New Roman" w:hAnsi="Times New Roman" w:cs="Times New Roman"/>
          <w:sz w:val="24"/>
          <w:szCs w:val="24"/>
        </w:rPr>
        <w:t xml:space="preserve"> maksumenetluse</w:t>
      </w:r>
      <w:r w:rsidRPr="2BFDDB07" w:rsidR="0067745F">
        <w:rPr>
          <w:rFonts w:ascii="Times New Roman" w:hAnsi="Times New Roman" w:cs="Times New Roman"/>
          <w:sz w:val="24"/>
          <w:szCs w:val="24"/>
        </w:rPr>
        <w:t xml:space="preserve"> otstarbeks</w:t>
      </w:r>
      <w:r w:rsidRPr="2BFDDB07" w:rsidR="1D35732A">
        <w:rPr>
          <w:rFonts w:ascii="Times New Roman" w:hAnsi="Times New Roman" w:cs="Times New Roman"/>
          <w:sz w:val="24"/>
          <w:szCs w:val="24"/>
        </w:rPr>
        <w:t>.</w:t>
      </w:r>
    </w:p>
    <w:p w:rsidRPr="00A54076" w:rsidR="004570A3" w:rsidP="006D7E48" w:rsidRDefault="004570A3" w14:paraId="72FB9C7E" w14:textId="77777777">
      <w:pPr>
        <w:spacing w:after="0" w:line="240" w:lineRule="auto"/>
        <w:jc w:val="both"/>
        <w:rPr>
          <w:rFonts w:ascii="Times New Roman" w:hAnsi="Times New Roman" w:cs="Times New Roman"/>
          <w:sz w:val="24"/>
          <w:szCs w:val="24"/>
        </w:rPr>
      </w:pPr>
    </w:p>
    <w:p w:rsidRPr="00A54076" w:rsidR="0048159E" w:rsidP="006D7E48" w:rsidRDefault="16924627" w14:paraId="3F5E8894" w14:textId="56CB6B14">
      <w:pPr>
        <w:spacing w:after="0" w:line="240" w:lineRule="auto"/>
        <w:jc w:val="both"/>
        <w:rPr>
          <w:rFonts w:ascii="Times New Roman" w:hAnsi="Times New Roman" w:cs="Times New Roman"/>
          <w:sz w:val="24"/>
          <w:szCs w:val="24"/>
        </w:rPr>
      </w:pPr>
      <w:r w:rsidRPr="2A7C4513">
        <w:rPr>
          <w:rFonts w:ascii="Times New Roman" w:hAnsi="Times New Roman" w:cs="Times New Roman"/>
          <w:sz w:val="24"/>
          <w:szCs w:val="24"/>
        </w:rPr>
        <w:t xml:space="preserve">Õiguskantsleri </w:t>
      </w:r>
      <w:r w:rsidRPr="2A7C4513" w:rsidR="4C597205">
        <w:rPr>
          <w:rFonts w:ascii="Times New Roman" w:hAnsi="Times New Roman" w:cs="Times New Roman"/>
          <w:sz w:val="24"/>
          <w:szCs w:val="24"/>
        </w:rPr>
        <w:t>1.</w:t>
      </w:r>
      <w:r w:rsidRPr="2A7C4513" w:rsidR="6260606B">
        <w:rPr>
          <w:rFonts w:ascii="Times New Roman" w:hAnsi="Times New Roman" w:cs="Times New Roman"/>
          <w:sz w:val="24"/>
          <w:szCs w:val="24"/>
        </w:rPr>
        <w:t xml:space="preserve"> juuli </w:t>
      </w:r>
      <w:r w:rsidRPr="2A7C4513" w:rsidR="4C597205">
        <w:rPr>
          <w:rFonts w:ascii="Times New Roman" w:hAnsi="Times New Roman" w:cs="Times New Roman"/>
          <w:sz w:val="24"/>
          <w:szCs w:val="24"/>
        </w:rPr>
        <w:t>2025</w:t>
      </w:r>
      <w:r w:rsidRPr="2A7C4513" w:rsidR="6260606B">
        <w:rPr>
          <w:rFonts w:ascii="Times New Roman" w:hAnsi="Times New Roman" w:cs="Times New Roman"/>
          <w:sz w:val="24"/>
          <w:szCs w:val="24"/>
        </w:rPr>
        <w:t>. a</w:t>
      </w:r>
      <w:r w:rsidRPr="2A7C4513" w:rsidR="4C597205">
        <w:rPr>
          <w:rFonts w:ascii="Times New Roman" w:hAnsi="Times New Roman" w:cs="Times New Roman"/>
          <w:sz w:val="24"/>
          <w:szCs w:val="24"/>
        </w:rPr>
        <w:t xml:space="preserve"> kirja taustal on aga üha enam asutud seisukohale, et abstraktne normitõlgendus ei respekteeri piisavalt pangasaladust</w:t>
      </w:r>
      <w:r w:rsidRPr="2A7C4513" w:rsidR="3208F194">
        <w:rPr>
          <w:rFonts w:ascii="Times New Roman" w:hAnsi="Times New Roman" w:cs="Times New Roman"/>
          <w:sz w:val="24"/>
          <w:szCs w:val="24"/>
        </w:rPr>
        <w:t xml:space="preserve"> kui</w:t>
      </w:r>
      <w:r w:rsidRPr="2A7C4513" w:rsidR="4C597205">
        <w:rPr>
          <w:rFonts w:ascii="Times New Roman" w:hAnsi="Times New Roman" w:cs="Times New Roman"/>
          <w:sz w:val="24"/>
          <w:szCs w:val="24"/>
        </w:rPr>
        <w:t xml:space="preserve"> </w:t>
      </w:r>
      <w:r w:rsidRPr="2A7C4513" w:rsidR="7344956F">
        <w:rPr>
          <w:rFonts w:ascii="Times New Roman" w:hAnsi="Times New Roman" w:cs="Times New Roman"/>
          <w:sz w:val="24"/>
          <w:szCs w:val="24"/>
        </w:rPr>
        <w:t>privil</w:t>
      </w:r>
      <w:r w:rsidRPr="2A7C4513" w:rsidR="00F01B3D">
        <w:rPr>
          <w:rFonts w:ascii="Times New Roman" w:hAnsi="Times New Roman" w:cs="Times New Roman"/>
          <w:sz w:val="24"/>
          <w:szCs w:val="24"/>
        </w:rPr>
        <w:t>e</w:t>
      </w:r>
      <w:r w:rsidRPr="2A7C4513" w:rsidR="7344956F">
        <w:rPr>
          <w:rFonts w:ascii="Times New Roman" w:hAnsi="Times New Roman" w:cs="Times New Roman"/>
          <w:sz w:val="24"/>
          <w:szCs w:val="24"/>
        </w:rPr>
        <w:t>geeritud õigushüve</w:t>
      </w:r>
      <w:r w:rsidRPr="2A7C4513" w:rsidR="3208F194">
        <w:rPr>
          <w:rFonts w:ascii="Times New Roman" w:hAnsi="Times New Roman" w:cs="Times New Roman"/>
          <w:sz w:val="24"/>
          <w:szCs w:val="24"/>
        </w:rPr>
        <w:t xml:space="preserve">. Seetõttu on põhjendatud sätestada pangasaladus </w:t>
      </w:r>
      <w:r w:rsidRPr="2A7C4513" w:rsidR="3208F194">
        <w:rPr>
          <w:rFonts w:ascii="Times New Roman" w:hAnsi="Times New Roman" w:cs="Times New Roman"/>
          <w:i/>
          <w:iCs/>
          <w:sz w:val="24"/>
          <w:szCs w:val="24"/>
        </w:rPr>
        <w:t>expressis verbis</w:t>
      </w:r>
      <w:r w:rsidRPr="2A7C4513" w:rsidR="3208F194">
        <w:rPr>
          <w:rFonts w:ascii="Times New Roman" w:hAnsi="Times New Roman" w:cs="Times New Roman"/>
          <w:sz w:val="24"/>
          <w:szCs w:val="24"/>
        </w:rPr>
        <w:t xml:space="preserve"> andmekategooriana, mida MTA võib krediidiasutustelt maksumenetluse</w:t>
      </w:r>
      <w:r w:rsidRPr="2A7C4513" w:rsidR="006E17B5">
        <w:rPr>
          <w:rFonts w:ascii="Times New Roman" w:hAnsi="Times New Roman" w:cs="Times New Roman"/>
          <w:sz w:val="24"/>
          <w:szCs w:val="24"/>
        </w:rPr>
        <w:t>s</w:t>
      </w:r>
      <w:r w:rsidRPr="2A7C4513" w:rsidR="3208F194">
        <w:rPr>
          <w:rFonts w:ascii="Times New Roman" w:hAnsi="Times New Roman" w:cs="Times New Roman"/>
          <w:sz w:val="24"/>
          <w:szCs w:val="24"/>
        </w:rPr>
        <w:t xml:space="preserve"> nõuda. </w:t>
      </w:r>
      <w:r w:rsidRPr="2A7C4513" w:rsidR="55E53AF2">
        <w:rPr>
          <w:rFonts w:ascii="Times New Roman" w:hAnsi="Times New Roman" w:cs="Times New Roman"/>
          <w:sz w:val="24"/>
          <w:szCs w:val="24"/>
        </w:rPr>
        <w:t>Peaasjalikult on muudatuse eesmär</w:t>
      </w:r>
      <w:r w:rsidRPr="2A7C4513" w:rsidR="006E17B5">
        <w:rPr>
          <w:rFonts w:ascii="Times New Roman" w:hAnsi="Times New Roman" w:cs="Times New Roman"/>
          <w:sz w:val="24"/>
          <w:szCs w:val="24"/>
        </w:rPr>
        <w:t>k</w:t>
      </w:r>
      <w:r w:rsidRPr="2A7C4513" w:rsidR="55E53AF2">
        <w:rPr>
          <w:rFonts w:ascii="Times New Roman" w:hAnsi="Times New Roman" w:cs="Times New Roman"/>
          <w:sz w:val="24"/>
          <w:szCs w:val="24"/>
        </w:rPr>
        <w:t xml:space="preserve"> seega suurendada õigusselgust</w:t>
      </w:r>
      <w:r w:rsidRPr="2A7C4513" w:rsidR="7745572E">
        <w:rPr>
          <w:rFonts w:ascii="Times New Roman" w:hAnsi="Times New Roman" w:cs="Times New Roman"/>
          <w:sz w:val="24"/>
          <w:szCs w:val="24"/>
        </w:rPr>
        <w:t xml:space="preserve">, </w:t>
      </w:r>
      <w:r w:rsidRPr="2A7C4513" w:rsidR="55E53AF2">
        <w:rPr>
          <w:rFonts w:ascii="Times New Roman" w:hAnsi="Times New Roman" w:cs="Times New Roman"/>
          <w:sz w:val="24"/>
          <w:szCs w:val="24"/>
        </w:rPr>
        <w:t xml:space="preserve">mitte laiendada </w:t>
      </w:r>
      <w:r w:rsidRPr="2A7C4513" w:rsidR="0B77FE5C">
        <w:rPr>
          <w:rFonts w:ascii="Times New Roman" w:hAnsi="Times New Roman" w:cs="Times New Roman"/>
          <w:sz w:val="24"/>
          <w:szCs w:val="24"/>
        </w:rPr>
        <w:t xml:space="preserve">MTA volitusi </w:t>
      </w:r>
      <w:r w:rsidRPr="2A7C4513" w:rsidR="01BB7A91">
        <w:rPr>
          <w:rFonts w:ascii="Times New Roman" w:hAnsi="Times New Roman" w:cs="Times New Roman"/>
          <w:sz w:val="24"/>
          <w:szCs w:val="24"/>
        </w:rPr>
        <w:t>teabe hankimisel.</w:t>
      </w:r>
    </w:p>
    <w:p w:rsidRPr="00A54076" w:rsidR="00555626" w:rsidP="006D7E48" w:rsidRDefault="00555626" w14:paraId="4459CFE5" w14:textId="5994F096">
      <w:pPr>
        <w:spacing w:after="0" w:line="240" w:lineRule="auto"/>
        <w:jc w:val="both"/>
        <w:rPr>
          <w:rFonts w:ascii="Times New Roman" w:hAnsi="Times New Roman" w:cs="Times New Roman"/>
          <w:sz w:val="24"/>
          <w:szCs w:val="24"/>
        </w:rPr>
      </w:pPr>
    </w:p>
    <w:p w:rsidR="0CCC01B6" w:rsidP="2A7C4513" w:rsidRDefault="28D39FCB" w14:paraId="072A674E" w14:textId="7113162D">
      <w:pPr>
        <w:spacing w:after="0"/>
        <w:jc w:val="both"/>
        <w:rPr>
          <w:rFonts w:ascii="Times New Roman" w:hAnsi="Times New Roman" w:eastAsia="Times New Roman" w:cs="Times New Roman"/>
          <w:sz w:val="24"/>
          <w:szCs w:val="24"/>
        </w:rPr>
      </w:pPr>
      <w:r w:rsidRPr="31D0B57B">
        <w:rPr>
          <w:rFonts w:ascii="Times New Roman" w:hAnsi="Times New Roman" w:eastAsia="Times New Roman" w:cs="Times New Roman"/>
          <w:sz w:val="24"/>
          <w:szCs w:val="24"/>
        </w:rPr>
        <w:t>Õigus saada pangasaladust (sh saldot ning konto väljavõtet) ei ole Eesti eripära, sest õigus saada pangasaladust sisaldavat teavet maksualaseks riiklikuks järelevalveks on olemas peaaegu kõikide riikide maksuhalduritel. Toome siinkohal võrdlevad näited Soomest, Lätist, Rootsist</w:t>
      </w:r>
      <w:r w:rsidRPr="31D0B57B" w:rsidR="79459F73">
        <w:rPr>
          <w:rFonts w:ascii="Times New Roman" w:hAnsi="Times New Roman" w:eastAsia="Times New Roman" w:cs="Times New Roman"/>
          <w:sz w:val="24"/>
          <w:szCs w:val="24"/>
        </w:rPr>
        <w:t xml:space="preserve"> ning Saksamaast</w:t>
      </w:r>
      <w:r w:rsidRPr="31D0B57B">
        <w:rPr>
          <w:rFonts w:ascii="Times New Roman" w:hAnsi="Times New Roman" w:eastAsia="Times New Roman" w:cs="Times New Roman"/>
          <w:sz w:val="24"/>
          <w:szCs w:val="24"/>
        </w:rPr>
        <w:t xml:space="preserve">. Samuti toome vastupidise näitena Šveitsi, mille regulatsioon on märkimisväärne just nimelt </w:t>
      </w:r>
      <w:r w:rsidRPr="31D0B57B" w:rsidR="05F32661">
        <w:rPr>
          <w:rFonts w:ascii="Times New Roman" w:hAnsi="Times New Roman" w:eastAsia="Times New Roman" w:cs="Times New Roman"/>
          <w:sz w:val="24"/>
          <w:szCs w:val="24"/>
        </w:rPr>
        <w:t>selle</w:t>
      </w:r>
      <w:r w:rsidRPr="31D0B57B">
        <w:rPr>
          <w:rFonts w:ascii="Times New Roman" w:hAnsi="Times New Roman" w:eastAsia="Times New Roman" w:cs="Times New Roman"/>
          <w:sz w:val="24"/>
          <w:szCs w:val="24"/>
        </w:rPr>
        <w:t xml:space="preserve"> erandlikkuse tõttu.</w:t>
      </w:r>
    </w:p>
    <w:p w:rsidR="0C51BD2F" w:rsidP="5778A3D8" w:rsidRDefault="0C51BD2F" w14:paraId="5AEB32AA" w14:textId="060A21B1">
      <w:pPr>
        <w:spacing w:after="0" w:line="240" w:lineRule="auto"/>
        <w:jc w:val="both"/>
        <w:rPr>
          <w:rFonts w:ascii="Times New Roman" w:hAnsi="Times New Roman" w:eastAsia="Times New Roman" w:cs="Times New Roman"/>
          <w:sz w:val="24"/>
          <w:szCs w:val="24"/>
        </w:rPr>
      </w:pPr>
    </w:p>
    <w:p w:rsidR="0C51BD2F" w:rsidP="2A7C4513" w:rsidRDefault="070AB9FC" w14:paraId="146E29C8" w14:textId="1AFB63C6">
      <w:pPr>
        <w:spacing w:line="240" w:lineRule="auto"/>
        <w:contextualSpacing/>
        <w:jc w:val="both"/>
        <w:rPr>
          <w:rFonts w:ascii="Times New Roman" w:hAnsi="Times New Roman" w:eastAsia="Times New Roman" w:cs="Times New Roman"/>
          <w:color w:val="000000" w:themeColor="text1"/>
          <w:sz w:val="24"/>
          <w:szCs w:val="24"/>
        </w:rPr>
      </w:pPr>
      <w:r w:rsidRPr="5778A3D8">
        <w:rPr>
          <w:rFonts w:ascii="Times New Roman" w:hAnsi="Times New Roman" w:eastAsia="Times New Roman" w:cs="Times New Roman"/>
          <w:b/>
          <w:bCs/>
          <w:color w:val="000000" w:themeColor="text1"/>
          <w:sz w:val="24"/>
          <w:szCs w:val="24"/>
        </w:rPr>
        <w:t>Soomes</w:t>
      </w:r>
      <w:r w:rsidRPr="5778A3D8">
        <w:rPr>
          <w:rFonts w:ascii="Times New Roman" w:hAnsi="Times New Roman" w:eastAsia="Times New Roman" w:cs="Times New Roman"/>
          <w:color w:val="000000" w:themeColor="text1"/>
          <w:sz w:val="24"/>
          <w:szCs w:val="24"/>
        </w:rPr>
        <w:t xml:space="preserve"> reguleerib kolmandatelt isikutelt teabe küsimist Soome maksukorralduse seaduse (</w:t>
      </w:r>
      <w:r w:rsidRPr="20A76737">
        <w:rPr>
          <w:rFonts w:ascii="Times New Roman" w:hAnsi="Times New Roman" w:eastAsia="Times New Roman" w:cs="Times New Roman"/>
          <w:i/>
          <w:iCs/>
          <w:color w:val="000000" w:themeColor="text1"/>
          <w:sz w:val="24"/>
          <w:szCs w:val="24"/>
        </w:rPr>
        <w:t xml:space="preserve">laki </w:t>
      </w:r>
      <w:proofErr w:type="spellStart"/>
      <w:r w:rsidRPr="20A76737">
        <w:rPr>
          <w:rFonts w:ascii="Times New Roman" w:hAnsi="Times New Roman" w:eastAsia="Times New Roman" w:cs="Times New Roman"/>
          <w:i/>
          <w:iCs/>
          <w:color w:val="000000" w:themeColor="text1"/>
          <w:sz w:val="24"/>
          <w:szCs w:val="24"/>
        </w:rPr>
        <w:t>verotusmenettelystä</w:t>
      </w:r>
      <w:proofErr w:type="spellEnd"/>
      <w:r w:rsidRPr="5778A3D8">
        <w:rPr>
          <w:rFonts w:ascii="Times New Roman" w:hAnsi="Times New Roman" w:eastAsia="Times New Roman" w:cs="Times New Roman"/>
          <w:color w:val="000000" w:themeColor="text1"/>
          <w:sz w:val="24"/>
          <w:szCs w:val="24"/>
        </w:rPr>
        <w:t xml:space="preserve"> 1558/1995,</w:t>
      </w:r>
      <w:r w:rsidRPr="5778A3D8" w:rsidR="0C51BD2F">
        <w:rPr>
          <w:rStyle w:val="Allmrkuseviide"/>
          <w:rFonts w:ascii="Times New Roman" w:hAnsi="Times New Roman" w:eastAsia="Times New Roman" w:cs="Times New Roman"/>
          <w:color w:val="000000" w:themeColor="text1"/>
          <w:sz w:val="24"/>
          <w:szCs w:val="24"/>
        </w:rPr>
        <w:footnoteReference w:id="5"/>
      </w:r>
      <w:r w:rsidRPr="5778A3D8">
        <w:rPr>
          <w:rFonts w:ascii="Times New Roman" w:hAnsi="Times New Roman" w:eastAsia="Times New Roman" w:cs="Times New Roman"/>
          <w:color w:val="000000" w:themeColor="text1"/>
          <w:sz w:val="24"/>
          <w:szCs w:val="24"/>
        </w:rPr>
        <w:t xml:space="preserve"> edaspidi: </w:t>
      </w:r>
      <w:r w:rsidRPr="20A76737">
        <w:rPr>
          <w:rFonts w:ascii="Times New Roman" w:hAnsi="Times New Roman" w:eastAsia="Times New Roman" w:cs="Times New Roman"/>
          <w:i/>
          <w:iCs/>
          <w:color w:val="000000" w:themeColor="text1"/>
          <w:sz w:val="24"/>
          <w:szCs w:val="24"/>
        </w:rPr>
        <w:t>VML</w:t>
      </w:r>
      <w:r w:rsidRPr="5778A3D8">
        <w:rPr>
          <w:rFonts w:ascii="Times New Roman" w:hAnsi="Times New Roman" w:eastAsia="Times New Roman" w:cs="Times New Roman"/>
          <w:color w:val="000000" w:themeColor="text1"/>
          <w:sz w:val="24"/>
          <w:szCs w:val="24"/>
        </w:rPr>
        <w:t xml:space="preserve">) § 19, mille kohaselt on igaühel kohustus anda maksuhaldurile tema nõudmisel nime, pangakonto numbri, kontotehingu või muu sarnase tunnuse alusel teavet, kui see on vajalik teise maksumaksja maksukohustuse kindlaksmääramiseks või maksukaebuse menetlemiseks. </w:t>
      </w:r>
    </w:p>
    <w:p w:rsidR="0C51BD2F" w:rsidP="5778A3D8" w:rsidRDefault="0C51BD2F" w14:paraId="783E0CB3" w14:textId="7B4ADDAA">
      <w:pPr>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070AB9FC" w14:paraId="404A82CA" w14:textId="64D8506C">
      <w:pPr>
        <w:spacing w:line="240" w:lineRule="auto"/>
        <w:contextualSpacing/>
        <w:jc w:val="both"/>
        <w:rPr>
          <w:rFonts w:ascii="Times New Roman" w:hAnsi="Times New Roman" w:eastAsia="Times New Roman" w:cs="Times New Roman"/>
          <w:color w:val="000000" w:themeColor="text1"/>
          <w:sz w:val="24"/>
          <w:szCs w:val="24"/>
        </w:rPr>
      </w:pPr>
      <w:r w:rsidRPr="4A20DDC3">
        <w:rPr>
          <w:rFonts w:ascii="Times New Roman" w:hAnsi="Times New Roman" w:eastAsia="Times New Roman" w:cs="Times New Roman"/>
          <w:color w:val="000000" w:themeColor="text1"/>
          <w:sz w:val="24"/>
          <w:szCs w:val="24"/>
        </w:rPr>
        <w:t>Abstraktne õigus nõuda „teavet“ ning seda „igaühelt“ viitab seega Soome maksuhalduri võrdlemisi abstraktsetele volitustele koguda teavet, mis muuhulgas hõlmab ka krediidi</w:t>
      </w:r>
      <w:r w:rsidRPr="4A20DDC3" w:rsidR="3D7D2E56">
        <w:rPr>
          <w:rFonts w:ascii="Times New Roman" w:hAnsi="Times New Roman" w:eastAsia="Times New Roman" w:cs="Times New Roman"/>
          <w:color w:val="000000" w:themeColor="text1"/>
          <w:sz w:val="24"/>
          <w:szCs w:val="24"/>
        </w:rPr>
        <w:t>asutusi</w:t>
      </w:r>
      <w:r w:rsidRPr="4A20DDC3">
        <w:rPr>
          <w:rFonts w:ascii="Times New Roman" w:hAnsi="Times New Roman" w:eastAsia="Times New Roman" w:cs="Times New Roman"/>
          <w:color w:val="000000" w:themeColor="text1"/>
          <w:sz w:val="24"/>
          <w:szCs w:val="24"/>
        </w:rPr>
        <w:t xml:space="preserve"> </w:t>
      </w:r>
      <w:r w:rsidRPr="4A20DDC3">
        <w:rPr>
          <w:rFonts w:ascii="Times New Roman" w:hAnsi="Times New Roman" w:eastAsia="Times New Roman" w:cs="Times New Roman"/>
          <w:color w:val="000000" w:themeColor="text1"/>
          <w:sz w:val="24"/>
          <w:szCs w:val="24"/>
        </w:rPr>
        <w:lastRenderedPageBreak/>
        <w:t>ning pangasaladust. Praktikas tõlgendatakse seda maksuhalduri õigusena koguda muuhulgas ka pangakonto infot, sh tehingute infot.</w:t>
      </w:r>
      <w:r w:rsidRPr="5778A3D8" w:rsidR="0C51BD2F">
        <w:rPr>
          <w:rStyle w:val="Allmrkuseviide"/>
          <w:rFonts w:ascii="Times New Roman" w:hAnsi="Times New Roman" w:eastAsia="Times New Roman" w:cs="Times New Roman"/>
          <w:color w:val="000000" w:themeColor="text1"/>
          <w:sz w:val="24"/>
          <w:szCs w:val="24"/>
        </w:rPr>
        <w:footnoteReference w:id="6"/>
      </w:r>
      <w:r w:rsidRPr="4A20DDC3">
        <w:rPr>
          <w:rFonts w:ascii="Times New Roman" w:hAnsi="Times New Roman" w:eastAsia="Times New Roman" w:cs="Times New Roman"/>
          <w:color w:val="000000" w:themeColor="text1"/>
          <w:sz w:val="24"/>
          <w:szCs w:val="24"/>
        </w:rPr>
        <w:t xml:space="preserve"> </w:t>
      </w:r>
      <w:r w:rsidRPr="2A7C4513" w:rsidR="420C1881">
        <w:rPr>
          <w:rFonts w:ascii="Times New Roman" w:hAnsi="Times New Roman" w:eastAsia="Times New Roman" w:cs="Times New Roman"/>
          <w:color w:val="000000" w:themeColor="text1"/>
          <w:sz w:val="24"/>
          <w:szCs w:val="24"/>
        </w:rPr>
        <w:t>Sarnaselt Eestile</w:t>
      </w:r>
      <w:r w:rsidRPr="2A7C4513" w:rsidR="4FE6252D">
        <w:rPr>
          <w:rFonts w:ascii="Times New Roman" w:hAnsi="Times New Roman" w:eastAsia="Times New Roman" w:cs="Times New Roman"/>
          <w:color w:val="000000" w:themeColor="text1"/>
          <w:sz w:val="24"/>
          <w:szCs w:val="24"/>
        </w:rPr>
        <w:t>,</w:t>
      </w:r>
      <w:r w:rsidRPr="4A20DDC3" w:rsidR="420C1881">
        <w:rPr>
          <w:rFonts w:ascii="Times New Roman" w:hAnsi="Times New Roman" w:eastAsia="Times New Roman" w:cs="Times New Roman"/>
          <w:color w:val="000000" w:themeColor="text1"/>
          <w:sz w:val="24"/>
          <w:szCs w:val="24"/>
        </w:rPr>
        <w:t xml:space="preserve"> võib</w:t>
      </w:r>
      <w:r w:rsidRPr="4A20DDC3">
        <w:rPr>
          <w:rFonts w:ascii="Times New Roman" w:hAnsi="Times New Roman" w:eastAsia="Times New Roman" w:cs="Times New Roman"/>
          <w:color w:val="000000" w:themeColor="text1"/>
          <w:sz w:val="24"/>
          <w:szCs w:val="24"/>
        </w:rPr>
        <w:t xml:space="preserve"> Soome selliste teabekorraldustega koguda teavet vaid käimasoleva maksumenetluse või muu riikliku järelevalvemenetluse kontekstis. </w:t>
      </w:r>
    </w:p>
    <w:p w:rsidR="0C51BD2F" w:rsidP="5778A3D8" w:rsidRDefault="0C51BD2F" w14:paraId="0460FB2B" w14:textId="2E048DD2">
      <w:pPr>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28D39FCB" w14:paraId="65DDEB17" w14:textId="437E0E69">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Erinevalt MKS §-st 61, ei sätesta VML § 19 Soome maksuhaldurile selget juriidilist kohustust pöörduda teabe saamiseks esmajoones maksukohustuslase enda poole. Teoorias võib maksuhaldur seega jätta maksukohustuslase vahele ja pöörduda vahetult krediidiasutuse poole vajaliku info saamiseks. On võimalik, et Soome maksuhalduri halduspraktika on siiski selline, et mingisugune esmane pöördumine maksukohustuslase poole tehakse. </w:t>
      </w:r>
    </w:p>
    <w:p w:rsidR="0C51BD2F" w:rsidP="5778A3D8" w:rsidRDefault="0C51BD2F" w14:paraId="4FB8498C" w14:textId="6988CF17">
      <w:pPr>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28D39FCB" w14:paraId="5941F79E" w14:textId="7F14C3F7">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Teabekorraldused tuleb vormistada kirjaliku</w:t>
      </w:r>
      <w:r w:rsidRPr="2A7C4513" w:rsidR="41E827D7">
        <w:rPr>
          <w:rFonts w:ascii="Times New Roman" w:hAnsi="Times New Roman" w:eastAsia="Times New Roman" w:cs="Times New Roman"/>
          <w:color w:val="000000" w:themeColor="text1"/>
          <w:sz w:val="24"/>
          <w:szCs w:val="24"/>
        </w:rPr>
        <w:t>lt</w:t>
      </w:r>
      <w:r w:rsidRPr="2A7C4513">
        <w:rPr>
          <w:rFonts w:ascii="Times New Roman" w:hAnsi="Times New Roman" w:eastAsia="Times New Roman" w:cs="Times New Roman"/>
          <w:color w:val="000000" w:themeColor="text1"/>
          <w:sz w:val="24"/>
          <w:szCs w:val="24"/>
        </w:rPr>
        <w:t xml:space="preserve"> ning need </w:t>
      </w:r>
      <w:r w:rsidRPr="2A7C4513" w:rsidR="65AC0D63">
        <w:rPr>
          <w:rFonts w:ascii="Times New Roman" w:hAnsi="Times New Roman" w:eastAsia="Times New Roman" w:cs="Times New Roman"/>
          <w:color w:val="000000" w:themeColor="text1"/>
          <w:sz w:val="24"/>
          <w:szCs w:val="24"/>
        </w:rPr>
        <w:t xml:space="preserve">tuleb </w:t>
      </w:r>
      <w:r w:rsidRPr="2A7C4513">
        <w:rPr>
          <w:rFonts w:ascii="Times New Roman" w:hAnsi="Times New Roman" w:eastAsia="Times New Roman" w:cs="Times New Roman"/>
          <w:color w:val="000000" w:themeColor="text1"/>
          <w:sz w:val="24"/>
          <w:szCs w:val="24"/>
        </w:rPr>
        <w:t xml:space="preserve">krediidiasutustele kätte toimetada. </w:t>
      </w:r>
    </w:p>
    <w:p w:rsidR="0C51BD2F" w:rsidP="5778A3D8" w:rsidRDefault="0C51BD2F" w14:paraId="098CAEEF" w14:textId="5AE965E0">
      <w:pPr>
        <w:spacing w:line="240" w:lineRule="auto"/>
        <w:contextualSpacing/>
        <w:jc w:val="both"/>
        <w:rPr>
          <w:rFonts w:ascii="Times New Roman" w:hAnsi="Times New Roman" w:eastAsia="Times New Roman" w:cs="Times New Roman"/>
          <w:b/>
          <w:bCs/>
          <w:color w:val="000000" w:themeColor="text1"/>
          <w:sz w:val="24"/>
          <w:szCs w:val="24"/>
        </w:rPr>
      </w:pPr>
    </w:p>
    <w:p w:rsidR="0C51BD2F" w:rsidP="5778A3D8" w:rsidRDefault="070AB9FC" w14:paraId="03E6471B" w14:textId="49F82498">
      <w:pPr>
        <w:spacing w:line="240" w:lineRule="auto"/>
        <w:contextualSpacing/>
        <w:jc w:val="both"/>
        <w:rPr>
          <w:rFonts w:ascii="Times New Roman" w:hAnsi="Times New Roman" w:eastAsia="Times New Roman" w:cs="Times New Roman"/>
          <w:color w:val="000000" w:themeColor="text1"/>
          <w:sz w:val="24"/>
          <w:szCs w:val="24"/>
        </w:rPr>
      </w:pPr>
      <w:r w:rsidRPr="5778A3D8">
        <w:rPr>
          <w:rFonts w:ascii="Times New Roman" w:hAnsi="Times New Roman" w:eastAsia="Times New Roman" w:cs="Times New Roman"/>
          <w:b/>
          <w:bCs/>
          <w:color w:val="000000" w:themeColor="text1"/>
          <w:sz w:val="24"/>
          <w:szCs w:val="24"/>
        </w:rPr>
        <w:t>Lätis</w:t>
      </w:r>
      <w:r w:rsidRPr="5778A3D8">
        <w:rPr>
          <w:rFonts w:ascii="Times New Roman" w:hAnsi="Times New Roman" w:eastAsia="Times New Roman" w:cs="Times New Roman"/>
          <w:color w:val="000000" w:themeColor="text1"/>
          <w:sz w:val="24"/>
          <w:szCs w:val="24"/>
        </w:rPr>
        <w:t xml:space="preserve"> on maksuhalduri teabe nõudmise volitused reguleeritud erinevates seadustes, näiteks seaduses riigituluameti kohta (</w:t>
      </w:r>
      <w:proofErr w:type="spellStart"/>
      <w:r w:rsidRPr="20A76737">
        <w:rPr>
          <w:rFonts w:ascii="Times New Roman" w:hAnsi="Times New Roman" w:eastAsia="Times New Roman" w:cs="Times New Roman"/>
          <w:i/>
          <w:iCs/>
          <w:color w:val="000000" w:themeColor="text1"/>
          <w:sz w:val="24"/>
          <w:szCs w:val="24"/>
        </w:rPr>
        <w:t>Par</w:t>
      </w:r>
      <w:proofErr w:type="spellEnd"/>
      <w:r w:rsidRPr="20A76737">
        <w:rPr>
          <w:rFonts w:ascii="Times New Roman" w:hAnsi="Times New Roman" w:eastAsia="Times New Roman" w:cs="Times New Roman"/>
          <w:i/>
          <w:iCs/>
          <w:color w:val="000000" w:themeColor="text1"/>
          <w:sz w:val="24"/>
          <w:szCs w:val="24"/>
        </w:rPr>
        <w:t xml:space="preserve"> </w:t>
      </w:r>
      <w:proofErr w:type="spellStart"/>
      <w:r w:rsidRPr="20A76737">
        <w:rPr>
          <w:rFonts w:ascii="Times New Roman" w:hAnsi="Times New Roman" w:eastAsia="Times New Roman" w:cs="Times New Roman"/>
          <w:i/>
          <w:iCs/>
          <w:color w:val="000000" w:themeColor="text1"/>
          <w:sz w:val="24"/>
          <w:szCs w:val="24"/>
        </w:rPr>
        <w:t>Valsts</w:t>
      </w:r>
      <w:proofErr w:type="spellEnd"/>
      <w:r w:rsidRPr="20A76737">
        <w:rPr>
          <w:rFonts w:ascii="Times New Roman" w:hAnsi="Times New Roman" w:eastAsia="Times New Roman" w:cs="Times New Roman"/>
          <w:i/>
          <w:iCs/>
          <w:color w:val="000000" w:themeColor="text1"/>
          <w:sz w:val="24"/>
          <w:szCs w:val="24"/>
        </w:rPr>
        <w:t xml:space="preserve"> </w:t>
      </w:r>
      <w:proofErr w:type="spellStart"/>
      <w:r w:rsidRPr="20A76737">
        <w:rPr>
          <w:rFonts w:ascii="Times New Roman" w:hAnsi="Times New Roman" w:eastAsia="Times New Roman" w:cs="Times New Roman"/>
          <w:i/>
          <w:iCs/>
          <w:color w:val="000000" w:themeColor="text1"/>
          <w:sz w:val="24"/>
          <w:szCs w:val="24"/>
        </w:rPr>
        <w:t>ieņēmumu</w:t>
      </w:r>
      <w:proofErr w:type="spellEnd"/>
      <w:r w:rsidRPr="20A76737">
        <w:rPr>
          <w:rFonts w:ascii="Times New Roman" w:hAnsi="Times New Roman" w:eastAsia="Times New Roman" w:cs="Times New Roman"/>
          <w:i/>
          <w:iCs/>
          <w:color w:val="000000" w:themeColor="text1"/>
          <w:sz w:val="24"/>
          <w:szCs w:val="24"/>
        </w:rPr>
        <w:t xml:space="preserve"> </w:t>
      </w:r>
      <w:proofErr w:type="spellStart"/>
      <w:r w:rsidRPr="20A76737">
        <w:rPr>
          <w:rFonts w:ascii="Times New Roman" w:hAnsi="Times New Roman" w:eastAsia="Times New Roman" w:cs="Times New Roman"/>
          <w:i/>
          <w:iCs/>
          <w:color w:val="000000" w:themeColor="text1"/>
          <w:sz w:val="24"/>
          <w:szCs w:val="24"/>
        </w:rPr>
        <w:t>dienestu</w:t>
      </w:r>
      <w:proofErr w:type="spellEnd"/>
      <w:r w:rsidRPr="5778A3D8" w:rsidR="0C51BD2F">
        <w:rPr>
          <w:rStyle w:val="Allmrkuseviide"/>
          <w:rFonts w:ascii="Times New Roman" w:hAnsi="Times New Roman" w:eastAsia="Times New Roman" w:cs="Times New Roman"/>
          <w:color w:val="000000" w:themeColor="text1"/>
          <w:sz w:val="24"/>
          <w:szCs w:val="24"/>
        </w:rPr>
        <w:footnoteReference w:id="7"/>
      </w:r>
      <w:r w:rsidRPr="5778A3D8">
        <w:rPr>
          <w:rFonts w:ascii="Times New Roman" w:hAnsi="Times New Roman" w:eastAsia="Times New Roman" w:cs="Times New Roman"/>
          <w:color w:val="000000" w:themeColor="text1"/>
          <w:sz w:val="24"/>
          <w:szCs w:val="24"/>
        </w:rPr>
        <w:t>, vt § 10 lõige punkt 5) ja seaduses maksude ja tasude kohta (</w:t>
      </w:r>
      <w:proofErr w:type="spellStart"/>
      <w:r w:rsidRPr="20A76737">
        <w:rPr>
          <w:rFonts w:ascii="Times New Roman" w:hAnsi="Times New Roman" w:eastAsia="Times New Roman" w:cs="Times New Roman"/>
          <w:i/>
          <w:iCs/>
          <w:color w:val="000000" w:themeColor="text1"/>
          <w:sz w:val="24"/>
          <w:szCs w:val="24"/>
        </w:rPr>
        <w:t>Par</w:t>
      </w:r>
      <w:proofErr w:type="spellEnd"/>
      <w:r w:rsidRPr="20A76737">
        <w:rPr>
          <w:rFonts w:ascii="Times New Roman" w:hAnsi="Times New Roman" w:eastAsia="Times New Roman" w:cs="Times New Roman"/>
          <w:i/>
          <w:iCs/>
          <w:color w:val="000000" w:themeColor="text1"/>
          <w:sz w:val="24"/>
          <w:szCs w:val="24"/>
        </w:rPr>
        <w:t xml:space="preserve"> </w:t>
      </w:r>
      <w:proofErr w:type="spellStart"/>
      <w:r w:rsidRPr="20A76737">
        <w:rPr>
          <w:rFonts w:ascii="Times New Roman" w:hAnsi="Times New Roman" w:eastAsia="Times New Roman" w:cs="Times New Roman"/>
          <w:i/>
          <w:iCs/>
          <w:color w:val="000000" w:themeColor="text1"/>
          <w:sz w:val="24"/>
          <w:szCs w:val="24"/>
        </w:rPr>
        <w:t>nodokļiem</w:t>
      </w:r>
      <w:proofErr w:type="spellEnd"/>
      <w:r w:rsidRPr="20A76737">
        <w:rPr>
          <w:rFonts w:ascii="Times New Roman" w:hAnsi="Times New Roman" w:eastAsia="Times New Roman" w:cs="Times New Roman"/>
          <w:i/>
          <w:iCs/>
          <w:color w:val="000000" w:themeColor="text1"/>
          <w:sz w:val="24"/>
          <w:szCs w:val="24"/>
        </w:rPr>
        <w:t xml:space="preserve"> </w:t>
      </w:r>
      <w:proofErr w:type="spellStart"/>
      <w:r w:rsidRPr="20A76737">
        <w:rPr>
          <w:rFonts w:ascii="Times New Roman" w:hAnsi="Times New Roman" w:eastAsia="Times New Roman" w:cs="Times New Roman"/>
          <w:i/>
          <w:iCs/>
          <w:color w:val="000000" w:themeColor="text1"/>
          <w:sz w:val="24"/>
          <w:szCs w:val="24"/>
        </w:rPr>
        <w:t>un</w:t>
      </w:r>
      <w:proofErr w:type="spellEnd"/>
      <w:r w:rsidRPr="20A76737">
        <w:rPr>
          <w:rFonts w:ascii="Times New Roman" w:hAnsi="Times New Roman" w:eastAsia="Times New Roman" w:cs="Times New Roman"/>
          <w:i/>
          <w:iCs/>
          <w:color w:val="000000" w:themeColor="text1"/>
          <w:sz w:val="24"/>
          <w:szCs w:val="24"/>
        </w:rPr>
        <w:t xml:space="preserve"> </w:t>
      </w:r>
      <w:proofErr w:type="spellStart"/>
      <w:r w:rsidRPr="20A76737">
        <w:rPr>
          <w:rFonts w:ascii="Times New Roman" w:hAnsi="Times New Roman" w:eastAsia="Times New Roman" w:cs="Times New Roman"/>
          <w:i/>
          <w:iCs/>
          <w:color w:val="000000" w:themeColor="text1"/>
          <w:sz w:val="24"/>
          <w:szCs w:val="24"/>
        </w:rPr>
        <w:t>nodevām</w:t>
      </w:r>
      <w:proofErr w:type="spellEnd"/>
      <w:r w:rsidRPr="5778A3D8" w:rsidR="0C51BD2F">
        <w:rPr>
          <w:rStyle w:val="Allmrkuseviide"/>
          <w:rFonts w:ascii="Times New Roman" w:hAnsi="Times New Roman" w:eastAsia="Times New Roman" w:cs="Times New Roman"/>
          <w:color w:val="000000" w:themeColor="text1"/>
          <w:sz w:val="24"/>
          <w:szCs w:val="24"/>
        </w:rPr>
        <w:footnoteReference w:id="8"/>
      </w:r>
      <w:r w:rsidRPr="5778A3D8">
        <w:rPr>
          <w:rFonts w:ascii="Times New Roman" w:hAnsi="Times New Roman" w:eastAsia="Times New Roman" w:cs="Times New Roman"/>
          <w:color w:val="000000" w:themeColor="text1"/>
          <w:sz w:val="24"/>
          <w:szCs w:val="24"/>
        </w:rPr>
        <w:t>, vt § 15 lõige 6). Lisaks sätestab seadus krediidiasutustest (</w:t>
      </w:r>
      <w:proofErr w:type="spellStart"/>
      <w:r w:rsidRPr="5778A3D8">
        <w:rPr>
          <w:rFonts w:ascii="Times New Roman" w:hAnsi="Times New Roman" w:eastAsia="Times New Roman" w:cs="Times New Roman"/>
          <w:color w:val="000000" w:themeColor="text1"/>
          <w:sz w:val="24"/>
          <w:szCs w:val="24"/>
        </w:rPr>
        <w:t>kredītiestāžu</w:t>
      </w:r>
      <w:proofErr w:type="spellEnd"/>
      <w:r w:rsidRPr="5778A3D8">
        <w:rPr>
          <w:rFonts w:ascii="Times New Roman" w:hAnsi="Times New Roman" w:eastAsia="Times New Roman" w:cs="Times New Roman"/>
          <w:color w:val="000000" w:themeColor="text1"/>
          <w:sz w:val="24"/>
          <w:szCs w:val="24"/>
        </w:rPr>
        <w:t xml:space="preserve"> </w:t>
      </w:r>
      <w:proofErr w:type="spellStart"/>
      <w:r w:rsidRPr="5778A3D8">
        <w:rPr>
          <w:rFonts w:ascii="Times New Roman" w:hAnsi="Times New Roman" w:eastAsia="Times New Roman" w:cs="Times New Roman"/>
          <w:color w:val="000000" w:themeColor="text1"/>
          <w:sz w:val="24"/>
          <w:szCs w:val="24"/>
        </w:rPr>
        <w:t>likums</w:t>
      </w:r>
      <w:proofErr w:type="spellEnd"/>
      <w:r w:rsidRPr="5778A3D8" w:rsidR="0C51BD2F">
        <w:rPr>
          <w:rStyle w:val="Allmrkuseviide"/>
          <w:rFonts w:ascii="Times New Roman" w:hAnsi="Times New Roman" w:eastAsia="Times New Roman" w:cs="Times New Roman"/>
          <w:color w:val="000000" w:themeColor="text1"/>
          <w:sz w:val="24"/>
          <w:szCs w:val="24"/>
        </w:rPr>
        <w:footnoteReference w:id="9"/>
      </w:r>
      <w:r w:rsidRPr="5778A3D8">
        <w:rPr>
          <w:rFonts w:ascii="Times New Roman" w:hAnsi="Times New Roman" w:eastAsia="Times New Roman" w:cs="Times New Roman"/>
          <w:color w:val="000000" w:themeColor="text1"/>
          <w:sz w:val="24"/>
          <w:szCs w:val="24"/>
        </w:rPr>
        <w:t>, vt § 63 lõike 1 punktid 11 ja 11</w:t>
      </w:r>
      <w:r w:rsidRPr="5778A3D8">
        <w:rPr>
          <w:rFonts w:ascii="Times New Roman" w:hAnsi="Times New Roman" w:eastAsia="Times New Roman" w:cs="Times New Roman"/>
          <w:color w:val="000000" w:themeColor="text1"/>
          <w:sz w:val="24"/>
          <w:szCs w:val="24"/>
          <w:vertAlign w:val="superscript"/>
        </w:rPr>
        <w:t>1</w:t>
      </w:r>
      <w:r w:rsidRPr="5778A3D8">
        <w:rPr>
          <w:rFonts w:ascii="Times New Roman" w:hAnsi="Times New Roman" w:eastAsia="Times New Roman" w:cs="Times New Roman"/>
          <w:color w:val="000000" w:themeColor="text1"/>
          <w:sz w:val="24"/>
          <w:szCs w:val="24"/>
        </w:rPr>
        <w:t xml:space="preserve">) nii riigisisese maksumenetluse kui ka rahvusvahelise teabevahetuse vajaduseks krediidiasutustele juriidilise kohustuse edastada pangasaladust sisaldavat teavet Läti riigituluasutusele, kui ta seda nõuab. Seadus sätestab siinkohal konkreetsed andmeartiklid (nt pangakonto väljavõte, saldod jms), mida krediidiasutus on kohustatud edastama, ning normi konstruktsioon viitab ammendavale loetelule. Selline piirang on aga ettenähtud Läti krediidiasutuste seaduses, mitte Läti maksuhalduri tegevust ettenähtavates seadustes, kus alused teabe nõudmiseks on abstraktsemad. </w:t>
      </w:r>
    </w:p>
    <w:p w:rsidR="0C51BD2F" w:rsidP="5778A3D8" w:rsidRDefault="0C51BD2F" w14:paraId="4EFB54EB" w14:textId="77E829C4">
      <w:pPr>
        <w:tabs>
          <w:tab w:val="left" w:pos="1586"/>
        </w:tabs>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28D39FCB" w14:paraId="3B65FDE4" w14:textId="1C634FA7">
      <w:pPr>
        <w:tabs>
          <w:tab w:val="left" w:pos="1586"/>
        </w:tabs>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Nagu Eestis, paistab maksuhalduril olevat üldreeglina kohustus üritada kõigepealt pangasaladust sisaldavat teavet kätte saada maksukohustuslaselt endalt – Läti krediidiasutuste seaduse § 61 lõike 3 punkti 1 kohaselt võib maksuhaldur pöörduda krediidiasutuse poole juhul, kui sama teavet ei ole võimalik saada maksukohustuslaselt endalt, või kui maksukohustuslase poolt edastatud info on väär. Samas, sellest piirangust ei pea kinni pidama, kui esinevad muud samas paragrahvis sätestatud alused – näiteks võib maksuhaldur kohe pöörduda krediidiasutuse poole, kui füüsilisest isikust maksumaksjal on maksuvõlad ja nõutav info on vajalik nende maksuvõlgade sissenõudmiseks. </w:t>
      </w:r>
    </w:p>
    <w:p w:rsidR="0C51BD2F" w:rsidP="5778A3D8" w:rsidRDefault="0C51BD2F" w14:paraId="0B418C23" w14:textId="0EBA7507">
      <w:pPr>
        <w:tabs>
          <w:tab w:val="left" w:pos="1586"/>
        </w:tabs>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28D39FCB" w14:paraId="7E2952CF" w14:textId="4C82F438">
      <w:pPr>
        <w:tabs>
          <w:tab w:val="left" w:pos="1586"/>
        </w:tabs>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Teabekorraldused peavad olema vormistatud kirjalikult. </w:t>
      </w:r>
    </w:p>
    <w:p w:rsidR="0C51BD2F" w:rsidP="5778A3D8" w:rsidRDefault="0C51BD2F" w14:paraId="131F8E39" w14:textId="0CAD89DB">
      <w:pPr>
        <w:tabs>
          <w:tab w:val="left" w:pos="1586"/>
        </w:tabs>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070AB9FC" w14:paraId="01BDD957" w14:textId="4A0AA034">
      <w:pPr>
        <w:tabs>
          <w:tab w:val="left" w:pos="1586"/>
        </w:tabs>
        <w:spacing w:line="240" w:lineRule="auto"/>
        <w:contextualSpacing/>
        <w:jc w:val="both"/>
        <w:rPr>
          <w:rFonts w:ascii="Times New Roman" w:hAnsi="Times New Roman" w:eastAsia="Times New Roman" w:cs="Times New Roman"/>
          <w:color w:val="000000" w:themeColor="text1"/>
          <w:sz w:val="24"/>
          <w:szCs w:val="24"/>
        </w:rPr>
      </w:pPr>
      <w:r w:rsidRPr="5778A3D8">
        <w:rPr>
          <w:rFonts w:ascii="Times New Roman" w:hAnsi="Times New Roman" w:eastAsia="Times New Roman" w:cs="Times New Roman"/>
          <w:b/>
          <w:bCs/>
          <w:color w:val="000000" w:themeColor="text1"/>
          <w:sz w:val="24"/>
          <w:szCs w:val="24"/>
        </w:rPr>
        <w:t>Rootsi</w:t>
      </w:r>
      <w:r w:rsidRPr="5778A3D8">
        <w:rPr>
          <w:rFonts w:ascii="Times New Roman" w:hAnsi="Times New Roman" w:eastAsia="Times New Roman" w:cs="Times New Roman"/>
          <w:color w:val="000000" w:themeColor="text1"/>
          <w:sz w:val="24"/>
          <w:szCs w:val="24"/>
        </w:rPr>
        <w:t xml:space="preserve"> maksukorralduse seaduse (</w:t>
      </w:r>
      <w:proofErr w:type="spellStart"/>
      <w:r w:rsidRPr="20A76737">
        <w:rPr>
          <w:rFonts w:ascii="Times New Roman" w:hAnsi="Times New Roman" w:eastAsia="Times New Roman" w:cs="Times New Roman"/>
          <w:i/>
          <w:iCs/>
          <w:color w:val="000000" w:themeColor="text1"/>
          <w:sz w:val="24"/>
          <w:szCs w:val="24"/>
        </w:rPr>
        <w:t>Skatteförfarandelagen</w:t>
      </w:r>
      <w:proofErr w:type="spellEnd"/>
      <w:r w:rsidRPr="5778A3D8" w:rsidR="0C51BD2F">
        <w:rPr>
          <w:rStyle w:val="Allmrkuseviide"/>
          <w:rFonts w:ascii="Times New Roman" w:hAnsi="Times New Roman" w:eastAsia="Times New Roman" w:cs="Times New Roman"/>
          <w:color w:val="000000" w:themeColor="text1"/>
          <w:sz w:val="24"/>
          <w:szCs w:val="24"/>
        </w:rPr>
        <w:footnoteReference w:id="10"/>
      </w:r>
      <w:r w:rsidRPr="5778A3D8">
        <w:rPr>
          <w:rFonts w:ascii="Times New Roman" w:hAnsi="Times New Roman" w:eastAsia="Times New Roman" w:cs="Times New Roman"/>
          <w:color w:val="000000" w:themeColor="text1"/>
          <w:sz w:val="24"/>
          <w:szCs w:val="24"/>
        </w:rPr>
        <w:t xml:space="preserve">) § 37 lõike 9 kohaselt on Rootsi maksuhalduril õigus nõuda raamatupidamiskohustuslikelt isikutelt, samuti muudelt juriidilistelt isikutelt, kes ei ole käsitletavad pärandvarana, teavet tehingu kohta teise isikuga. Praktikas tähendab see Rootsi maksuhalduri õigust pärida maksumenetluse käigus muuhulgas krediidiasutustelt pangakonto infot (sh saldod ja väljavõtet), sest normid on abstraktselt sõnastatud ega tee vahet sellel, kas nõutud teave on hõlmatud pangasaladusega või mitte. </w:t>
      </w:r>
    </w:p>
    <w:p w:rsidR="0C51BD2F" w:rsidP="5778A3D8" w:rsidRDefault="0C51BD2F" w14:paraId="3F6DDCF1" w14:textId="3C441F32">
      <w:pPr>
        <w:tabs>
          <w:tab w:val="left" w:pos="1586"/>
        </w:tabs>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28D39FCB" w14:paraId="519ABBD6" w14:textId="7A518E1E">
      <w:pPr>
        <w:tabs>
          <w:tab w:val="left" w:pos="1586"/>
        </w:tabs>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lastRenderedPageBreak/>
        <w:t>Rootsis ei paista olevat ranget juriidilist kohustust üritada nõuda</w:t>
      </w:r>
      <w:r w:rsidRPr="2A7C4513" w:rsidR="3F2D8035">
        <w:rPr>
          <w:rFonts w:ascii="Times New Roman" w:hAnsi="Times New Roman" w:eastAsia="Times New Roman" w:cs="Times New Roman"/>
          <w:color w:val="000000" w:themeColor="text1"/>
          <w:sz w:val="24"/>
          <w:szCs w:val="24"/>
        </w:rPr>
        <w:t xml:space="preserve"> teavet</w:t>
      </w:r>
      <w:r w:rsidRPr="2A7C4513">
        <w:rPr>
          <w:rFonts w:ascii="Times New Roman" w:hAnsi="Times New Roman" w:eastAsia="Times New Roman" w:cs="Times New Roman"/>
          <w:color w:val="000000" w:themeColor="text1"/>
          <w:sz w:val="24"/>
          <w:szCs w:val="24"/>
        </w:rPr>
        <w:t xml:space="preserve"> esmajoones maksukohustuslaselt endalt, kuid ei saa välistada seda, et praktikas seda siiski tehakse. Teabekorraldused tuleb vormistada kirjalikult. </w:t>
      </w:r>
    </w:p>
    <w:p w:rsidR="0C51BD2F" w:rsidP="5778A3D8" w:rsidRDefault="0C51BD2F" w14:paraId="4F3730D1" w14:textId="43FF1DDE">
      <w:pPr>
        <w:tabs>
          <w:tab w:val="left" w:pos="1586"/>
        </w:tabs>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070AB9FC" w14:paraId="3CD20227" w14:textId="585A10C2">
      <w:pPr>
        <w:tabs>
          <w:tab w:val="left" w:pos="1586"/>
        </w:tabs>
        <w:spacing w:line="240" w:lineRule="auto"/>
        <w:contextualSpacing/>
        <w:jc w:val="both"/>
        <w:rPr>
          <w:rFonts w:ascii="Times New Roman" w:hAnsi="Times New Roman" w:eastAsia="Times New Roman" w:cs="Times New Roman"/>
          <w:color w:val="000000" w:themeColor="text1"/>
          <w:sz w:val="24"/>
          <w:szCs w:val="24"/>
        </w:rPr>
      </w:pPr>
      <w:r w:rsidRPr="5778A3D8">
        <w:rPr>
          <w:rFonts w:ascii="Times New Roman" w:hAnsi="Times New Roman" w:eastAsia="Times New Roman" w:cs="Times New Roman"/>
          <w:b/>
          <w:bCs/>
          <w:color w:val="000000" w:themeColor="text1"/>
          <w:sz w:val="24"/>
          <w:szCs w:val="24"/>
        </w:rPr>
        <w:t>Saksamaa</w:t>
      </w:r>
      <w:r w:rsidRPr="5778A3D8">
        <w:rPr>
          <w:rFonts w:ascii="Times New Roman" w:hAnsi="Times New Roman" w:eastAsia="Times New Roman" w:cs="Times New Roman"/>
          <w:color w:val="000000" w:themeColor="text1"/>
          <w:sz w:val="24"/>
          <w:szCs w:val="24"/>
        </w:rPr>
        <w:t xml:space="preserve"> maksukorralduse seaduse (</w:t>
      </w:r>
      <w:proofErr w:type="spellStart"/>
      <w:r w:rsidRPr="20A76737">
        <w:rPr>
          <w:rFonts w:ascii="Times New Roman" w:hAnsi="Times New Roman" w:eastAsia="Times New Roman" w:cs="Times New Roman"/>
          <w:i/>
          <w:iCs/>
          <w:color w:val="000000" w:themeColor="text1"/>
          <w:sz w:val="24"/>
          <w:szCs w:val="24"/>
        </w:rPr>
        <w:t>Abgabenordnung</w:t>
      </w:r>
      <w:proofErr w:type="spellEnd"/>
      <w:r w:rsidRPr="5778A3D8" w:rsidR="0C51BD2F">
        <w:rPr>
          <w:rStyle w:val="Allmrkuseviide"/>
          <w:rFonts w:ascii="Times New Roman" w:hAnsi="Times New Roman" w:eastAsia="Times New Roman" w:cs="Times New Roman"/>
          <w:color w:val="000000" w:themeColor="text1"/>
          <w:sz w:val="24"/>
          <w:szCs w:val="24"/>
        </w:rPr>
        <w:footnoteReference w:id="11"/>
      </w:r>
      <w:r w:rsidRPr="5778A3D8">
        <w:rPr>
          <w:rFonts w:ascii="Times New Roman" w:hAnsi="Times New Roman" w:eastAsia="Times New Roman" w:cs="Times New Roman"/>
          <w:color w:val="000000" w:themeColor="text1"/>
          <w:sz w:val="24"/>
          <w:szCs w:val="24"/>
        </w:rPr>
        <w:t xml:space="preserve">; edaspidi </w:t>
      </w:r>
      <w:r w:rsidRPr="00140315">
        <w:rPr>
          <w:rFonts w:ascii="Times New Roman" w:hAnsi="Times New Roman" w:eastAsia="Times New Roman" w:cs="Times New Roman"/>
          <w:i/>
          <w:iCs/>
          <w:color w:val="000000" w:themeColor="text1"/>
          <w:sz w:val="24"/>
          <w:szCs w:val="24"/>
        </w:rPr>
        <w:t>AO</w:t>
      </w:r>
      <w:r w:rsidRPr="5778A3D8">
        <w:rPr>
          <w:rFonts w:ascii="Times New Roman" w:hAnsi="Times New Roman" w:eastAsia="Times New Roman" w:cs="Times New Roman"/>
          <w:color w:val="000000" w:themeColor="text1"/>
          <w:sz w:val="24"/>
          <w:szCs w:val="24"/>
        </w:rPr>
        <w:t xml:space="preserve">) § 93 lõike 1 kohaselt on maksukohustuslased ning muud isikud kohustatud andma maksuhaldurile teavet, mis on vajalik maksumenetluses tähendust omavate asjaolude väljaselgitamiseks. Lisaks, AO § 97 lõike 1 järgi on maksukohustuslased ning kolmandad isikud kohustatud esitama maksuhaldurile tema nõudmisel raamatupidamisarvestust, registreid, äri- ning muid dokumente maksukontrolli ja auditeerimise eesmärgil. </w:t>
      </w:r>
    </w:p>
    <w:p w:rsidR="0C51BD2F" w:rsidP="5778A3D8" w:rsidRDefault="0C51BD2F" w14:paraId="51798625" w14:textId="6D1B84BD">
      <w:pPr>
        <w:tabs>
          <w:tab w:val="left" w:pos="1586"/>
        </w:tabs>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28D39FCB" w14:paraId="449944B6" w14:textId="01167B72">
      <w:pPr>
        <w:tabs>
          <w:tab w:val="left" w:pos="1586"/>
        </w:tabs>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AO ei tee vahet sellel, kas teave on hõlmatud pangasaladuse või muu sarnase privileegiga – AO § 93 ja § 97 sätestavad seega abstraktse õiguse nõuda mis tahes kolmandalt isikult (sh krediidiasutustelt) mis iganes teavet, mis on vajalik maksuasja lahendamiseks. See hõlmab ka pangakonto infot, sh väljavõtteid ning saldosid. </w:t>
      </w:r>
    </w:p>
    <w:p w:rsidR="0C51BD2F" w:rsidP="5778A3D8" w:rsidRDefault="0C51BD2F" w14:paraId="2590D816" w14:textId="5E99B203">
      <w:pPr>
        <w:tabs>
          <w:tab w:val="left" w:pos="1586"/>
        </w:tabs>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28D39FCB" w14:paraId="63CB59A2" w14:textId="15773124">
      <w:pPr>
        <w:tabs>
          <w:tab w:val="left" w:pos="1586"/>
        </w:tabs>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Nagu Eestis ja Lätis, sätestab AO </w:t>
      </w:r>
      <w:r w:rsidRPr="2A7C4513">
        <w:rPr>
          <w:rFonts w:ascii="Times New Roman" w:hAnsi="Times New Roman" w:eastAsia="Times New Roman" w:cs="Times New Roman"/>
          <w:i/>
          <w:iCs/>
          <w:color w:val="000000" w:themeColor="text1"/>
          <w:sz w:val="24"/>
          <w:szCs w:val="24"/>
        </w:rPr>
        <w:t>expressis verbis</w:t>
      </w:r>
      <w:r w:rsidRPr="2A7C4513">
        <w:rPr>
          <w:rFonts w:ascii="Times New Roman" w:hAnsi="Times New Roman" w:eastAsia="Times New Roman" w:cs="Times New Roman"/>
          <w:color w:val="000000" w:themeColor="text1"/>
          <w:sz w:val="24"/>
          <w:szCs w:val="24"/>
        </w:rPr>
        <w:t xml:space="preserve"> kohustus</w:t>
      </w:r>
      <w:r w:rsidR="006D3422">
        <w:rPr>
          <w:rFonts w:ascii="Times New Roman" w:hAnsi="Times New Roman" w:eastAsia="Times New Roman" w:cs="Times New Roman"/>
          <w:color w:val="000000" w:themeColor="text1"/>
          <w:sz w:val="24"/>
          <w:szCs w:val="24"/>
        </w:rPr>
        <w:t>e</w:t>
      </w:r>
      <w:r w:rsidRPr="2A7C4513">
        <w:rPr>
          <w:rFonts w:ascii="Times New Roman" w:hAnsi="Times New Roman" w:eastAsia="Times New Roman" w:cs="Times New Roman"/>
          <w:color w:val="000000" w:themeColor="text1"/>
          <w:sz w:val="24"/>
          <w:szCs w:val="24"/>
        </w:rPr>
        <w:t xml:space="preserve"> üritada esmalt vajalikku teavet kätte saada maksukohustuslaselt endalt – AO § 93 lõike 1 teise lause kohaselt võib maksuhaldur pöörduda kolmanda isiku poole vaid juhul, kui vajalikku teavet ei ole võimalik maksukohustuslaselt endalt saada või selle saamine on ebatõenäoline. </w:t>
      </w:r>
    </w:p>
    <w:p w:rsidR="0C51BD2F" w:rsidP="31D0B57B" w:rsidRDefault="0C51BD2F" w14:paraId="336F791B" w14:textId="2571B72B">
      <w:pPr>
        <w:tabs>
          <w:tab w:val="left" w:pos="1586"/>
        </w:tabs>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28D39FCB" w14:paraId="0D6F77B1" w14:textId="33540CC0">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b/>
          <w:bCs/>
          <w:color w:val="000000" w:themeColor="text1"/>
          <w:sz w:val="24"/>
          <w:szCs w:val="24"/>
        </w:rPr>
        <w:t>Šveits</w:t>
      </w:r>
      <w:r w:rsidRPr="2A7C4513">
        <w:rPr>
          <w:rFonts w:ascii="Times New Roman" w:hAnsi="Times New Roman" w:eastAsia="Times New Roman" w:cs="Times New Roman"/>
          <w:color w:val="000000" w:themeColor="text1"/>
          <w:sz w:val="24"/>
          <w:szCs w:val="24"/>
        </w:rPr>
        <w:t xml:space="preserve">, võrreldes teiste riikidega, on tuntud </w:t>
      </w:r>
      <w:r w:rsidRPr="2A7C4513" w:rsidR="4DA44D1A">
        <w:rPr>
          <w:rFonts w:ascii="Times New Roman" w:hAnsi="Times New Roman" w:eastAsia="Times New Roman" w:cs="Times New Roman"/>
          <w:color w:val="000000" w:themeColor="text1"/>
          <w:sz w:val="24"/>
          <w:szCs w:val="24"/>
        </w:rPr>
        <w:t>ajalooliselt</w:t>
      </w:r>
      <w:r w:rsidRPr="2A7C4513">
        <w:rPr>
          <w:rFonts w:ascii="Times New Roman" w:hAnsi="Times New Roman" w:eastAsia="Times New Roman" w:cs="Times New Roman"/>
          <w:color w:val="000000" w:themeColor="text1"/>
          <w:sz w:val="24"/>
          <w:szCs w:val="24"/>
        </w:rPr>
        <w:t xml:space="preserve"> intensiivse pangasaladuse kaitse poolest. Nimelt, Šveitsi krediid</w:t>
      </w:r>
      <w:r w:rsidRPr="2A7C4513" w:rsidR="084484FB">
        <w:rPr>
          <w:rFonts w:ascii="Times New Roman" w:hAnsi="Times New Roman" w:eastAsia="Times New Roman" w:cs="Times New Roman"/>
          <w:color w:val="000000" w:themeColor="text1"/>
          <w:sz w:val="24"/>
          <w:szCs w:val="24"/>
        </w:rPr>
        <w:t>i</w:t>
      </w:r>
      <w:r w:rsidRPr="2A7C4513">
        <w:rPr>
          <w:rFonts w:ascii="Times New Roman" w:hAnsi="Times New Roman" w:eastAsia="Times New Roman" w:cs="Times New Roman"/>
          <w:color w:val="000000" w:themeColor="text1"/>
          <w:sz w:val="24"/>
          <w:szCs w:val="24"/>
        </w:rPr>
        <w:t>asutustel ei ole kohustust (ega enamik juhtudel isegi õigust) avaldada pangasaladust sisaldavaid andmeid maksuhaldurile selleks, et ta saaks käimasoleva maksumenetluse raames kindlaks teha kõik</w:t>
      </w:r>
      <w:r w:rsidRPr="2A7C4513" w:rsidR="7A5CF793">
        <w:rPr>
          <w:rFonts w:ascii="Times New Roman" w:hAnsi="Times New Roman" w:eastAsia="Times New Roman" w:cs="Times New Roman"/>
          <w:color w:val="000000" w:themeColor="text1"/>
          <w:sz w:val="24"/>
          <w:szCs w:val="24"/>
        </w:rPr>
        <w:t xml:space="preserve"> maksumenetluses</w:t>
      </w:r>
      <w:r w:rsidRPr="2A7C4513">
        <w:rPr>
          <w:rFonts w:ascii="Times New Roman" w:hAnsi="Times New Roman" w:eastAsia="Times New Roman" w:cs="Times New Roman"/>
          <w:color w:val="000000" w:themeColor="text1"/>
          <w:sz w:val="24"/>
          <w:szCs w:val="24"/>
        </w:rPr>
        <w:t xml:space="preserve"> tähendust omavad asjaolud. Üksnes kriminaalmenetluse raames on Šveitsi ametiasutustel (sh maksuhalduril)</w:t>
      </w:r>
      <w:r w:rsidRPr="2A7C4513" w:rsidR="528AAA1B">
        <w:rPr>
          <w:rFonts w:ascii="Times New Roman" w:hAnsi="Times New Roman" w:eastAsia="Times New Roman" w:cs="Times New Roman"/>
          <w:color w:val="000000" w:themeColor="text1"/>
          <w:sz w:val="24"/>
          <w:szCs w:val="24"/>
        </w:rPr>
        <w:t xml:space="preserve"> võimalik</w:t>
      </w:r>
      <w:r w:rsidRPr="2A7C4513">
        <w:rPr>
          <w:rFonts w:ascii="Times New Roman" w:hAnsi="Times New Roman" w:eastAsia="Times New Roman" w:cs="Times New Roman"/>
          <w:color w:val="000000" w:themeColor="text1"/>
          <w:sz w:val="24"/>
          <w:szCs w:val="24"/>
        </w:rPr>
        <w:t xml:space="preserve"> nõuda krediidiasutustelt teavet, mis on hõlmatud pangasaladusega. </w:t>
      </w:r>
    </w:p>
    <w:p w:rsidR="0C51BD2F" w:rsidP="5778A3D8" w:rsidRDefault="0C51BD2F" w14:paraId="34BD2B98" w14:textId="5145CA49">
      <w:pPr>
        <w:spacing w:line="240" w:lineRule="auto"/>
        <w:contextualSpacing/>
        <w:jc w:val="both"/>
        <w:rPr>
          <w:rFonts w:ascii="Times New Roman" w:hAnsi="Times New Roman" w:eastAsia="Times New Roman" w:cs="Times New Roman"/>
          <w:color w:val="000000" w:themeColor="text1"/>
          <w:sz w:val="24"/>
          <w:szCs w:val="24"/>
        </w:rPr>
      </w:pPr>
    </w:p>
    <w:p w:rsidR="0C51BD2F" w:rsidP="2A7C4513" w:rsidRDefault="28D39FCB" w14:paraId="50C08DA7" w14:textId="09779268">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Sellest järeldub, et enamikel juhtudel on maksuhalduril võimalik küsida pangakonto infot vaid maksukohustuslaselt endalt. Kui maksukohustuslane teabe andmise kohustust ei täida, siis peab maksuhaldur kas rakendama sundi, trahve või muid sanktsioonimeetmeid maksukohustuslase suhtes. </w:t>
      </w:r>
    </w:p>
    <w:p w:rsidR="0C51BD2F" w:rsidP="5778A3D8" w:rsidRDefault="0C51BD2F" w14:paraId="4804725D" w14:textId="00521FC8">
      <w:pPr>
        <w:spacing w:line="240" w:lineRule="auto"/>
        <w:contextualSpacing/>
        <w:jc w:val="both"/>
        <w:rPr>
          <w:rFonts w:ascii="Times New Roman" w:hAnsi="Times New Roman" w:eastAsia="Times New Roman" w:cs="Times New Roman"/>
          <w:color w:val="000000" w:themeColor="text1"/>
          <w:sz w:val="24"/>
          <w:szCs w:val="24"/>
        </w:rPr>
      </w:pPr>
    </w:p>
    <w:p w:rsidRPr="00A54076" w:rsidR="00C75D66" w:rsidP="2A7C4513" w:rsidRDefault="28D39FCB" w14:paraId="58A75188" w14:textId="03D81F3E">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Šveits on siinkohal seega märkimisväärne just nimelt põhjusel, et ta kujutab endast selget erandit üldisest riikide praktikast, mis enamasti </w:t>
      </w:r>
      <w:r w:rsidRPr="2A7C4513" w:rsidR="145793E0">
        <w:rPr>
          <w:rFonts w:ascii="Times New Roman" w:hAnsi="Times New Roman" w:eastAsia="Times New Roman" w:cs="Times New Roman"/>
          <w:color w:val="000000" w:themeColor="text1"/>
          <w:sz w:val="24"/>
          <w:szCs w:val="24"/>
        </w:rPr>
        <w:t xml:space="preserve">pigem </w:t>
      </w:r>
      <w:r w:rsidRPr="2A7C4513">
        <w:rPr>
          <w:rFonts w:ascii="Times New Roman" w:hAnsi="Times New Roman" w:eastAsia="Times New Roman" w:cs="Times New Roman"/>
          <w:color w:val="000000" w:themeColor="text1"/>
          <w:sz w:val="24"/>
          <w:szCs w:val="24"/>
        </w:rPr>
        <w:t>annab oma maksuhalduritele</w:t>
      </w:r>
      <w:r w:rsidRPr="2A7C4513" w:rsidR="2762EF6A">
        <w:rPr>
          <w:rFonts w:ascii="Times New Roman" w:hAnsi="Times New Roman" w:eastAsia="Times New Roman" w:cs="Times New Roman"/>
          <w:color w:val="000000" w:themeColor="text1"/>
          <w:sz w:val="24"/>
          <w:szCs w:val="24"/>
        </w:rPr>
        <w:t xml:space="preserve"> abstraktse õiguse</w:t>
      </w:r>
      <w:r w:rsidRPr="2A7C4513">
        <w:rPr>
          <w:rFonts w:ascii="Times New Roman" w:hAnsi="Times New Roman" w:eastAsia="Times New Roman" w:cs="Times New Roman"/>
          <w:color w:val="000000" w:themeColor="text1"/>
          <w:sz w:val="24"/>
          <w:szCs w:val="24"/>
        </w:rPr>
        <w:t xml:space="preserve"> saada pankadelt </w:t>
      </w:r>
      <w:r w:rsidRPr="2A7C4513" w:rsidR="1DD16D97">
        <w:rPr>
          <w:rFonts w:ascii="Times New Roman" w:hAnsi="Times New Roman" w:eastAsia="Times New Roman" w:cs="Times New Roman"/>
          <w:color w:val="000000" w:themeColor="text1"/>
          <w:sz w:val="24"/>
          <w:szCs w:val="24"/>
        </w:rPr>
        <w:t>pangasaladust</w:t>
      </w:r>
      <w:r w:rsidRPr="2A7C4513">
        <w:rPr>
          <w:rFonts w:ascii="Times New Roman" w:hAnsi="Times New Roman" w:eastAsia="Times New Roman" w:cs="Times New Roman"/>
          <w:color w:val="000000" w:themeColor="text1"/>
          <w:sz w:val="24"/>
          <w:szCs w:val="24"/>
        </w:rPr>
        <w:t xml:space="preserve"> maksu</w:t>
      </w:r>
      <w:r w:rsidRPr="2A7C4513" w:rsidR="213A7F64">
        <w:rPr>
          <w:rFonts w:ascii="Times New Roman" w:hAnsi="Times New Roman" w:eastAsia="Times New Roman" w:cs="Times New Roman"/>
          <w:color w:val="000000" w:themeColor="text1"/>
          <w:sz w:val="24"/>
          <w:szCs w:val="24"/>
        </w:rPr>
        <w:t xml:space="preserve">alase </w:t>
      </w:r>
      <w:r w:rsidRPr="2A7C4513">
        <w:rPr>
          <w:rFonts w:ascii="Times New Roman" w:hAnsi="Times New Roman" w:eastAsia="Times New Roman" w:cs="Times New Roman"/>
          <w:color w:val="000000" w:themeColor="text1"/>
          <w:sz w:val="24"/>
          <w:szCs w:val="24"/>
        </w:rPr>
        <w:t>järelevalve</w:t>
      </w:r>
      <w:r w:rsidRPr="2A7C4513" w:rsidR="65C9547E">
        <w:rPr>
          <w:rFonts w:ascii="Times New Roman" w:hAnsi="Times New Roman" w:eastAsia="Times New Roman" w:cs="Times New Roman"/>
          <w:color w:val="000000" w:themeColor="text1"/>
          <w:sz w:val="24"/>
          <w:szCs w:val="24"/>
        </w:rPr>
        <w:t xml:space="preserve"> teostamise</w:t>
      </w:r>
      <w:r w:rsidRPr="2A7C4513">
        <w:rPr>
          <w:rFonts w:ascii="Times New Roman" w:hAnsi="Times New Roman" w:eastAsia="Times New Roman" w:cs="Times New Roman"/>
          <w:color w:val="000000" w:themeColor="text1"/>
          <w:sz w:val="24"/>
          <w:szCs w:val="24"/>
        </w:rPr>
        <w:t xml:space="preserve"> eesmärgil.</w:t>
      </w:r>
      <w:r w:rsidRPr="2A7C4513" w:rsidR="74B64472">
        <w:rPr>
          <w:rFonts w:ascii="Times New Roman" w:hAnsi="Times New Roman" w:eastAsia="Times New Roman" w:cs="Times New Roman"/>
          <w:color w:val="000000" w:themeColor="text1"/>
          <w:sz w:val="24"/>
          <w:szCs w:val="24"/>
        </w:rPr>
        <w:t xml:space="preserve"> </w:t>
      </w:r>
    </w:p>
    <w:p w:rsidRPr="00A54076" w:rsidR="00C75D66" w:rsidP="2A7C4513" w:rsidRDefault="00C75D66" w14:paraId="4F8C97B0" w14:textId="6748B739">
      <w:pPr>
        <w:spacing w:line="240" w:lineRule="auto"/>
        <w:contextualSpacing/>
        <w:jc w:val="both"/>
        <w:rPr>
          <w:rFonts w:ascii="Times New Roman" w:hAnsi="Times New Roman" w:eastAsia="Times New Roman" w:cs="Times New Roman"/>
          <w:color w:val="000000" w:themeColor="text1"/>
          <w:sz w:val="24"/>
          <w:szCs w:val="24"/>
        </w:rPr>
      </w:pPr>
    </w:p>
    <w:p w:rsidRPr="00A54076" w:rsidR="00C75D66" w:rsidP="2A7C4513" w:rsidRDefault="5C1E8D4C" w14:paraId="44C29264" w14:textId="45D88CB2">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Sõltumata pangasaladuse rangest kaitsest, Šveits siiski kogub ja vahetab maksualast pangakonto infot maksuhaldurite üleilmse koostöö raames. </w:t>
      </w:r>
    </w:p>
    <w:p w:rsidRPr="00A54076" w:rsidR="00C75D66" w:rsidP="2A7C4513" w:rsidRDefault="00C75D66" w14:paraId="342646C8" w14:textId="101E2428">
      <w:pPr>
        <w:spacing w:line="240" w:lineRule="auto"/>
        <w:contextualSpacing/>
        <w:jc w:val="both"/>
        <w:rPr>
          <w:rFonts w:ascii="Times New Roman" w:hAnsi="Times New Roman" w:eastAsia="Times New Roman" w:cs="Times New Roman"/>
          <w:color w:val="000000" w:themeColor="text1"/>
          <w:sz w:val="24"/>
          <w:szCs w:val="24"/>
        </w:rPr>
      </w:pPr>
    </w:p>
    <w:p w:rsidRPr="00A54076" w:rsidR="00282BCA" w:rsidP="006D7E48" w:rsidRDefault="4745B77E" w14:paraId="3F5E0B7B" w14:textId="4CBE3A5A">
      <w:pPr>
        <w:spacing w:after="0" w:line="240" w:lineRule="auto"/>
        <w:jc w:val="both"/>
        <w:rPr>
          <w:rFonts w:ascii="Times New Roman" w:hAnsi="Times New Roman" w:cs="Times New Roman"/>
          <w:sz w:val="24"/>
          <w:szCs w:val="24"/>
        </w:rPr>
      </w:pPr>
      <w:r w:rsidRPr="2A7C4513">
        <w:rPr>
          <w:rFonts w:ascii="Times New Roman" w:hAnsi="Times New Roman" w:cs="Times New Roman"/>
          <w:b/>
          <w:bCs/>
          <w:sz w:val="24"/>
          <w:szCs w:val="24"/>
        </w:rPr>
        <w:t xml:space="preserve">Eelnõu </w:t>
      </w:r>
      <w:r w:rsidRPr="2A7C4513" w:rsidR="5E2D0356">
        <w:rPr>
          <w:rFonts w:ascii="Times New Roman" w:hAnsi="Times New Roman" w:cs="Times New Roman"/>
          <w:b/>
          <w:bCs/>
          <w:sz w:val="24"/>
          <w:szCs w:val="24"/>
        </w:rPr>
        <w:t>§</w:t>
      </w:r>
      <w:r w:rsidRPr="2A7C4513" w:rsidR="78EABBAC">
        <w:rPr>
          <w:rFonts w:ascii="Times New Roman" w:hAnsi="Times New Roman" w:cs="Times New Roman"/>
          <w:b/>
          <w:bCs/>
          <w:sz w:val="24"/>
          <w:szCs w:val="24"/>
        </w:rPr>
        <w:t xml:space="preserve"> 1 </w:t>
      </w:r>
      <w:r w:rsidRPr="2A7C4513">
        <w:rPr>
          <w:rFonts w:ascii="Times New Roman" w:hAnsi="Times New Roman" w:cs="Times New Roman"/>
          <w:b/>
          <w:bCs/>
          <w:sz w:val="24"/>
          <w:szCs w:val="24"/>
        </w:rPr>
        <w:t xml:space="preserve">punktiga </w:t>
      </w:r>
      <w:r w:rsidRPr="2A7C4513" w:rsidR="5018A742">
        <w:rPr>
          <w:rFonts w:ascii="Times New Roman" w:hAnsi="Times New Roman" w:cs="Times New Roman"/>
          <w:b/>
          <w:bCs/>
          <w:sz w:val="24"/>
          <w:szCs w:val="24"/>
        </w:rPr>
        <w:t>2</w:t>
      </w:r>
      <w:r w:rsidRPr="2A7C4513">
        <w:rPr>
          <w:rFonts w:ascii="Times New Roman" w:hAnsi="Times New Roman" w:cs="Times New Roman"/>
          <w:b/>
          <w:bCs/>
          <w:sz w:val="24"/>
          <w:szCs w:val="24"/>
        </w:rPr>
        <w:t xml:space="preserve"> </w:t>
      </w:r>
      <w:r w:rsidRPr="2A7C4513">
        <w:rPr>
          <w:rFonts w:ascii="Times New Roman" w:hAnsi="Times New Roman" w:cs="Times New Roman"/>
          <w:sz w:val="24"/>
          <w:szCs w:val="24"/>
        </w:rPr>
        <w:t>täiendatakse MKS</w:t>
      </w:r>
      <w:r w:rsidRPr="2A7C4513" w:rsidR="008B7F0C">
        <w:rPr>
          <w:rFonts w:ascii="Times New Roman" w:hAnsi="Times New Roman" w:cs="Times New Roman"/>
          <w:sz w:val="24"/>
          <w:szCs w:val="24"/>
        </w:rPr>
        <w:t>i</w:t>
      </w:r>
      <w:r w:rsidRPr="2A7C4513">
        <w:rPr>
          <w:rFonts w:ascii="Times New Roman" w:hAnsi="Times New Roman" w:cs="Times New Roman"/>
          <w:sz w:val="24"/>
          <w:szCs w:val="24"/>
        </w:rPr>
        <w:t xml:space="preserve"> § 61 lõikega </w:t>
      </w:r>
      <w:r w:rsidRPr="2A7C4513" w:rsidR="4B05A4E8">
        <w:rPr>
          <w:rFonts w:ascii="Times New Roman" w:hAnsi="Times New Roman" w:cs="Times New Roman"/>
          <w:sz w:val="24"/>
          <w:szCs w:val="24"/>
        </w:rPr>
        <w:t>3</w:t>
      </w:r>
      <w:r w:rsidRPr="2A7C4513" w:rsidR="4B05A4E8">
        <w:rPr>
          <w:rFonts w:ascii="Times New Roman" w:hAnsi="Times New Roman" w:cs="Times New Roman"/>
          <w:sz w:val="24"/>
          <w:szCs w:val="24"/>
          <w:vertAlign w:val="superscript"/>
        </w:rPr>
        <w:t>2</w:t>
      </w:r>
      <w:r w:rsidRPr="2A7C4513" w:rsidR="4B05A4E8">
        <w:rPr>
          <w:rFonts w:ascii="Times New Roman" w:hAnsi="Times New Roman" w:cs="Times New Roman"/>
          <w:sz w:val="24"/>
          <w:szCs w:val="24"/>
        </w:rPr>
        <w:t xml:space="preserve">, mis sätestab ammendava loetelu teabest, mida MTA võib nõuda täitmisregistri kaudu. Tegemist on </w:t>
      </w:r>
      <w:r w:rsidRPr="2A7C4513" w:rsidR="11C8A2E1">
        <w:rPr>
          <w:rFonts w:ascii="Times New Roman" w:hAnsi="Times New Roman" w:cs="Times New Roman"/>
          <w:sz w:val="24"/>
          <w:szCs w:val="24"/>
        </w:rPr>
        <w:t>täitmisregistri põhimääruse § 9 lõike 2 ekvivalendiga</w:t>
      </w:r>
      <w:r w:rsidRPr="2A7C4513" w:rsidR="2F6A6833">
        <w:rPr>
          <w:rFonts w:ascii="Times New Roman" w:hAnsi="Times New Roman" w:cs="Times New Roman"/>
          <w:sz w:val="24"/>
          <w:szCs w:val="24"/>
        </w:rPr>
        <w:t>.</w:t>
      </w:r>
    </w:p>
    <w:p w:rsidR="2A7C4513" w:rsidP="2A7C4513" w:rsidRDefault="2A7C4513" w14:paraId="0A717C02" w14:textId="7EC3AB2C">
      <w:pPr>
        <w:spacing w:after="0" w:line="240" w:lineRule="auto"/>
        <w:jc w:val="both"/>
        <w:rPr>
          <w:rFonts w:ascii="Times New Roman" w:hAnsi="Times New Roman" w:cs="Times New Roman"/>
          <w:sz w:val="24"/>
          <w:szCs w:val="24"/>
        </w:rPr>
      </w:pPr>
    </w:p>
    <w:p w:rsidRPr="00A54076" w:rsidR="00852BA7" w:rsidP="2A7C4513" w:rsidRDefault="4F3BB536" w14:paraId="28636AAD" w14:textId="072740A5">
      <w:pPr>
        <w:spacing w:after="0" w:line="240" w:lineRule="auto"/>
        <w:jc w:val="both"/>
        <w:rPr>
          <w:rFonts w:ascii="Times New Roman" w:hAnsi="Times New Roman" w:cs="Times New Roman"/>
          <w:sz w:val="24"/>
          <w:szCs w:val="24"/>
        </w:rPr>
      </w:pPr>
      <w:r w:rsidRPr="2A7C4513">
        <w:rPr>
          <w:rFonts w:ascii="Times New Roman" w:hAnsi="Times New Roman" w:cs="Times New Roman"/>
          <w:sz w:val="24"/>
          <w:szCs w:val="24"/>
        </w:rPr>
        <w:t xml:space="preserve">Täitmisregister on seni olnud peamine </w:t>
      </w:r>
      <w:r w:rsidRPr="2A7C4513" w:rsidR="7821B855">
        <w:rPr>
          <w:rFonts w:ascii="Times New Roman" w:hAnsi="Times New Roman" w:cs="Times New Roman"/>
          <w:sz w:val="24"/>
          <w:szCs w:val="24"/>
        </w:rPr>
        <w:t>vahend</w:t>
      </w:r>
      <w:r w:rsidRPr="2A7C4513">
        <w:rPr>
          <w:rFonts w:ascii="Times New Roman" w:hAnsi="Times New Roman" w:cs="Times New Roman"/>
          <w:sz w:val="24"/>
          <w:szCs w:val="24"/>
        </w:rPr>
        <w:t xml:space="preserve">, mille kaudu MTA </w:t>
      </w:r>
      <w:r w:rsidRPr="2A7C4513" w:rsidR="708D3C06">
        <w:rPr>
          <w:rFonts w:ascii="Times New Roman" w:hAnsi="Times New Roman" w:cs="Times New Roman"/>
          <w:sz w:val="24"/>
          <w:szCs w:val="24"/>
        </w:rPr>
        <w:t xml:space="preserve">edastab korraldusi </w:t>
      </w:r>
      <w:r w:rsidRPr="2A7C4513">
        <w:rPr>
          <w:rFonts w:ascii="Times New Roman" w:hAnsi="Times New Roman" w:cs="Times New Roman"/>
          <w:sz w:val="24"/>
          <w:szCs w:val="24"/>
        </w:rPr>
        <w:t>krediidiasutustele</w:t>
      </w:r>
      <w:r w:rsidRPr="2A7C4513" w:rsidR="0DB328E6">
        <w:rPr>
          <w:rFonts w:ascii="Times New Roman" w:hAnsi="Times New Roman" w:cs="Times New Roman"/>
          <w:sz w:val="24"/>
          <w:szCs w:val="24"/>
        </w:rPr>
        <w:t xml:space="preserve"> </w:t>
      </w:r>
      <w:r w:rsidRPr="2A7C4513" w:rsidR="6071832D">
        <w:rPr>
          <w:rFonts w:ascii="Times New Roman" w:hAnsi="Times New Roman" w:cs="Times New Roman"/>
          <w:sz w:val="24"/>
          <w:szCs w:val="24"/>
        </w:rPr>
        <w:t>–</w:t>
      </w:r>
      <w:r w:rsidRPr="2A7C4513" w:rsidR="4C64EC08">
        <w:rPr>
          <w:rFonts w:ascii="Times New Roman" w:hAnsi="Times New Roman" w:cs="Times New Roman"/>
          <w:sz w:val="24"/>
          <w:szCs w:val="24"/>
        </w:rPr>
        <w:t xml:space="preserve"> </w:t>
      </w:r>
      <w:r w:rsidRPr="2A7C4513" w:rsidR="61C1CA2A">
        <w:rPr>
          <w:rFonts w:ascii="Times New Roman" w:hAnsi="Times New Roman" w:cs="Times New Roman"/>
          <w:sz w:val="24"/>
          <w:szCs w:val="24"/>
        </w:rPr>
        <w:t>register on</w:t>
      </w:r>
      <w:r w:rsidRPr="2A7C4513" w:rsidR="6071832D">
        <w:rPr>
          <w:rFonts w:ascii="Times New Roman" w:hAnsi="Times New Roman" w:cs="Times New Roman"/>
          <w:sz w:val="24"/>
          <w:szCs w:val="24"/>
        </w:rPr>
        <w:t xml:space="preserve"> </w:t>
      </w:r>
      <w:r w:rsidRPr="2A7C4513" w:rsidR="617E2A11">
        <w:rPr>
          <w:rFonts w:ascii="Times New Roman" w:hAnsi="Times New Roman" w:cs="Times New Roman"/>
          <w:sz w:val="24"/>
          <w:szCs w:val="24"/>
        </w:rPr>
        <w:t xml:space="preserve">osaliselt automatiseeritud infosüsteem, </w:t>
      </w:r>
      <w:r w:rsidRPr="2A7C4513" w:rsidR="37B27B22">
        <w:rPr>
          <w:rFonts w:ascii="Times New Roman" w:hAnsi="Times New Roman" w:cs="Times New Roman"/>
          <w:sz w:val="24"/>
          <w:szCs w:val="24"/>
        </w:rPr>
        <w:t xml:space="preserve">mis </w:t>
      </w:r>
      <w:r w:rsidRPr="2A7C4513" w:rsidR="2FD0434F">
        <w:rPr>
          <w:rFonts w:ascii="Times New Roman" w:hAnsi="Times New Roman" w:cs="Times New Roman"/>
          <w:sz w:val="24"/>
          <w:szCs w:val="24"/>
        </w:rPr>
        <w:t>võimald</w:t>
      </w:r>
      <w:r w:rsidRPr="2A7C4513" w:rsidR="61C1CA2A">
        <w:rPr>
          <w:rFonts w:ascii="Times New Roman" w:hAnsi="Times New Roman" w:cs="Times New Roman"/>
          <w:sz w:val="24"/>
          <w:szCs w:val="24"/>
        </w:rPr>
        <w:t>a</w:t>
      </w:r>
      <w:r w:rsidRPr="2A7C4513" w:rsidR="37B27B22">
        <w:rPr>
          <w:rFonts w:ascii="Times New Roman" w:hAnsi="Times New Roman" w:cs="Times New Roman"/>
          <w:sz w:val="24"/>
          <w:szCs w:val="24"/>
        </w:rPr>
        <w:t>b</w:t>
      </w:r>
      <w:r w:rsidRPr="2A7C4513" w:rsidR="2FD0434F">
        <w:rPr>
          <w:rFonts w:ascii="Times New Roman" w:hAnsi="Times New Roman" w:cs="Times New Roman"/>
          <w:sz w:val="24"/>
          <w:szCs w:val="24"/>
        </w:rPr>
        <w:t xml:space="preserve"> märkimisväärsel</w:t>
      </w:r>
      <w:r w:rsidRPr="2A7C4513" w:rsidR="37B27B22">
        <w:rPr>
          <w:rFonts w:ascii="Times New Roman" w:hAnsi="Times New Roman" w:cs="Times New Roman"/>
          <w:sz w:val="24"/>
          <w:szCs w:val="24"/>
        </w:rPr>
        <w:t>t vähendada</w:t>
      </w:r>
      <w:r w:rsidRPr="2A7C4513" w:rsidR="2FD0434F">
        <w:rPr>
          <w:rFonts w:ascii="Times New Roman" w:hAnsi="Times New Roman" w:cs="Times New Roman"/>
          <w:sz w:val="24"/>
          <w:szCs w:val="24"/>
        </w:rPr>
        <w:t xml:space="preserve"> töö- ja halduskoormust</w:t>
      </w:r>
      <w:r w:rsidRPr="2A7C4513" w:rsidR="38C73B70">
        <w:rPr>
          <w:rFonts w:ascii="Times New Roman" w:hAnsi="Times New Roman" w:cs="Times New Roman"/>
          <w:sz w:val="24"/>
          <w:szCs w:val="24"/>
        </w:rPr>
        <w:t>, mis vastasel juhul kuluks kirjalike korralduste vormistamisele</w:t>
      </w:r>
      <w:r w:rsidRPr="2A7C4513" w:rsidR="4CA4B5A5">
        <w:rPr>
          <w:rFonts w:ascii="Times New Roman" w:hAnsi="Times New Roman" w:cs="Times New Roman"/>
          <w:sz w:val="24"/>
          <w:szCs w:val="24"/>
        </w:rPr>
        <w:t>, edastamisele ja täitmisele.</w:t>
      </w:r>
    </w:p>
    <w:p w:rsidRPr="00A54076" w:rsidR="00433CBF" w:rsidP="006D7E48" w:rsidRDefault="00433CBF" w14:paraId="5EE044ED" w14:textId="77777777">
      <w:pPr>
        <w:spacing w:after="0" w:line="240" w:lineRule="auto"/>
        <w:jc w:val="both"/>
        <w:rPr>
          <w:rFonts w:ascii="Times New Roman" w:hAnsi="Times New Roman" w:cs="Times New Roman"/>
          <w:sz w:val="24"/>
          <w:szCs w:val="24"/>
        </w:rPr>
      </w:pPr>
    </w:p>
    <w:p w:rsidR="004B5A88" w:rsidP="006D7E48" w:rsidRDefault="0E900F74" w14:paraId="5EB573AF" w14:textId="270874F6">
      <w:pPr>
        <w:spacing w:after="0" w:line="240" w:lineRule="auto"/>
        <w:jc w:val="both"/>
        <w:rPr>
          <w:rFonts w:ascii="Times New Roman" w:hAnsi="Times New Roman" w:cs="Times New Roman"/>
          <w:sz w:val="24"/>
          <w:szCs w:val="24"/>
        </w:rPr>
      </w:pPr>
      <w:r w:rsidRPr="2A7C4513">
        <w:rPr>
          <w:rFonts w:ascii="Times New Roman" w:hAnsi="Times New Roman" w:cs="Times New Roman"/>
          <w:sz w:val="24"/>
          <w:szCs w:val="24"/>
        </w:rPr>
        <w:lastRenderedPageBreak/>
        <w:t>MTA</w:t>
      </w:r>
      <w:r w:rsidRPr="2A7C4513" w:rsidR="0AF763A5">
        <w:rPr>
          <w:rFonts w:ascii="Times New Roman" w:hAnsi="Times New Roman" w:cs="Times New Roman"/>
          <w:sz w:val="24"/>
          <w:szCs w:val="24"/>
        </w:rPr>
        <w:t>-</w:t>
      </w:r>
      <w:r w:rsidRPr="2A7C4513">
        <w:rPr>
          <w:rFonts w:ascii="Times New Roman" w:hAnsi="Times New Roman" w:cs="Times New Roman"/>
          <w:sz w:val="24"/>
          <w:szCs w:val="24"/>
        </w:rPr>
        <w:t>le</w:t>
      </w:r>
      <w:r w:rsidRPr="2A7C4513" w:rsidR="2D12AC9E">
        <w:rPr>
          <w:rFonts w:ascii="Times New Roman" w:hAnsi="Times New Roman" w:cs="Times New Roman"/>
          <w:sz w:val="24"/>
          <w:szCs w:val="24"/>
        </w:rPr>
        <w:t xml:space="preserve"> anti</w:t>
      </w:r>
      <w:r w:rsidRPr="2A7C4513">
        <w:rPr>
          <w:rFonts w:ascii="Times New Roman" w:hAnsi="Times New Roman" w:cs="Times New Roman"/>
          <w:sz w:val="24"/>
          <w:szCs w:val="24"/>
        </w:rPr>
        <w:t xml:space="preserve"> t</w:t>
      </w:r>
      <w:r w:rsidRPr="2A7C4513" w:rsidR="0A04BEA9">
        <w:rPr>
          <w:rFonts w:ascii="Times New Roman" w:hAnsi="Times New Roman" w:cs="Times New Roman"/>
          <w:sz w:val="24"/>
          <w:szCs w:val="24"/>
        </w:rPr>
        <w:t>äitmisregistri infovahetuskanali</w:t>
      </w:r>
      <w:r w:rsidRPr="2A7C4513" w:rsidR="7D488B47">
        <w:rPr>
          <w:rFonts w:ascii="Times New Roman" w:hAnsi="Times New Roman" w:cs="Times New Roman"/>
          <w:sz w:val="24"/>
          <w:szCs w:val="24"/>
        </w:rPr>
        <w:t xml:space="preserve"> (toonase nimetusega „elektrooniline arestimi</w:t>
      </w:r>
      <w:r w:rsidRPr="2A7C4513" w:rsidR="43D997CA">
        <w:rPr>
          <w:rFonts w:ascii="Times New Roman" w:hAnsi="Times New Roman" w:cs="Times New Roman"/>
          <w:sz w:val="24"/>
          <w:szCs w:val="24"/>
        </w:rPr>
        <w:t>s</w:t>
      </w:r>
      <w:r w:rsidRPr="2A7C4513" w:rsidR="7D488B47">
        <w:rPr>
          <w:rFonts w:ascii="Times New Roman" w:hAnsi="Times New Roman" w:cs="Times New Roman"/>
          <w:sz w:val="24"/>
          <w:szCs w:val="24"/>
        </w:rPr>
        <w:t>süsteem“)</w:t>
      </w:r>
      <w:r w:rsidRPr="2A7C4513" w:rsidR="0A04BEA9">
        <w:rPr>
          <w:rFonts w:ascii="Times New Roman" w:hAnsi="Times New Roman" w:cs="Times New Roman"/>
          <w:sz w:val="24"/>
          <w:szCs w:val="24"/>
        </w:rPr>
        <w:t xml:space="preserve"> kasutamise võimalus</w:t>
      </w:r>
      <w:r w:rsidRPr="2A7C4513" w:rsidR="7D488B47">
        <w:rPr>
          <w:rFonts w:ascii="Times New Roman" w:hAnsi="Times New Roman" w:cs="Times New Roman"/>
          <w:sz w:val="24"/>
          <w:szCs w:val="24"/>
        </w:rPr>
        <w:t xml:space="preserve"> Eesti</w:t>
      </w:r>
      <w:r w:rsidRPr="2A7C4513" w:rsidR="2D12AC9E">
        <w:rPr>
          <w:rFonts w:ascii="Times New Roman" w:hAnsi="Times New Roman" w:cs="Times New Roman"/>
          <w:sz w:val="24"/>
          <w:szCs w:val="24"/>
        </w:rPr>
        <w:t xml:space="preserve"> Pangaliidu palvel</w:t>
      </w:r>
      <w:r w:rsidRPr="2A7C4513" w:rsidR="7D488B47">
        <w:rPr>
          <w:rFonts w:ascii="Times New Roman" w:hAnsi="Times New Roman" w:cs="Times New Roman"/>
          <w:sz w:val="24"/>
          <w:szCs w:val="24"/>
        </w:rPr>
        <w:t xml:space="preserve">, mis </w:t>
      </w:r>
      <w:r w:rsidRPr="2A7C4513" w:rsidR="3D293E77">
        <w:rPr>
          <w:rFonts w:ascii="Times New Roman" w:hAnsi="Times New Roman" w:cs="Times New Roman"/>
          <w:sz w:val="24"/>
          <w:szCs w:val="24"/>
        </w:rPr>
        <w:t xml:space="preserve">sisaldas </w:t>
      </w:r>
      <w:r w:rsidRPr="2A7C4513" w:rsidR="7D488B47">
        <w:rPr>
          <w:rFonts w:ascii="Times New Roman" w:hAnsi="Times New Roman" w:cs="Times New Roman"/>
          <w:sz w:val="24"/>
          <w:szCs w:val="24"/>
        </w:rPr>
        <w:t>muu</w:t>
      </w:r>
      <w:r w:rsidRPr="2A7C4513" w:rsidR="3D293E77">
        <w:rPr>
          <w:rFonts w:ascii="Times New Roman" w:hAnsi="Times New Roman" w:cs="Times New Roman"/>
          <w:sz w:val="24"/>
          <w:szCs w:val="24"/>
        </w:rPr>
        <w:t xml:space="preserve"> </w:t>
      </w:r>
      <w:r w:rsidRPr="2A7C4513" w:rsidR="7D488B47">
        <w:rPr>
          <w:rFonts w:ascii="Times New Roman" w:hAnsi="Times New Roman" w:cs="Times New Roman"/>
          <w:sz w:val="24"/>
          <w:szCs w:val="24"/>
        </w:rPr>
        <w:t>hulgas ka soovi saada selle kaudu MTA korraldusi</w:t>
      </w:r>
      <w:r w:rsidRPr="2A7C4513" w:rsidR="2F63A5AF">
        <w:rPr>
          <w:rFonts w:ascii="Times New Roman" w:hAnsi="Times New Roman" w:cs="Times New Roman"/>
          <w:sz w:val="24"/>
          <w:szCs w:val="24"/>
        </w:rPr>
        <w:t xml:space="preserve"> ja </w:t>
      </w:r>
      <w:r w:rsidRPr="2A7C4513" w:rsidR="365F25B3">
        <w:rPr>
          <w:rFonts w:ascii="Times New Roman" w:hAnsi="Times New Roman" w:cs="Times New Roman"/>
          <w:sz w:val="24"/>
          <w:szCs w:val="24"/>
        </w:rPr>
        <w:t xml:space="preserve">selle kaudu </w:t>
      </w:r>
      <w:r w:rsidRPr="2A7C4513" w:rsidR="2F63A5AF">
        <w:rPr>
          <w:rFonts w:ascii="Times New Roman" w:hAnsi="Times New Roman" w:cs="Times New Roman"/>
          <w:sz w:val="24"/>
          <w:szCs w:val="24"/>
        </w:rPr>
        <w:t>neid ka täita</w:t>
      </w:r>
      <w:r w:rsidRPr="2A7C4513" w:rsidR="7D488B47">
        <w:rPr>
          <w:rFonts w:ascii="Times New Roman" w:hAnsi="Times New Roman" w:cs="Times New Roman"/>
          <w:sz w:val="24"/>
          <w:szCs w:val="24"/>
        </w:rPr>
        <w:t>:</w:t>
      </w:r>
    </w:p>
    <w:p w:rsidRPr="00A54076" w:rsidR="00890845" w:rsidP="006D7E48" w:rsidRDefault="00890845" w14:paraId="314B47BA" w14:textId="77777777">
      <w:pPr>
        <w:spacing w:after="0" w:line="240" w:lineRule="auto"/>
        <w:jc w:val="both"/>
        <w:rPr>
          <w:rFonts w:ascii="Times New Roman" w:hAnsi="Times New Roman" w:cs="Times New Roman"/>
          <w:sz w:val="24"/>
          <w:szCs w:val="24"/>
        </w:rPr>
      </w:pPr>
    </w:p>
    <w:p w:rsidRPr="00A54076" w:rsidR="004B5A88" w:rsidP="74CD579E" w:rsidRDefault="1E0F06ED" w14:paraId="0AD7BD52" w14:textId="69C9A59B">
      <w:pPr>
        <w:spacing w:after="0" w:line="240" w:lineRule="auto"/>
        <w:jc w:val="both"/>
        <w:rPr>
          <w:rFonts w:ascii="Times New Roman" w:hAnsi="Times New Roman" w:cs="Times New Roman"/>
          <w:sz w:val="24"/>
          <w:szCs w:val="24"/>
        </w:rPr>
      </w:pPr>
      <w:r w:rsidRPr="00BB51A9">
        <w:rPr>
          <w:rFonts w:ascii="Times New Roman" w:hAnsi="Times New Roman" w:cs="Times New Roman"/>
          <w:sz w:val="24"/>
          <w:szCs w:val="24"/>
        </w:rPr>
        <w:t>„</w:t>
      </w:r>
      <w:r w:rsidRPr="00BB51A9" w:rsidR="25A3E9EF">
        <w:rPr>
          <w:rFonts w:ascii="Times New Roman" w:hAnsi="Times New Roman" w:cs="Times New Roman"/>
          <w:sz w:val="24"/>
          <w:szCs w:val="24"/>
        </w:rPr>
        <w:t>Eesti Pangaliit ja liidu liikmespangad on ette valmistanud laiaulatuslikku liidestamist Riigi Infosüsteemide Ameti (RIA) elektroonilise arestimissüsteemi infosüsteemiga (</w:t>
      </w:r>
      <w:proofErr w:type="spellStart"/>
      <w:r w:rsidRPr="00BB51A9" w:rsidR="25A3E9EF">
        <w:rPr>
          <w:rFonts w:ascii="Times New Roman" w:hAnsi="Times New Roman" w:cs="Times New Roman"/>
          <w:sz w:val="24"/>
          <w:szCs w:val="24"/>
        </w:rPr>
        <w:t>e-aresti</w:t>
      </w:r>
      <w:proofErr w:type="spellEnd"/>
      <w:r w:rsidRPr="00BB51A9" w:rsidR="25A3E9EF">
        <w:rPr>
          <w:rFonts w:ascii="Times New Roman" w:hAnsi="Times New Roman" w:cs="Times New Roman"/>
          <w:sz w:val="24"/>
          <w:szCs w:val="24"/>
        </w:rPr>
        <w:t xml:space="preserve"> II etapp), mille kaudu edastavad õigustatud isikud (kohtutäiturid, pankrotihaldurid ning Maksu- ja Tolliamet (EMTA)) pankadele korraldusi kliendikontosid puudutavate arestide osas, samuti infopäringuid klientide kontojäägi, konto väljavõtete, kliendiga sõlmitud lepingute ja muude andmete kohta.“</w:t>
      </w:r>
      <w:r w:rsidRPr="00BB51A9" w:rsidR="0002719C">
        <w:rPr>
          <w:rStyle w:val="Allmrkuseviide"/>
          <w:rFonts w:ascii="Times New Roman" w:hAnsi="Times New Roman" w:cs="Times New Roman"/>
          <w:sz w:val="24"/>
          <w:szCs w:val="24"/>
        </w:rPr>
        <w:footnoteReference w:id="12"/>
      </w:r>
    </w:p>
    <w:p w:rsidRPr="00A54076" w:rsidR="004B5A88" w:rsidP="006D7E48" w:rsidRDefault="004B5A88" w14:paraId="64261C0C" w14:textId="77777777">
      <w:pPr>
        <w:spacing w:after="0" w:line="240" w:lineRule="auto"/>
        <w:jc w:val="both"/>
        <w:rPr>
          <w:rFonts w:ascii="Times New Roman" w:hAnsi="Times New Roman" w:cs="Times New Roman"/>
          <w:sz w:val="24"/>
          <w:szCs w:val="24"/>
        </w:rPr>
      </w:pPr>
    </w:p>
    <w:p w:rsidRPr="00A54076" w:rsidR="00B26705" w:rsidP="006D7E48" w:rsidRDefault="636A99E2" w14:paraId="26BBE3B5" w14:textId="442D19A4">
      <w:pPr>
        <w:spacing w:after="0" w:line="240" w:lineRule="auto"/>
        <w:jc w:val="both"/>
        <w:rPr>
          <w:rFonts w:ascii="Times New Roman" w:hAnsi="Times New Roman" w:cs="Times New Roman"/>
          <w:sz w:val="24"/>
          <w:szCs w:val="24"/>
        </w:rPr>
      </w:pPr>
      <w:r w:rsidRPr="2A7C4513">
        <w:rPr>
          <w:rFonts w:ascii="Times New Roman" w:hAnsi="Times New Roman" w:cs="Times New Roman"/>
          <w:sz w:val="24"/>
          <w:szCs w:val="24"/>
        </w:rPr>
        <w:t xml:space="preserve">Eesti </w:t>
      </w:r>
      <w:r w:rsidRPr="2A7C4513" w:rsidR="39137129">
        <w:rPr>
          <w:rFonts w:ascii="Times New Roman" w:hAnsi="Times New Roman" w:cs="Times New Roman"/>
          <w:sz w:val="24"/>
          <w:szCs w:val="24"/>
        </w:rPr>
        <w:t xml:space="preserve">Pangaliit tõi oma kirjas infovahetuskanali </w:t>
      </w:r>
      <w:r w:rsidRPr="2A7C4513" w:rsidR="521B33A6">
        <w:rPr>
          <w:rFonts w:ascii="Times New Roman" w:hAnsi="Times New Roman" w:cs="Times New Roman"/>
          <w:sz w:val="24"/>
          <w:szCs w:val="24"/>
        </w:rPr>
        <w:t>kasutusele võtmise põhjendusena mh järgmist:</w:t>
      </w:r>
    </w:p>
    <w:p w:rsidRPr="00A54076" w:rsidR="00B26705" w:rsidP="74CD579E" w:rsidRDefault="19F9B4AB" w14:paraId="732B41BE" w14:textId="455C3702">
      <w:pPr>
        <w:spacing w:after="0" w:line="240" w:lineRule="auto"/>
        <w:jc w:val="both"/>
        <w:rPr>
          <w:rFonts w:ascii="Times New Roman" w:hAnsi="Times New Roman" w:cs="Times New Roman"/>
          <w:sz w:val="24"/>
          <w:szCs w:val="24"/>
        </w:rPr>
      </w:pPr>
      <w:r w:rsidRPr="006F7716">
        <w:rPr>
          <w:rFonts w:ascii="Times New Roman" w:hAnsi="Times New Roman" w:cs="Times New Roman"/>
          <w:sz w:val="24"/>
          <w:szCs w:val="24"/>
        </w:rPr>
        <w:t xml:space="preserve">„Tegemist on murrangulise lahendusega, kus oluliselt optimeeritakse nii krediidiasutuste kui ka riigi ressurssi andmete töötlemisel. Lisaks muutub andmevahetus turvalisemaks ning minimeeritud on ka võimalikud eksimused, mis tulenevad andmetöötlusel </w:t>
      </w:r>
      <w:proofErr w:type="spellStart"/>
      <w:r w:rsidRPr="006F7716">
        <w:rPr>
          <w:rFonts w:ascii="Times New Roman" w:hAnsi="Times New Roman" w:cs="Times New Roman"/>
          <w:sz w:val="24"/>
          <w:szCs w:val="24"/>
        </w:rPr>
        <w:t>inimtööjõust</w:t>
      </w:r>
      <w:proofErr w:type="spellEnd"/>
      <w:r w:rsidRPr="006F7716">
        <w:rPr>
          <w:rFonts w:ascii="Times New Roman" w:hAnsi="Times New Roman" w:cs="Times New Roman"/>
          <w:sz w:val="24"/>
          <w:szCs w:val="24"/>
        </w:rPr>
        <w:t>.</w:t>
      </w:r>
      <w:r w:rsidRPr="006F7716" w:rsidR="116A5BCA">
        <w:rPr>
          <w:rFonts w:ascii="Times New Roman" w:hAnsi="Times New Roman" w:cs="Times New Roman"/>
          <w:sz w:val="24"/>
          <w:szCs w:val="24"/>
        </w:rPr>
        <w:t>“</w:t>
      </w:r>
      <w:r w:rsidRPr="006F7716" w:rsidR="00B26705">
        <w:rPr>
          <w:rStyle w:val="Allmrkuseviide"/>
          <w:rFonts w:ascii="Times New Roman" w:hAnsi="Times New Roman" w:cs="Times New Roman"/>
          <w:sz w:val="24"/>
          <w:szCs w:val="24"/>
        </w:rPr>
        <w:footnoteReference w:id="13"/>
      </w:r>
    </w:p>
    <w:p w:rsidRPr="00A54076" w:rsidR="00B26705" w:rsidP="006D7E48" w:rsidRDefault="00B26705" w14:paraId="69522D8F" w14:textId="77777777">
      <w:pPr>
        <w:spacing w:after="0" w:line="240" w:lineRule="auto"/>
        <w:jc w:val="both"/>
        <w:rPr>
          <w:rFonts w:ascii="Times New Roman" w:hAnsi="Times New Roman" w:cs="Times New Roman"/>
          <w:sz w:val="24"/>
          <w:szCs w:val="24"/>
        </w:rPr>
      </w:pPr>
    </w:p>
    <w:p w:rsidRPr="00A54076" w:rsidR="00230736" w:rsidP="006D7E48" w:rsidRDefault="4E69148A" w14:paraId="38C7F307" w14:textId="07ECA5CD">
      <w:pPr>
        <w:spacing w:after="0" w:line="240" w:lineRule="auto"/>
        <w:jc w:val="both"/>
        <w:rPr>
          <w:rFonts w:ascii="Times New Roman" w:hAnsi="Times New Roman" w:cs="Times New Roman"/>
          <w:sz w:val="24"/>
          <w:szCs w:val="24"/>
        </w:rPr>
      </w:pPr>
      <w:r w:rsidRPr="2A7C4513">
        <w:rPr>
          <w:rFonts w:ascii="Times New Roman" w:hAnsi="Times New Roman" w:cs="Times New Roman"/>
          <w:sz w:val="24"/>
          <w:szCs w:val="24"/>
        </w:rPr>
        <w:t>Rahanduskomisjon toetas Pangaliidu ettepanekut konsensuslikult.</w:t>
      </w:r>
      <w:r w:rsidRPr="2A7C4513" w:rsidR="55C7E4B5">
        <w:rPr>
          <w:rFonts w:ascii="Times New Roman" w:hAnsi="Times New Roman" w:cs="Times New Roman"/>
          <w:sz w:val="24"/>
          <w:szCs w:val="24"/>
        </w:rPr>
        <w:t xml:space="preserve"> Toome siinkohal </w:t>
      </w:r>
      <w:r w:rsidRPr="2A7C4513" w:rsidR="46407DCD">
        <w:rPr>
          <w:rFonts w:ascii="Times New Roman" w:hAnsi="Times New Roman" w:cs="Times New Roman"/>
          <w:sz w:val="24"/>
          <w:szCs w:val="24"/>
        </w:rPr>
        <w:t xml:space="preserve">välja olulisemad </w:t>
      </w:r>
      <w:r w:rsidRPr="2A7C4513" w:rsidR="5970CF32">
        <w:rPr>
          <w:rFonts w:ascii="Times New Roman" w:hAnsi="Times New Roman" w:cs="Times New Roman"/>
          <w:sz w:val="24"/>
          <w:szCs w:val="24"/>
        </w:rPr>
        <w:t xml:space="preserve">selgitused </w:t>
      </w:r>
      <w:r w:rsidRPr="2A7C4513" w:rsidR="7D1EBA64">
        <w:rPr>
          <w:rFonts w:ascii="Times New Roman" w:hAnsi="Times New Roman" w:cs="Times New Roman"/>
          <w:sz w:val="24"/>
          <w:szCs w:val="24"/>
        </w:rPr>
        <w:t>seaduseelnõu II lugemise seletuskirjas</w:t>
      </w:r>
      <w:r w:rsidRPr="2A7C4513" w:rsidR="5970CF32">
        <w:rPr>
          <w:rFonts w:ascii="Times New Roman" w:hAnsi="Times New Roman" w:cs="Times New Roman"/>
          <w:sz w:val="24"/>
          <w:szCs w:val="24"/>
        </w:rPr>
        <w:t>t</w:t>
      </w:r>
      <w:r w:rsidRPr="2A7C4513" w:rsidR="2D41F06A">
        <w:rPr>
          <w:rFonts w:ascii="Times New Roman" w:hAnsi="Times New Roman" w:cs="Times New Roman"/>
          <w:sz w:val="24"/>
          <w:szCs w:val="24"/>
        </w:rPr>
        <w:t>:</w:t>
      </w:r>
    </w:p>
    <w:p w:rsidR="2A7C4513" w:rsidP="2A7C4513" w:rsidRDefault="2A7C4513" w14:paraId="6889D9FC" w14:textId="129BC6C5">
      <w:pPr>
        <w:spacing w:after="0" w:line="240" w:lineRule="auto"/>
        <w:jc w:val="both"/>
        <w:rPr>
          <w:rFonts w:ascii="Times New Roman" w:hAnsi="Times New Roman" w:cs="Times New Roman"/>
          <w:sz w:val="24"/>
          <w:szCs w:val="24"/>
        </w:rPr>
      </w:pPr>
    </w:p>
    <w:p w:rsidR="00F62FA0" w:rsidP="74CD579E" w:rsidRDefault="5D167CB7" w14:paraId="042141B3" w14:textId="7002FA43">
      <w:pPr>
        <w:spacing w:after="0" w:line="240" w:lineRule="auto"/>
        <w:jc w:val="both"/>
        <w:rPr>
          <w:rFonts w:ascii="Times New Roman" w:hAnsi="Times New Roman" w:cs="Times New Roman"/>
          <w:sz w:val="24"/>
          <w:szCs w:val="24"/>
        </w:rPr>
      </w:pPr>
      <w:r w:rsidRPr="006F7716">
        <w:rPr>
          <w:rFonts w:ascii="Times New Roman" w:hAnsi="Times New Roman" w:cs="Times New Roman"/>
          <w:sz w:val="24"/>
          <w:szCs w:val="24"/>
        </w:rPr>
        <w:t>„</w:t>
      </w:r>
      <w:r w:rsidRPr="006F7716" w:rsidR="5CCD2626">
        <w:rPr>
          <w:rFonts w:ascii="Times New Roman" w:hAnsi="Times New Roman" w:cs="Times New Roman"/>
          <w:sz w:val="24"/>
          <w:szCs w:val="24"/>
        </w:rPr>
        <w:t xml:space="preserve">Elektroonilise arestimissüsteemi kaudu edastatav korraldus ei pea võrreldes </w:t>
      </w:r>
      <w:r w:rsidRPr="006F7716">
        <w:rPr>
          <w:rFonts w:ascii="Times New Roman" w:hAnsi="Times New Roman" w:cs="Times New Roman"/>
          <w:sz w:val="24"/>
          <w:szCs w:val="24"/>
        </w:rPr>
        <w:t>[MKS]</w:t>
      </w:r>
      <w:r w:rsidRPr="006F7716" w:rsidR="7C952660">
        <w:rPr>
          <w:rFonts w:ascii="Times New Roman" w:hAnsi="Times New Roman" w:cs="Times New Roman"/>
          <w:sz w:val="24"/>
          <w:szCs w:val="24"/>
        </w:rPr>
        <w:t xml:space="preserve"> </w:t>
      </w:r>
      <w:r w:rsidRPr="006F7716" w:rsidR="5CCD2626">
        <w:rPr>
          <w:rFonts w:ascii="Times New Roman" w:hAnsi="Times New Roman" w:cs="Times New Roman"/>
          <w:sz w:val="24"/>
          <w:szCs w:val="24"/>
        </w:rPr>
        <w:t>§ 46 lõikes 3 sätestatuga sisaldama maksuhalduri aadressi, haldusakti koostanud ametniku ees- ja perekonnanime ning ametikohta ja haldusakti täitmise tähtaega. Samuti ei tule maksuhalduril korraldusse lisada viidet korralduse vaidlustamise võimaluste, tähtaja, korra, koha ning korralduse täitmata jätmisega kaasnevate sanktsioonide kohta. Eeltoodu ei tähenda, et korralduse saanud krediidiasutusel ei oleks võimalik soovi korral küsida maksuhaldurilt korralduse väljastamise aluseks olevate faktiliste asjaolude või vaidlustamise võimaluste kohta. Juhul kui krediidiasutus soovib eelnimetatud asjaolude kohta teavet, on maksuhaldur haldusmenetluse seaduse § 55 lõike 2 kohaselt kohustatud krediidiasutusele väljastama kirjaliku korralduse, mille vormistamisel peab järgima juba MKS § 46 lõikes 3 sätestatud nõudeid.</w:t>
      </w:r>
      <w:r w:rsidRPr="006F7716">
        <w:rPr>
          <w:rFonts w:ascii="Times New Roman" w:hAnsi="Times New Roman" w:cs="Times New Roman"/>
          <w:sz w:val="24"/>
          <w:szCs w:val="24"/>
        </w:rPr>
        <w:t>“</w:t>
      </w:r>
      <w:r w:rsidRPr="006F7716" w:rsidR="004873F4">
        <w:rPr>
          <w:rStyle w:val="Allmrkuseviide"/>
          <w:rFonts w:ascii="Times New Roman" w:hAnsi="Times New Roman" w:cs="Times New Roman"/>
          <w:sz w:val="24"/>
          <w:szCs w:val="24"/>
        </w:rPr>
        <w:footnoteReference w:id="14"/>
      </w:r>
    </w:p>
    <w:p w:rsidR="004873F4" w:rsidP="2A7C4513" w:rsidRDefault="004873F4" w14:paraId="0FF8C76F" w14:textId="77777777">
      <w:pPr>
        <w:spacing w:after="0" w:line="240" w:lineRule="auto"/>
        <w:ind w:left="708"/>
        <w:jc w:val="both"/>
        <w:rPr>
          <w:rFonts w:ascii="Times New Roman" w:hAnsi="Times New Roman" w:cs="Times New Roman"/>
          <w:sz w:val="24"/>
          <w:szCs w:val="24"/>
        </w:rPr>
      </w:pPr>
    </w:p>
    <w:p w:rsidRPr="00A54076" w:rsidR="00083EEF" w:rsidP="2A7C4513" w:rsidRDefault="3E90181D" w14:paraId="2A2035CF" w14:textId="3EE34203">
      <w:pPr>
        <w:spacing w:after="0" w:line="240" w:lineRule="auto"/>
        <w:jc w:val="center"/>
        <w:rPr>
          <w:rFonts w:ascii="Times New Roman" w:hAnsi="Times New Roman" w:cs="Times New Roman"/>
          <w:sz w:val="24"/>
          <w:szCs w:val="24"/>
        </w:rPr>
      </w:pPr>
      <w:r w:rsidRPr="2A7C4513">
        <w:rPr>
          <w:rFonts w:ascii="Times New Roman" w:hAnsi="Times New Roman" w:cs="Times New Roman"/>
          <w:sz w:val="24"/>
          <w:szCs w:val="24"/>
        </w:rPr>
        <w:t>[…]</w:t>
      </w:r>
    </w:p>
    <w:p w:rsidRPr="00A54076" w:rsidR="00852BA7" w:rsidP="74CD579E" w:rsidRDefault="7FFBA2A4" w14:paraId="263AF53D" w14:textId="4BF79469">
      <w:pPr>
        <w:spacing w:after="0" w:line="240" w:lineRule="auto"/>
        <w:jc w:val="both"/>
        <w:rPr>
          <w:rFonts w:ascii="Times New Roman" w:hAnsi="Times New Roman" w:cs="Times New Roman"/>
          <w:sz w:val="24"/>
          <w:szCs w:val="24"/>
        </w:rPr>
      </w:pPr>
      <w:r w:rsidRPr="006F7716">
        <w:rPr>
          <w:rFonts w:ascii="Times New Roman" w:hAnsi="Times New Roman" w:cs="Times New Roman"/>
          <w:sz w:val="24"/>
          <w:szCs w:val="24"/>
        </w:rPr>
        <w:t>„</w:t>
      </w:r>
      <w:r w:rsidRPr="006F7716" w:rsidR="308A334B">
        <w:rPr>
          <w:rFonts w:ascii="Times New Roman" w:hAnsi="Times New Roman" w:cs="Times New Roman"/>
          <w:sz w:val="24"/>
          <w:szCs w:val="24"/>
        </w:rPr>
        <w:t>Arestimissüsteemile on juurdepääs üksnes maksuhalduri ametnikel või maksuhalduri töötajatel, kellele on vastav õigus ametijuhenditega ette nähtud. Kolmandatel isikutel juurdepääsu arestimissüsteemile ei ole. Seetõttu puudub vajadus krediidiasutustele edastatava andmefaili allkirjastamiseks.</w:t>
      </w:r>
      <w:r w:rsidRPr="006F7716">
        <w:rPr>
          <w:rFonts w:ascii="Times New Roman" w:hAnsi="Times New Roman" w:cs="Times New Roman"/>
          <w:sz w:val="24"/>
          <w:szCs w:val="24"/>
        </w:rPr>
        <w:t>“</w:t>
      </w:r>
      <w:r w:rsidRPr="006F7716" w:rsidR="00083EEF">
        <w:rPr>
          <w:rStyle w:val="Allmrkuseviide"/>
          <w:rFonts w:ascii="Times New Roman" w:hAnsi="Times New Roman" w:cs="Times New Roman"/>
          <w:sz w:val="24"/>
          <w:szCs w:val="24"/>
        </w:rPr>
        <w:footnoteReference w:id="15"/>
      </w:r>
    </w:p>
    <w:p w:rsidRPr="00A54076" w:rsidR="00083EEF" w:rsidP="74CD579E" w:rsidRDefault="797D0DA1" w14:paraId="7A2A55E7" w14:textId="27B927C4">
      <w:pPr>
        <w:spacing w:after="0" w:line="240" w:lineRule="auto"/>
        <w:jc w:val="center"/>
        <w:rPr>
          <w:rFonts w:ascii="Times New Roman" w:hAnsi="Times New Roman" w:cs="Times New Roman"/>
          <w:sz w:val="24"/>
          <w:szCs w:val="24"/>
        </w:rPr>
      </w:pPr>
      <w:r w:rsidRPr="74CD579E">
        <w:rPr>
          <w:rFonts w:ascii="Times New Roman" w:hAnsi="Times New Roman" w:cs="Times New Roman"/>
          <w:sz w:val="24"/>
          <w:szCs w:val="24"/>
        </w:rPr>
        <w:t>[…]</w:t>
      </w:r>
    </w:p>
    <w:p w:rsidR="00902A21" w:rsidP="74CD579E" w:rsidRDefault="0D9850C9" w14:paraId="4CF6C854" w14:textId="0A9587A2">
      <w:pPr>
        <w:spacing w:after="0" w:line="240" w:lineRule="auto"/>
        <w:jc w:val="both"/>
        <w:rPr>
          <w:rFonts w:ascii="Times New Roman" w:hAnsi="Times New Roman" w:cs="Times New Roman"/>
          <w:sz w:val="24"/>
          <w:szCs w:val="24"/>
        </w:rPr>
      </w:pPr>
      <w:r w:rsidRPr="00902A21">
        <w:rPr>
          <w:rFonts w:ascii="Times New Roman" w:hAnsi="Times New Roman" w:cs="Times New Roman"/>
          <w:sz w:val="24"/>
          <w:szCs w:val="24"/>
        </w:rPr>
        <w:t>„</w:t>
      </w:r>
      <w:r w:rsidRPr="00902A21" w:rsidR="29B3CF8D">
        <w:rPr>
          <w:rFonts w:ascii="Times New Roman" w:hAnsi="Times New Roman" w:cs="Times New Roman"/>
          <w:sz w:val="24"/>
          <w:szCs w:val="24"/>
        </w:rPr>
        <w:t>Tulenevalt asjaolust, et käesolevate muudatuste jõustumisel oleks Maksu- ja Tolliametil krediidiasutustele, kes on liidestunud elektroonilise arestimissüsteemiga, võimalik järelepärimisi esitada ka arestimissüsteemi kaudu, lisatakse</w:t>
      </w:r>
      <w:r w:rsidRPr="00902A21" w:rsidR="26323C1B">
        <w:rPr>
          <w:rFonts w:ascii="Times New Roman" w:hAnsi="Times New Roman" w:cs="Times New Roman"/>
          <w:sz w:val="24"/>
          <w:szCs w:val="24"/>
        </w:rPr>
        <w:t xml:space="preserve"> [krediidiasutuste seaduse]</w:t>
      </w:r>
      <w:r w:rsidRPr="00902A21" w:rsidR="29B3CF8D">
        <w:rPr>
          <w:rFonts w:ascii="Times New Roman" w:hAnsi="Times New Roman" w:cs="Times New Roman"/>
          <w:sz w:val="24"/>
          <w:szCs w:val="24"/>
        </w:rPr>
        <w:t xml:space="preserve"> paragrahv 88 lõike 5 sissejuhatavasse lausesse viide täitemenetluse seadustiku §-s 63</w:t>
      </w:r>
      <w:r w:rsidRPr="00902A21" w:rsidR="29B3CF8D">
        <w:rPr>
          <w:rFonts w:ascii="Times New Roman" w:hAnsi="Times New Roman" w:cs="Times New Roman"/>
          <w:sz w:val="24"/>
          <w:szCs w:val="24"/>
          <w:vertAlign w:val="superscript"/>
        </w:rPr>
        <w:t>1</w:t>
      </w:r>
      <w:r w:rsidRPr="00902A21" w:rsidR="29B3CF8D">
        <w:rPr>
          <w:rFonts w:ascii="Times New Roman" w:hAnsi="Times New Roman" w:cs="Times New Roman"/>
          <w:sz w:val="24"/>
          <w:szCs w:val="24"/>
        </w:rPr>
        <w:t xml:space="preserve"> sätestatud elektroonilisele arestimissüsteemile.</w:t>
      </w:r>
      <w:r w:rsidRPr="00902A21">
        <w:rPr>
          <w:rFonts w:ascii="Times New Roman" w:hAnsi="Times New Roman" w:cs="Times New Roman"/>
          <w:sz w:val="24"/>
          <w:szCs w:val="24"/>
        </w:rPr>
        <w:t>“</w:t>
      </w:r>
      <w:r w:rsidRPr="00902A21" w:rsidR="00D734ED">
        <w:rPr>
          <w:rStyle w:val="Allmrkuseviide"/>
          <w:rFonts w:ascii="Times New Roman" w:hAnsi="Times New Roman" w:cs="Times New Roman"/>
          <w:sz w:val="24"/>
          <w:szCs w:val="24"/>
        </w:rPr>
        <w:footnoteReference w:id="16"/>
      </w:r>
    </w:p>
    <w:p w:rsidRPr="00A54076" w:rsidR="003057FF" w:rsidP="1CE34E8F" w:rsidRDefault="49CBBB59" w14:paraId="5631857D" w14:textId="570FF18C">
      <w:pPr>
        <w:spacing w:after="0" w:line="240" w:lineRule="auto"/>
        <w:jc w:val="center"/>
        <w:rPr>
          <w:rFonts w:ascii="Times New Roman" w:hAnsi="Times New Roman" w:cs="Times New Roman"/>
          <w:sz w:val="24"/>
          <w:szCs w:val="24"/>
        </w:rPr>
      </w:pPr>
      <w:r w:rsidRPr="1CE34E8F">
        <w:rPr>
          <w:rFonts w:ascii="Times New Roman" w:hAnsi="Times New Roman" w:cs="Times New Roman"/>
          <w:sz w:val="24"/>
          <w:szCs w:val="24"/>
        </w:rPr>
        <w:t>[…]</w:t>
      </w:r>
    </w:p>
    <w:p w:rsidRPr="00A54076" w:rsidR="002D123B" w:rsidP="74CD579E" w:rsidRDefault="6160A0DE" w14:paraId="67610897" w14:textId="14C7AA78">
      <w:pPr>
        <w:spacing w:after="0" w:line="240" w:lineRule="auto"/>
        <w:jc w:val="both"/>
        <w:rPr>
          <w:rFonts w:ascii="Times New Roman" w:hAnsi="Times New Roman" w:cs="Times New Roman"/>
          <w:sz w:val="24"/>
          <w:szCs w:val="24"/>
        </w:rPr>
      </w:pPr>
      <w:r w:rsidRPr="00902A21">
        <w:rPr>
          <w:rFonts w:ascii="Times New Roman" w:hAnsi="Times New Roman" w:cs="Times New Roman"/>
          <w:sz w:val="24"/>
          <w:szCs w:val="24"/>
        </w:rPr>
        <w:lastRenderedPageBreak/>
        <w:t>„</w:t>
      </w:r>
      <w:r w:rsidRPr="00902A21" w:rsidR="4485DF28">
        <w:rPr>
          <w:rFonts w:ascii="Times New Roman" w:hAnsi="Times New Roman" w:cs="Times New Roman"/>
          <w:sz w:val="24"/>
          <w:szCs w:val="24"/>
        </w:rPr>
        <w:t>Arestimissüsteemi kasutajad, kes edastavad selle kaudu järelepärimisi krediidiasutustele, vastutavad sisestatud järelepärimiste põhjendatuse, õigsuse ja nõuetekohasuse eest. Pangasaladuse väljastamine elektroonilise arestimissüsteemi kaudu on lubatud, lähtudes automaatselt tuvastatud lähteandmetest (st masin&lt;-&gt;masin).</w:t>
      </w:r>
      <w:r w:rsidRPr="00902A21">
        <w:rPr>
          <w:rFonts w:ascii="Times New Roman" w:hAnsi="Times New Roman" w:cs="Times New Roman"/>
          <w:sz w:val="24"/>
          <w:szCs w:val="24"/>
        </w:rPr>
        <w:t>“</w:t>
      </w:r>
      <w:r w:rsidRPr="00902A21" w:rsidR="003057FF">
        <w:rPr>
          <w:rStyle w:val="Allmrkuseviide"/>
          <w:rFonts w:ascii="Times New Roman" w:hAnsi="Times New Roman" w:cs="Times New Roman"/>
          <w:sz w:val="24"/>
          <w:szCs w:val="24"/>
        </w:rPr>
        <w:footnoteReference w:id="17"/>
      </w:r>
    </w:p>
    <w:p w:rsidRPr="00A54076" w:rsidR="003057FF" w:rsidP="1CE34E8F" w:rsidRDefault="49CBBB59" w14:paraId="3F439D2F" w14:textId="667793A0">
      <w:pPr>
        <w:spacing w:after="0" w:line="240" w:lineRule="auto"/>
        <w:jc w:val="center"/>
        <w:rPr>
          <w:rFonts w:ascii="Times New Roman" w:hAnsi="Times New Roman" w:cs="Times New Roman"/>
          <w:sz w:val="24"/>
          <w:szCs w:val="24"/>
        </w:rPr>
      </w:pPr>
      <w:r w:rsidRPr="1CE34E8F">
        <w:rPr>
          <w:rFonts w:ascii="Times New Roman" w:hAnsi="Times New Roman" w:cs="Times New Roman"/>
          <w:sz w:val="24"/>
          <w:szCs w:val="24"/>
        </w:rPr>
        <w:t>[…]</w:t>
      </w:r>
    </w:p>
    <w:p w:rsidRPr="00A54076" w:rsidR="006E5021" w:rsidP="74CD579E" w:rsidRDefault="6160A0DE" w14:paraId="6CF01C61" w14:textId="39F8A30E">
      <w:pPr>
        <w:spacing w:after="0" w:line="240" w:lineRule="auto"/>
        <w:jc w:val="both"/>
        <w:rPr>
          <w:rFonts w:ascii="Times New Roman" w:hAnsi="Times New Roman" w:cs="Times New Roman"/>
          <w:sz w:val="24"/>
          <w:szCs w:val="24"/>
        </w:rPr>
      </w:pPr>
      <w:r w:rsidRPr="00902A21">
        <w:rPr>
          <w:rFonts w:ascii="Times New Roman" w:hAnsi="Times New Roman" w:cs="Times New Roman"/>
          <w:sz w:val="24"/>
          <w:szCs w:val="24"/>
        </w:rPr>
        <w:t>„</w:t>
      </w:r>
      <w:r w:rsidRPr="00902A21" w:rsidR="28DDCB21">
        <w:rPr>
          <w:rFonts w:ascii="Times New Roman" w:hAnsi="Times New Roman" w:cs="Times New Roman"/>
          <w:sz w:val="24"/>
          <w:szCs w:val="24"/>
        </w:rPr>
        <w:t>Täitemenetluse seadustiku muutmine. Maksu- ja Tolliamet liitub muudatuste kohaselt kohtutäiturite ja krediidiasutuste poolt juba kasutatava elektroonilise suhtluskanaliga, mis võimaldab krediidiasutustele edastada elektroonselt taotlusi võlgniku konto arestimiseks, teha päringuid võlgniku konto olemasolu ja saldo kohta. Hetkel edastab maksuhaldur taotlused ja päringud krediidiasutustele e-kirja või posti teel.</w:t>
      </w:r>
      <w:r w:rsidRPr="00902A21">
        <w:rPr>
          <w:rFonts w:ascii="Times New Roman" w:hAnsi="Times New Roman" w:cs="Times New Roman"/>
          <w:sz w:val="24"/>
          <w:szCs w:val="24"/>
        </w:rPr>
        <w:t>“</w:t>
      </w:r>
      <w:r w:rsidRPr="00902A21" w:rsidR="003057FF">
        <w:rPr>
          <w:rStyle w:val="Allmrkuseviide"/>
          <w:rFonts w:ascii="Times New Roman" w:hAnsi="Times New Roman" w:cs="Times New Roman"/>
          <w:sz w:val="24"/>
          <w:szCs w:val="24"/>
        </w:rPr>
        <w:footnoteReference w:id="18"/>
      </w:r>
    </w:p>
    <w:p w:rsidRPr="00A54076" w:rsidR="003057FF" w:rsidP="1CE34E8F" w:rsidRDefault="49CBBB59" w14:paraId="44CD5854" w14:textId="09DF274E">
      <w:pPr>
        <w:spacing w:after="0" w:line="240" w:lineRule="auto"/>
        <w:jc w:val="center"/>
        <w:rPr>
          <w:rFonts w:ascii="Times New Roman" w:hAnsi="Times New Roman" w:cs="Times New Roman"/>
          <w:sz w:val="24"/>
          <w:szCs w:val="24"/>
        </w:rPr>
      </w:pPr>
      <w:r w:rsidRPr="1CE34E8F">
        <w:rPr>
          <w:rFonts w:ascii="Times New Roman" w:hAnsi="Times New Roman" w:cs="Times New Roman"/>
          <w:sz w:val="24"/>
          <w:szCs w:val="24"/>
        </w:rPr>
        <w:t>[…]</w:t>
      </w:r>
    </w:p>
    <w:p w:rsidRPr="00A54076" w:rsidR="002C64BA" w:rsidP="74CD579E" w:rsidRDefault="6160A0DE" w14:paraId="28204DC8" w14:textId="2F7336D1">
      <w:pPr>
        <w:spacing w:after="0" w:line="240" w:lineRule="auto"/>
        <w:jc w:val="both"/>
        <w:rPr>
          <w:rFonts w:ascii="Times New Roman" w:hAnsi="Times New Roman" w:cs="Times New Roman"/>
          <w:sz w:val="24"/>
          <w:szCs w:val="24"/>
        </w:rPr>
      </w:pPr>
      <w:r w:rsidRPr="00902A21">
        <w:rPr>
          <w:rFonts w:ascii="Times New Roman" w:hAnsi="Times New Roman" w:cs="Times New Roman"/>
          <w:sz w:val="24"/>
          <w:szCs w:val="24"/>
        </w:rPr>
        <w:t>„</w:t>
      </w:r>
      <w:r w:rsidRPr="00902A21" w:rsidR="22D58C53">
        <w:rPr>
          <w:rFonts w:ascii="Times New Roman" w:hAnsi="Times New Roman" w:cs="Times New Roman"/>
          <w:sz w:val="24"/>
          <w:szCs w:val="24"/>
        </w:rPr>
        <w:t>Lisaks krediidiasutusele võlgniku konto arestimise kohta elektrooniliselt taotluse edastamisele ja konto olemasolu ja saldo kohta päringute tegemisele, võimaldab kaasajastatud elektrooniline arestimissüsteem kasutajate vahel arestimissüsteemis ka muud teabevahetust. Nendeks oleks näiteks õigusaktidest tulenevate aluste olemasolul järelepärimiste, teabenõuete ja päringute edastamine ja nendele krediidiasutuse või liitnud isiku infosüsteemi poolt vastuste edastamine lähtudes järelepärimises esitatud andmetest. Taoliste päringute alla kuuluksid näiteks haldusmenetluses krediidiasutustele kui menetluses kolmandale isikule adresseeritud haldusaktid, milles kohustatakse väljastama lepingute/dokumentide koopiad, kontode väljavõtteid, volitatud isikute nimesid vms.</w:t>
      </w:r>
      <w:r w:rsidRPr="00902A21" w:rsidR="24410007">
        <w:rPr>
          <w:rFonts w:ascii="Times New Roman" w:hAnsi="Times New Roman" w:cs="Times New Roman"/>
          <w:sz w:val="24"/>
          <w:szCs w:val="24"/>
        </w:rPr>
        <w:t>“</w:t>
      </w:r>
      <w:r w:rsidRPr="00902A21" w:rsidR="003057FF">
        <w:rPr>
          <w:rStyle w:val="Allmrkuseviide"/>
          <w:rFonts w:ascii="Times New Roman" w:hAnsi="Times New Roman" w:cs="Times New Roman"/>
          <w:sz w:val="24"/>
          <w:szCs w:val="24"/>
        </w:rPr>
        <w:footnoteReference w:id="19"/>
      </w:r>
    </w:p>
    <w:p w:rsidRPr="00A54076" w:rsidR="0029014C" w:rsidP="006D7E48" w:rsidRDefault="0029014C" w14:paraId="71864593" w14:textId="77777777">
      <w:pPr>
        <w:spacing w:after="0" w:line="240" w:lineRule="auto"/>
        <w:jc w:val="both"/>
        <w:rPr>
          <w:rFonts w:ascii="Times New Roman" w:hAnsi="Times New Roman" w:cs="Times New Roman"/>
          <w:sz w:val="24"/>
          <w:szCs w:val="24"/>
        </w:rPr>
      </w:pPr>
    </w:p>
    <w:p w:rsidRPr="00A54076" w:rsidR="00A9073B" w:rsidP="006D7E48" w:rsidRDefault="73205219" w14:paraId="542ACE81" w14:textId="0D712624">
      <w:pPr>
        <w:spacing w:after="0" w:line="240" w:lineRule="auto"/>
        <w:jc w:val="both"/>
        <w:rPr>
          <w:rFonts w:ascii="Times New Roman" w:hAnsi="Times New Roman" w:cs="Times New Roman"/>
          <w:sz w:val="24"/>
          <w:szCs w:val="24"/>
        </w:rPr>
      </w:pPr>
      <w:r w:rsidRPr="004852FE">
        <w:rPr>
          <w:rFonts w:ascii="Times New Roman" w:hAnsi="Times New Roman" w:cs="Times New Roman"/>
          <w:sz w:val="24"/>
          <w:szCs w:val="24"/>
        </w:rPr>
        <w:t xml:space="preserve">Õiguskantsler on oma kirjas </w:t>
      </w:r>
      <w:r w:rsidRPr="00735A89">
        <w:rPr>
          <w:rFonts w:ascii="Times New Roman" w:hAnsi="Times New Roman" w:cs="Times New Roman"/>
          <w:sz w:val="24"/>
          <w:szCs w:val="24"/>
        </w:rPr>
        <w:t>sedastanud, et</w:t>
      </w:r>
      <w:r w:rsidRPr="00735A89" w:rsidR="1FF2604D">
        <w:rPr>
          <w:rFonts w:ascii="Times New Roman" w:hAnsi="Times New Roman" w:cs="Times New Roman"/>
          <w:sz w:val="24"/>
          <w:szCs w:val="24"/>
        </w:rPr>
        <w:t xml:space="preserve"> </w:t>
      </w:r>
      <w:r w:rsidRPr="5778A3D8" w:rsidR="224928FF">
        <w:rPr>
          <w:rFonts w:ascii="Times New Roman" w:hAnsi="Times New Roman" w:cs="Times New Roman"/>
          <w:sz w:val="24"/>
          <w:szCs w:val="24"/>
        </w:rPr>
        <w:t>„</w:t>
      </w:r>
      <w:r w:rsidRPr="00735A89" w:rsidR="1FF2604D">
        <w:rPr>
          <w:rFonts w:ascii="Times New Roman" w:hAnsi="Times New Roman" w:cs="Times New Roman"/>
          <w:sz w:val="24"/>
          <w:szCs w:val="24"/>
        </w:rPr>
        <w:t>mida kiirem ja mugavam on riigi jaoks päringu tegemine ning sellele vastuse saamine, seda efektiivsem peab olema järelevalve, et välistada pangakontode ja nende väljavõtete uurimist kohase teadmisvajaduseta.</w:t>
      </w:r>
      <w:r w:rsidRPr="5778A3D8" w:rsidR="224928FF">
        <w:rPr>
          <w:rFonts w:ascii="Times New Roman" w:hAnsi="Times New Roman" w:cs="Times New Roman"/>
          <w:sz w:val="24"/>
          <w:szCs w:val="24"/>
        </w:rPr>
        <w:t>“</w:t>
      </w:r>
      <w:r w:rsidRPr="00735A89" w:rsidR="009C5A8B">
        <w:rPr>
          <w:rStyle w:val="Allmrkuseviide"/>
          <w:rFonts w:ascii="Times New Roman" w:hAnsi="Times New Roman" w:cs="Times New Roman"/>
          <w:sz w:val="24"/>
          <w:szCs w:val="24"/>
        </w:rPr>
        <w:footnoteReference w:id="20"/>
      </w:r>
      <w:r w:rsidRPr="004852FE" w:rsidR="67404069">
        <w:rPr>
          <w:rFonts w:ascii="Times New Roman" w:hAnsi="Times New Roman" w:cs="Times New Roman"/>
          <w:sz w:val="24"/>
          <w:szCs w:val="24"/>
        </w:rPr>
        <w:t xml:space="preserve"> </w:t>
      </w:r>
      <w:r w:rsidRPr="004852FE" w:rsidR="01110727">
        <w:rPr>
          <w:rFonts w:ascii="Times New Roman" w:hAnsi="Times New Roman" w:cs="Times New Roman"/>
          <w:sz w:val="24"/>
          <w:szCs w:val="24"/>
        </w:rPr>
        <w:t>Se</w:t>
      </w:r>
      <w:r w:rsidRPr="5778A3D8" w:rsidR="224928FF">
        <w:rPr>
          <w:rFonts w:ascii="Times New Roman" w:hAnsi="Times New Roman" w:cs="Times New Roman"/>
          <w:sz w:val="24"/>
          <w:szCs w:val="24"/>
        </w:rPr>
        <w:t>etõttu</w:t>
      </w:r>
      <w:r w:rsidRPr="004852FE" w:rsidR="01110727">
        <w:rPr>
          <w:rFonts w:ascii="Times New Roman" w:hAnsi="Times New Roman" w:cs="Times New Roman"/>
          <w:sz w:val="24"/>
          <w:szCs w:val="24"/>
        </w:rPr>
        <w:t xml:space="preserve"> sätestatakse MKSi</w:t>
      </w:r>
      <w:r w:rsidRPr="5778A3D8" w:rsidR="224928FF">
        <w:rPr>
          <w:rFonts w:ascii="Times New Roman" w:hAnsi="Times New Roman" w:cs="Times New Roman"/>
          <w:sz w:val="24"/>
          <w:szCs w:val="24"/>
        </w:rPr>
        <w:t>s</w:t>
      </w:r>
      <w:r w:rsidRPr="004852FE" w:rsidR="01110727">
        <w:rPr>
          <w:rFonts w:ascii="Times New Roman" w:hAnsi="Times New Roman" w:cs="Times New Roman"/>
          <w:sz w:val="24"/>
          <w:szCs w:val="24"/>
        </w:rPr>
        <w:t xml:space="preserve"> suletud loetelu teabest, mida MTA võib nõuda täitmisregistri vahendusel</w:t>
      </w:r>
      <w:r w:rsidRPr="004852FE" w:rsidR="5E2A24EE">
        <w:rPr>
          <w:rFonts w:ascii="Times New Roman" w:hAnsi="Times New Roman" w:cs="Times New Roman"/>
          <w:sz w:val="24"/>
          <w:szCs w:val="24"/>
        </w:rPr>
        <w:t xml:space="preserve">: </w:t>
      </w:r>
      <w:r w:rsidRPr="004852FE" w:rsidR="4CFD3E7D">
        <w:rPr>
          <w:rFonts w:ascii="Times New Roman" w:hAnsi="Times New Roman" w:cs="Times New Roman"/>
          <w:sz w:val="24"/>
          <w:szCs w:val="24"/>
        </w:rPr>
        <w:t>konto olemasolu</w:t>
      </w:r>
      <w:r w:rsidRPr="004852FE" w:rsidR="5F80AF2E">
        <w:rPr>
          <w:rFonts w:ascii="Times New Roman" w:hAnsi="Times New Roman" w:cs="Times New Roman"/>
          <w:sz w:val="24"/>
          <w:szCs w:val="24"/>
        </w:rPr>
        <w:t xml:space="preserve"> fakt</w:t>
      </w:r>
      <w:r w:rsidRPr="004852FE" w:rsidR="4CFD3E7D">
        <w:rPr>
          <w:rFonts w:ascii="Times New Roman" w:hAnsi="Times New Roman" w:cs="Times New Roman"/>
          <w:sz w:val="24"/>
          <w:szCs w:val="24"/>
        </w:rPr>
        <w:t xml:space="preserve">, saldo, väljavõte, kontot kasutama volitatud isik, konto omaniku tegelik kasusaaja ning hoiulaeka olemasolu fakt. </w:t>
      </w:r>
      <w:r w:rsidRPr="004852FE" w:rsidR="5F80AF2E">
        <w:rPr>
          <w:rFonts w:ascii="Times New Roman" w:hAnsi="Times New Roman" w:cs="Times New Roman"/>
          <w:sz w:val="24"/>
          <w:szCs w:val="24"/>
        </w:rPr>
        <w:t xml:space="preserve">Tegemist on andmetega, mis </w:t>
      </w:r>
      <w:r w:rsidRPr="004852FE" w:rsidR="78915651">
        <w:rPr>
          <w:rFonts w:ascii="Times New Roman" w:hAnsi="Times New Roman" w:cs="Times New Roman"/>
          <w:sz w:val="24"/>
          <w:szCs w:val="24"/>
        </w:rPr>
        <w:t xml:space="preserve">on maksukohustuste täitmise kontrollimisel </w:t>
      </w:r>
      <w:r w:rsidRPr="004852FE" w:rsidR="5E8FB0A6">
        <w:rPr>
          <w:rFonts w:ascii="Times New Roman" w:hAnsi="Times New Roman" w:cs="Times New Roman"/>
          <w:sz w:val="24"/>
          <w:szCs w:val="24"/>
        </w:rPr>
        <w:t>olulised</w:t>
      </w:r>
      <w:r w:rsidRPr="004852FE" w:rsidR="78915651">
        <w:rPr>
          <w:rFonts w:ascii="Times New Roman" w:hAnsi="Times New Roman" w:cs="Times New Roman"/>
          <w:sz w:val="24"/>
          <w:szCs w:val="24"/>
        </w:rPr>
        <w:t xml:space="preserve"> ning mis</w:t>
      </w:r>
      <w:r w:rsidRPr="004852FE" w:rsidR="6BFC3919">
        <w:rPr>
          <w:rFonts w:ascii="Times New Roman" w:hAnsi="Times New Roman" w:cs="Times New Roman"/>
          <w:sz w:val="24"/>
          <w:szCs w:val="24"/>
        </w:rPr>
        <w:t xml:space="preserve"> ühtlasi</w:t>
      </w:r>
      <w:r w:rsidRPr="004852FE" w:rsidR="78915651">
        <w:rPr>
          <w:rFonts w:ascii="Times New Roman" w:hAnsi="Times New Roman" w:cs="Times New Roman"/>
          <w:sz w:val="24"/>
          <w:szCs w:val="24"/>
        </w:rPr>
        <w:t xml:space="preserve"> aitavad ennetada </w:t>
      </w:r>
      <w:r w:rsidRPr="004852FE" w:rsidR="667CB1FC">
        <w:rPr>
          <w:rFonts w:ascii="Times New Roman" w:hAnsi="Times New Roman" w:cs="Times New Roman"/>
          <w:sz w:val="24"/>
          <w:szCs w:val="24"/>
        </w:rPr>
        <w:t>ja avastada ebaseaduslikku maksudest kõrvalehoidmist ning maksupettus</w:t>
      </w:r>
      <w:r w:rsidRPr="004852FE" w:rsidR="56C90468">
        <w:rPr>
          <w:rFonts w:ascii="Times New Roman" w:hAnsi="Times New Roman" w:cs="Times New Roman"/>
          <w:sz w:val="24"/>
          <w:szCs w:val="24"/>
        </w:rPr>
        <w:t>i.</w:t>
      </w:r>
    </w:p>
    <w:p w:rsidRPr="00A54076" w:rsidR="006F17E0" w:rsidP="006D7E48" w:rsidRDefault="006F17E0" w14:paraId="2E96DD52" w14:textId="77777777">
      <w:pPr>
        <w:spacing w:after="0" w:line="240" w:lineRule="auto"/>
        <w:jc w:val="both"/>
        <w:rPr>
          <w:rFonts w:ascii="Times New Roman" w:hAnsi="Times New Roman" w:cs="Times New Roman"/>
          <w:sz w:val="24"/>
          <w:szCs w:val="24"/>
        </w:rPr>
      </w:pPr>
    </w:p>
    <w:p w:rsidRPr="00A54076" w:rsidR="00431A28" w:rsidP="006D7E48" w:rsidRDefault="389D0EE2" w14:paraId="03E69F98" w14:textId="452F4EC0">
      <w:pPr>
        <w:spacing w:after="0" w:line="240" w:lineRule="auto"/>
        <w:jc w:val="both"/>
        <w:rPr>
          <w:rFonts w:ascii="Times New Roman" w:hAnsi="Times New Roman" w:cs="Times New Roman"/>
          <w:sz w:val="24"/>
          <w:szCs w:val="24"/>
        </w:rPr>
      </w:pPr>
      <w:r w:rsidRPr="2A7C4513">
        <w:rPr>
          <w:rFonts w:ascii="Times New Roman" w:hAnsi="Times New Roman" w:cs="Times New Roman"/>
          <w:sz w:val="24"/>
          <w:szCs w:val="24"/>
        </w:rPr>
        <w:t>Ammendav loetelu peaks välistama olukorra, kus nõutavate andmete ulatus sõltuks halduspraktikast ning abstraktsest normitõlgendusest. See omakorda peaks suurendama usaldust täitmisregistri kui andmekogu ning andmevahetuskanali vastu.</w:t>
      </w:r>
    </w:p>
    <w:p w:rsidRPr="00A54076" w:rsidR="009C5A8B" w:rsidP="006D7E48" w:rsidRDefault="009C5A8B" w14:paraId="6F8607EE" w14:textId="24A8765F">
      <w:pPr>
        <w:spacing w:after="0" w:line="240" w:lineRule="auto"/>
        <w:jc w:val="both"/>
        <w:rPr>
          <w:rFonts w:ascii="Times New Roman" w:hAnsi="Times New Roman" w:cs="Times New Roman"/>
          <w:sz w:val="24"/>
          <w:szCs w:val="24"/>
        </w:rPr>
      </w:pPr>
    </w:p>
    <w:p w:rsidRPr="00A54076" w:rsidR="0023754F" w:rsidP="006D7E48" w:rsidRDefault="074626F7" w14:paraId="4A40DC52" w14:textId="7CE596A8">
      <w:pPr>
        <w:spacing w:after="0" w:line="240" w:lineRule="auto"/>
        <w:jc w:val="both"/>
        <w:rPr>
          <w:rFonts w:ascii="Times New Roman" w:hAnsi="Times New Roman" w:cs="Times New Roman"/>
          <w:sz w:val="24"/>
          <w:szCs w:val="24"/>
        </w:rPr>
      </w:pPr>
      <w:r w:rsidRPr="2A7C4513">
        <w:rPr>
          <w:rFonts w:ascii="Times New Roman" w:hAnsi="Times New Roman" w:cs="Times New Roman"/>
          <w:sz w:val="24"/>
          <w:szCs w:val="24"/>
        </w:rPr>
        <w:t>Suletud loetelu kohaldub üksnes juhul, kui teabe</w:t>
      </w:r>
      <w:r w:rsidRPr="2A7C4513" w:rsidR="06F2576F">
        <w:rPr>
          <w:rFonts w:ascii="Times New Roman" w:hAnsi="Times New Roman" w:cs="Times New Roman"/>
          <w:sz w:val="24"/>
          <w:szCs w:val="24"/>
        </w:rPr>
        <w:t>korraldus</w:t>
      </w:r>
      <w:r w:rsidRPr="2A7C4513">
        <w:rPr>
          <w:rFonts w:ascii="Times New Roman" w:hAnsi="Times New Roman" w:cs="Times New Roman"/>
          <w:sz w:val="24"/>
          <w:szCs w:val="24"/>
        </w:rPr>
        <w:t xml:space="preserve"> edastatakse täitmisregistri vahendusel. Kui MTA soovib pangasaladust sisaldavat teavet, mi</w:t>
      </w:r>
      <w:r w:rsidRPr="2A7C4513" w:rsidR="417C14C8">
        <w:rPr>
          <w:rFonts w:ascii="Times New Roman" w:hAnsi="Times New Roman" w:cs="Times New Roman"/>
          <w:sz w:val="24"/>
          <w:szCs w:val="24"/>
        </w:rPr>
        <w:t>da</w:t>
      </w:r>
      <w:r w:rsidRPr="2A7C4513">
        <w:rPr>
          <w:rFonts w:ascii="Times New Roman" w:hAnsi="Times New Roman" w:cs="Times New Roman"/>
          <w:sz w:val="24"/>
          <w:szCs w:val="24"/>
        </w:rPr>
        <w:t xml:space="preserve"> kõnealuses loetelus nimetatud ei ole, peab MTA </w:t>
      </w:r>
      <w:r w:rsidRPr="2A7C4513" w:rsidR="5CE41548">
        <w:rPr>
          <w:rFonts w:ascii="Times New Roman" w:hAnsi="Times New Roman" w:cs="Times New Roman"/>
          <w:sz w:val="24"/>
          <w:szCs w:val="24"/>
        </w:rPr>
        <w:t xml:space="preserve">edastama </w:t>
      </w:r>
      <w:r w:rsidRPr="2A7C4513" w:rsidR="7222EAA8">
        <w:rPr>
          <w:rFonts w:ascii="Times New Roman" w:hAnsi="Times New Roman" w:cs="Times New Roman"/>
          <w:sz w:val="24"/>
          <w:szCs w:val="24"/>
        </w:rPr>
        <w:t>krediidi</w:t>
      </w:r>
      <w:r w:rsidRPr="2A7C4513" w:rsidR="44451777">
        <w:rPr>
          <w:rFonts w:ascii="Times New Roman" w:hAnsi="Times New Roman" w:cs="Times New Roman"/>
          <w:sz w:val="24"/>
          <w:szCs w:val="24"/>
        </w:rPr>
        <w:t>asutusele</w:t>
      </w:r>
      <w:r w:rsidRPr="2A7C4513" w:rsidR="7222EAA8">
        <w:rPr>
          <w:rFonts w:ascii="Times New Roman" w:hAnsi="Times New Roman" w:cs="Times New Roman"/>
          <w:sz w:val="24"/>
          <w:szCs w:val="24"/>
        </w:rPr>
        <w:t xml:space="preserve"> </w:t>
      </w:r>
      <w:r w:rsidRPr="2A7C4513" w:rsidR="5CE41548">
        <w:rPr>
          <w:rFonts w:ascii="Times New Roman" w:hAnsi="Times New Roman" w:cs="Times New Roman"/>
          <w:sz w:val="24"/>
          <w:szCs w:val="24"/>
        </w:rPr>
        <w:t>korralduse teabe nõudmiseks posti teel</w:t>
      </w:r>
      <w:r w:rsidRPr="2A7C4513" w:rsidR="7BD53025">
        <w:rPr>
          <w:rFonts w:ascii="Times New Roman" w:hAnsi="Times New Roman" w:cs="Times New Roman"/>
          <w:sz w:val="24"/>
          <w:szCs w:val="24"/>
        </w:rPr>
        <w:t xml:space="preserve"> või e-kirjaga.</w:t>
      </w:r>
    </w:p>
    <w:p w:rsidR="5778A3D8" w:rsidP="5778A3D8" w:rsidRDefault="5778A3D8" w14:paraId="5552B0D5" w14:textId="6F5C6B43">
      <w:pPr>
        <w:spacing w:after="0" w:line="240" w:lineRule="auto"/>
        <w:jc w:val="both"/>
        <w:rPr>
          <w:rFonts w:ascii="Times New Roman" w:hAnsi="Times New Roman" w:cs="Times New Roman"/>
          <w:sz w:val="24"/>
          <w:szCs w:val="24"/>
        </w:rPr>
      </w:pPr>
    </w:p>
    <w:p w:rsidR="0B617C84" w:rsidP="2A7C4513" w:rsidRDefault="0B617C84" w14:paraId="75A712FE" w14:textId="6547C0BA">
      <w:pPr>
        <w:spacing w:after="0"/>
        <w:jc w:val="both"/>
        <w:rPr>
          <w:rFonts w:ascii="Times New Roman" w:hAnsi="Times New Roman" w:eastAsia="Times New Roman" w:cs="Times New Roman"/>
          <w:sz w:val="24"/>
          <w:szCs w:val="24"/>
        </w:rPr>
      </w:pPr>
      <w:r w:rsidRPr="2A7C4513">
        <w:rPr>
          <w:rFonts w:ascii="Times New Roman" w:hAnsi="Times New Roman" w:eastAsia="Times New Roman" w:cs="Times New Roman"/>
          <w:sz w:val="24"/>
          <w:szCs w:val="24"/>
        </w:rPr>
        <w:t>Täitmisregistri põhimääruse § 9 lõike 3 kohaselt märgitakse juurdepääsu taotlemisel, milliste § 9 lõikes 2 nimetatud andmete kohta ja millisel õiguslikul alusel soovib MTA hakata päringuid tegema.</w:t>
      </w:r>
    </w:p>
    <w:p w:rsidR="5778A3D8" w:rsidP="5778A3D8" w:rsidRDefault="5778A3D8" w14:paraId="0CAF6957" w14:textId="3B323CF5">
      <w:pPr>
        <w:spacing w:after="0"/>
        <w:jc w:val="both"/>
        <w:rPr>
          <w:rFonts w:ascii="Times New Roman" w:hAnsi="Times New Roman" w:eastAsia="Times New Roman" w:cs="Times New Roman"/>
          <w:sz w:val="24"/>
          <w:szCs w:val="24"/>
        </w:rPr>
      </w:pPr>
    </w:p>
    <w:p w:rsidR="697C65D4" w:rsidP="2A7C4513" w:rsidRDefault="697C65D4" w14:paraId="5F81FE7E" w14:textId="6ED4C80E">
      <w:pPr>
        <w:spacing w:after="0" w:line="257" w:lineRule="auto"/>
        <w:jc w:val="both"/>
        <w:rPr>
          <w:rFonts w:ascii="Times New Roman" w:hAnsi="Times New Roman" w:eastAsia="Times New Roman" w:cs="Times New Roman"/>
          <w:sz w:val="24"/>
          <w:szCs w:val="24"/>
        </w:rPr>
      </w:pPr>
      <w:r w:rsidRPr="31D0B57B">
        <w:rPr>
          <w:rFonts w:ascii="Times New Roman" w:hAnsi="Times New Roman" w:eastAsia="Times New Roman" w:cs="Times New Roman"/>
          <w:sz w:val="24"/>
          <w:szCs w:val="24"/>
        </w:rPr>
        <w:t>Teabekorralduse edastamisel täitmisregistri infovahetuskanali kaudu tuleb jätkuvalt lähtuda MKS § 51</w:t>
      </w:r>
      <w:r w:rsidRPr="31D0B57B">
        <w:rPr>
          <w:rFonts w:ascii="Times New Roman" w:hAnsi="Times New Roman" w:eastAsia="Times New Roman" w:cs="Times New Roman"/>
          <w:sz w:val="24"/>
          <w:szCs w:val="24"/>
          <w:vertAlign w:val="superscript"/>
        </w:rPr>
        <w:t>1</w:t>
      </w:r>
      <w:r w:rsidRPr="31D0B57B">
        <w:rPr>
          <w:rFonts w:ascii="Times New Roman" w:hAnsi="Times New Roman" w:eastAsia="Times New Roman" w:cs="Times New Roman"/>
          <w:sz w:val="24"/>
          <w:szCs w:val="24"/>
        </w:rPr>
        <w:t xml:space="preserve"> lõikest 7 ning § 61 lõikest 2 – MTA võib pöörduda kolmanda isiku poole vaid juhul, kui</w:t>
      </w:r>
      <w:r w:rsidRPr="31D0B57B" w:rsidR="5FD0EB4A">
        <w:rPr>
          <w:rFonts w:ascii="Times New Roman" w:hAnsi="Times New Roman" w:eastAsia="Times New Roman" w:cs="Times New Roman"/>
          <w:sz w:val="24"/>
          <w:szCs w:val="24"/>
        </w:rPr>
        <w:t xml:space="preserve"> ühel või teisel põhjusel</w:t>
      </w:r>
      <w:r w:rsidRPr="31D0B57B">
        <w:rPr>
          <w:rFonts w:ascii="Times New Roman" w:hAnsi="Times New Roman" w:eastAsia="Times New Roman" w:cs="Times New Roman"/>
          <w:sz w:val="24"/>
          <w:szCs w:val="24"/>
        </w:rPr>
        <w:t xml:space="preserve"> sama teabe saamine maksukohustuslaselt </w:t>
      </w:r>
      <w:r w:rsidRPr="31D0B57B" w:rsidR="3B389279">
        <w:rPr>
          <w:rFonts w:ascii="Times New Roman" w:hAnsi="Times New Roman" w:eastAsia="Times New Roman" w:cs="Times New Roman"/>
          <w:sz w:val="24"/>
          <w:szCs w:val="24"/>
        </w:rPr>
        <w:t>on</w:t>
      </w:r>
      <w:r w:rsidRPr="31D0B57B">
        <w:rPr>
          <w:rFonts w:ascii="Times New Roman" w:hAnsi="Times New Roman" w:eastAsia="Times New Roman" w:cs="Times New Roman"/>
          <w:sz w:val="24"/>
          <w:szCs w:val="24"/>
        </w:rPr>
        <w:t xml:space="preserve"> ebaõnnestunud</w:t>
      </w:r>
      <w:r w:rsidRPr="31D0B57B" w:rsidR="7C27C347">
        <w:rPr>
          <w:rFonts w:ascii="Times New Roman" w:hAnsi="Times New Roman" w:eastAsia="Times New Roman" w:cs="Times New Roman"/>
          <w:sz w:val="24"/>
          <w:szCs w:val="24"/>
        </w:rPr>
        <w:t>, näiteks ta keeldub teavet esitamast</w:t>
      </w:r>
      <w:r w:rsidRPr="31D0B57B">
        <w:rPr>
          <w:rFonts w:ascii="Times New Roman" w:hAnsi="Times New Roman" w:eastAsia="Times New Roman" w:cs="Times New Roman"/>
          <w:sz w:val="24"/>
          <w:szCs w:val="24"/>
        </w:rPr>
        <w:t xml:space="preserve"> (MKS § 61 lõige 2), või </w:t>
      </w:r>
      <w:r w:rsidRPr="31D0B57B" w:rsidR="62A56668">
        <w:rPr>
          <w:rFonts w:ascii="Times New Roman" w:hAnsi="Times New Roman" w:eastAsia="Times New Roman" w:cs="Times New Roman"/>
          <w:sz w:val="24"/>
          <w:szCs w:val="24"/>
        </w:rPr>
        <w:t>kui maksukohustusla</w:t>
      </w:r>
      <w:r w:rsidRPr="31D0B57B" w:rsidR="67FEBD0E">
        <w:rPr>
          <w:rFonts w:ascii="Times New Roman" w:hAnsi="Times New Roman" w:eastAsia="Times New Roman" w:cs="Times New Roman"/>
          <w:sz w:val="24"/>
          <w:szCs w:val="24"/>
        </w:rPr>
        <w:t xml:space="preserve">se poole pöördumine </w:t>
      </w:r>
      <w:r w:rsidRPr="31D0B57B" w:rsidR="4B1313BF">
        <w:rPr>
          <w:rFonts w:ascii="Times New Roman" w:hAnsi="Times New Roman" w:eastAsia="Times New Roman" w:cs="Times New Roman"/>
          <w:sz w:val="24"/>
          <w:szCs w:val="24"/>
        </w:rPr>
        <w:lastRenderedPageBreak/>
        <w:t>on muul põhjusel ebaotstarbekas, n</w:t>
      </w:r>
      <w:r w:rsidRPr="31D0B57B" w:rsidR="4D58BB72">
        <w:rPr>
          <w:rFonts w:ascii="Times New Roman" w:hAnsi="Times New Roman" w:eastAsia="Times New Roman" w:cs="Times New Roman"/>
          <w:sz w:val="24"/>
          <w:szCs w:val="24"/>
        </w:rPr>
        <w:t>äiteks ta takistab</w:t>
      </w:r>
      <w:r w:rsidRPr="31D0B57B" w:rsidR="43BEFFD1">
        <w:rPr>
          <w:rFonts w:ascii="Times New Roman" w:hAnsi="Times New Roman" w:eastAsia="Times New Roman" w:cs="Times New Roman"/>
          <w:sz w:val="24"/>
          <w:szCs w:val="24"/>
        </w:rPr>
        <w:t xml:space="preserve"> muul viisil</w:t>
      </w:r>
      <w:r w:rsidRPr="31D0B57B" w:rsidR="4D58BB72">
        <w:rPr>
          <w:rFonts w:ascii="Times New Roman" w:hAnsi="Times New Roman" w:eastAsia="Times New Roman" w:cs="Times New Roman"/>
          <w:sz w:val="24"/>
          <w:szCs w:val="24"/>
        </w:rPr>
        <w:t xml:space="preserve"> menetluse läbiviimist</w:t>
      </w:r>
      <w:r w:rsidRPr="31D0B57B">
        <w:rPr>
          <w:rFonts w:ascii="Times New Roman" w:hAnsi="Times New Roman" w:eastAsia="Times New Roman" w:cs="Times New Roman"/>
          <w:sz w:val="24"/>
          <w:szCs w:val="24"/>
        </w:rPr>
        <w:t xml:space="preserve"> (MKS § 51</w:t>
      </w:r>
      <w:r w:rsidRPr="31D0B57B">
        <w:rPr>
          <w:rFonts w:ascii="Times New Roman" w:hAnsi="Times New Roman" w:eastAsia="Times New Roman" w:cs="Times New Roman"/>
          <w:sz w:val="24"/>
          <w:szCs w:val="24"/>
          <w:vertAlign w:val="superscript"/>
        </w:rPr>
        <w:t>1</w:t>
      </w:r>
      <w:r w:rsidRPr="31D0B57B">
        <w:rPr>
          <w:rFonts w:ascii="Times New Roman" w:hAnsi="Times New Roman" w:eastAsia="Times New Roman" w:cs="Times New Roman"/>
          <w:sz w:val="24"/>
          <w:szCs w:val="24"/>
        </w:rPr>
        <w:t xml:space="preserve"> lõige 7; § 61 lõige 2).</w:t>
      </w:r>
    </w:p>
    <w:p w:rsidRPr="00A54076" w:rsidR="006210F3" w:rsidP="74CD579E" w:rsidRDefault="006210F3" w14:paraId="3D896ED3" w14:textId="58B88971">
      <w:pPr>
        <w:spacing w:after="0" w:line="240" w:lineRule="auto"/>
        <w:jc w:val="both"/>
        <w:rPr>
          <w:rFonts w:ascii="Times New Roman" w:hAnsi="Times New Roman" w:cs="Times New Roman"/>
          <w:sz w:val="24"/>
          <w:szCs w:val="24"/>
        </w:rPr>
      </w:pPr>
    </w:p>
    <w:p w:rsidRPr="00BF5C82" w:rsidR="48BFA514" w:rsidP="1CE34E8F" w:rsidRDefault="757ED3E4" w14:paraId="4B6FB1F6" w14:textId="69B2691B">
      <w:pPr>
        <w:spacing w:after="0" w:line="240" w:lineRule="auto"/>
        <w:jc w:val="both"/>
        <w:rPr>
          <w:rFonts w:ascii="Times New Roman" w:hAnsi="Times New Roman" w:cs="Times New Roman"/>
          <w:sz w:val="24"/>
          <w:szCs w:val="24"/>
        </w:rPr>
      </w:pPr>
      <w:commentRangeStart w:id="1616249294"/>
      <w:r w:rsidRPr="01B6DEFF" w:rsidR="4DD21F8E">
        <w:rPr>
          <w:rFonts w:ascii="Times New Roman" w:hAnsi="Times New Roman" w:cs="Times New Roman"/>
          <w:b w:val="1"/>
          <w:bCs w:val="1"/>
          <w:sz w:val="24"/>
          <w:szCs w:val="24"/>
        </w:rPr>
        <w:t xml:space="preserve">Eelnõu </w:t>
      </w:r>
      <w:r w:rsidRPr="01B6DEFF" w:rsidR="61F7AE23">
        <w:rPr>
          <w:rFonts w:ascii="Times New Roman" w:hAnsi="Times New Roman" w:cs="Times New Roman"/>
          <w:b w:val="1"/>
          <w:bCs w:val="1"/>
          <w:sz w:val="24"/>
          <w:szCs w:val="24"/>
        </w:rPr>
        <w:t>§</w:t>
      </w:r>
      <w:r w:rsidRPr="01B6DEFF" w:rsidR="4DD21F8E">
        <w:rPr>
          <w:rFonts w:ascii="Times New Roman" w:hAnsi="Times New Roman" w:cs="Times New Roman"/>
          <w:b w:val="1"/>
          <w:bCs w:val="1"/>
          <w:sz w:val="24"/>
          <w:szCs w:val="24"/>
        </w:rPr>
        <w:t xml:space="preserve"> 2 punktiga 1</w:t>
      </w:r>
      <w:commentRangeEnd w:id="1616249294"/>
      <w:r>
        <w:rPr>
          <w:rStyle w:val="CommentReference"/>
        </w:rPr>
        <w:commentReference w:id="1616249294"/>
      </w:r>
      <w:r w:rsidRPr="01B6DEFF" w:rsidR="4DD21F8E">
        <w:rPr>
          <w:rFonts w:ascii="Times New Roman" w:hAnsi="Times New Roman" w:cs="Times New Roman"/>
          <w:b w:val="1"/>
          <w:bCs w:val="1"/>
          <w:sz w:val="24"/>
          <w:szCs w:val="24"/>
        </w:rPr>
        <w:t xml:space="preserve"> </w:t>
      </w:r>
      <w:r w:rsidRPr="01B6DEFF" w:rsidR="4DD21F8E">
        <w:rPr>
          <w:rFonts w:ascii="Times New Roman" w:hAnsi="Times New Roman" w:cs="Times New Roman"/>
          <w:sz w:val="24"/>
          <w:szCs w:val="24"/>
        </w:rPr>
        <w:t xml:space="preserve">täiendatakse </w:t>
      </w:r>
      <w:r w:rsidRPr="01B6DEFF" w:rsidR="4DD21F8E">
        <w:rPr>
          <w:rFonts w:ascii="Times New Roman" w:hAnsi="Times New Roman" w:cs="Times New Roman"/>
          <w:sz w:val="24"/>
          <w:szCs w:val="24"/>
        </w:rPr>
        <w:t>RahaPTS</w:t>
      </w:r>
      <w:r w:rsidRPr="01B6DEFF" w:rsidR="2CFCCA78">
        <w:rPr>
          <w:rFonts w:ascii="Times New Roman" w:hAnsi="Times New Roman" w:cs="Times New Roman"/>
          <w:sz w:val="24"/>
          <w:szCs w:val="24"/>
        </w:rPr>
        <w:t>i</w:t>
      </w:r>
      <w:r w:rsidRPr="01B6DEFF" w:rsidR="4DD21F8E">
        <w:rPr>
          <w:rFonts w:ascii="Times New Roman" w:hAnsi="Times New Roman" w:cs="Times New Roman"/>
          <w:sz w:val="24"/>
          <w:szCs w:val="24"/>
        </w:rPr>
        <w:t xml:space="preserve"> §</w:t>
      </w:r>
      <w:r w:rsidRPr="01B6DEFF" w:rsidR="24581D0C">
        <w:rPr>
          <w:rFonts w:ascii="Times New Roman" w:hAnsi="Times New Roman" w:cs="Times New Roman"/>
          <w:sz w:val="24"/>
          <w:szCs w:val="24"/>
        </w:rPr>
        <w:t xml:space="preserve"> </w:t>
      </w:r>
      <w:r w:rsidRPr="01B6DEFF" w:rsidR="2CDEF9DD">
        <w:rPr>
          <w:rFonts w:ascii="Times New Roman" w:hAnsi="Times New Roman" w:cs="Times New Roman"/>
          <w:sz w:val="24"/>
          <w:szCs w:val="24"/>
        </w:rPr>
        <w:t>51 l</w:t>
      </w:r>
      <w:r w:rsidRPr="01B6DEFF" w:rsidR="61F7AE23">
        <w:rPr>
          <w:rFonts w:ascii="Times New Roman" w:hAnsi="Times New Roman" w:cs="Times New Roman"/>
          <w:sz w:val="24"/>
          <w:szCs w:val="24"/>
        </w:rPr>
        <w:t>õiget</w:t>
      </w:r>
      <w:r w:rsidRPr="01B6DEFF" w:rsidR="2CDEF9DD">
        <w:rPr>
          <w:rFonts w:ascii="Times New Roman" w:hAnsi="Times New Roman" w:cs="Times New Roman"/>
          <w:sz w:val="24"/>
          <w:szCs w:val="24"/>
        </w:rPr>
        <w:t xml:space="preserve"> 1 </w:t>
      </w:r>
      <w:r w:rsidRPr="01B6DEFF" w:rsidR="4237448A">
        <w:rPr>
          <w:rFonts w:ascii="Times New Roman" w:hAnsi="Times New Roman" w:cs="Times New Roman"/>
          <w:sz w:val="24"/>
          <w:szCs w:val="24"/>
        </w:rPr>
        <w:t xml:space="preserve">ja </w:t>
      </w:r>
      <w:r w:rsidRPr="01B6DEFF" w:rsidR="2CFCCA78">
        <w:rPr>
          <w:rFonts w:ascii="Times New Roman" w:hAnsi="Times New Roman" w:cs="Times New Roman"/>
          <w:sz w:val="24"/>
          <w:szCs w:val="24"/>
        </w:rPr>
        <w:t>sätestatakse</w:t>
      </w:r>
      <w:r w:rsidRPr="01B6DEFF" w:rsidR="5067C955">
        <w:rPr>
          <w:rFonts w:ascii="Times New Roman" w:hAnsi="Times New Roman" w:cs="Times New Roman"/>
          <w:sz w:val="24"/>
          <w:szCs w:val="24"/>
        </w:rPr>
        <w:t xml:space="preserve"> sõnaselgelt</w:t>
      </w:r>
      <w:r w:rsidRPr="01B6DEFF" w:rsidR="1EFEA946">
        <w:rPr>
          <w:rFonts w:ascii="Times New Roman" w:hAnsi="Times New Roman" w:cs="Times New Roman"/>
          <w:sz w:val="24"/>
          <w:szCs w:val="24"/>
        </w:rPr>
        <w:t>,</w:t>
      </w:r>
      <w:r w:rsidRPr="01B6DEFF" w:rsidR="24D3FDDB">
        <w:rPr>
          <w:rFonts w:ascii="Times New Roman" w:hAnsi="Times New Roman" w:cs="Times New Roman"/>
          <w:sz w:val="24"/>
          <w:szCs w:val="24"/>
        </w:rPr>
        <w:t xml:space="preserve"> et </w:t>
      </w:r>
      <w:r w:rsidRPr="01B6DEFF" w:rsidR="24D3FDDB">
        <w:rPr>
          <w:rFonts w:ascii="Times New Roman" w:hAnsi="Times New Roman" w:cs="Times New Roman"/>
          <w:sz w:val="24"/>
          <w:szCs w:val="24"/>
        </w:rPr>
        <w:t>RahaPTS</w:t>
      </w:r>
      <w:r w:rsidRPr="01B6DEFF" w:rsidR="26F28BB3">
        <w:rPr>
          <w:rFonts w:ascii="Times New Roman" w:hAnsi="Times New Roman" w:cs="Times New Roman"/>
          <w:sz w:val="24"/>
          <w:szCs w:val="24"/>
        </w:rPr>
        <w:t>i</w:t>
      </w:r>
      <w:r w:rsidRPr="01B6DEFF" w:rsidR="24D3FDDB">
        <w:rPr>
          <w:rFonts w:ascii="Times New Roman" w:hAnsi="Times New Roman" w:cs="Times New Roman"/>
          <w:sz w:val="24"/>
          <w:szCs w:val="24"/>
        </w:rPr>
        <w:t xml:space="preserve"> </w:t>
      </w:r>
      <w:r w:rsidRPr="01B6DEFF" w:rsidR="24D3FDDB">
        <w:rPr>
          <w:rFonts w:ascii="Times New Roman" w:hAnsi="Times New Roman" w:eastAsia="Times New Roman" w:cs="Times New Roman"/>
          <w:sz w:val="24"/>
          <w:szCs w:val="24"/>
        </w:rPr>
        <w:t>§ 54 lõike 1 punktides 1</w:t>
      </w:r>
      <w:ins w:author="Maarja-Liis Lall - JUSTDIGI" w:date="2026-01-16T07:31:17.624Z" w:id="278974563">
        <w:r w:rsidRPr="01B6DEFF" w:rsidR="7032841E">
          <w:rPr>
            <w:rFonts w:ascii="Times New Roman" w:hAnsi="Times New Roman" w:eastAsia="Times New Roman" w:cs="Times New Roman"/>
            <w:sz w:val="24"/>
            <w:szCs w:val="24"/>
          </w:rPr>
          <w:t>, 8</w:t>
        </w:r>
      </w:ins>
      <w:r w:rsidRPr="01B6DEFF" w:rsidR="26F28BB3">
        <w:rPr>
          <w:rFonts w:ascii="Times New Roman" w:hAnsi="Times New Roman" w:eastAsia="Times New Roman" w:cs="Times New Roman"/>
          <w:sz w:val="24"/>
          <w:szCs w:val="24"/>
        </w:rPr>
        <w:t xml:space="preserve"> ja</w:t>
      </w:r>
      <w:r w:rsidRPr="01B6DEFF" w:rsidR="24D3FDDB">
        <w:rPr>
          <w:rFonts w:ascii="Times New Roman" w:hAnsi="Times New Roman" w:eastAsia="Times New Roman" w:cs="Times New Roman"/>
          <w:sz w:val="24"/>
          <w:szCs w:val="24"/>
        </w:rPr>
        <w:t xml:space="preserve"> </w:t>
      </w:r>
      <w:del w:author="Maarja-Liis Lall - JUSTDIGI" w:date="2026-01-16T07:31:20.405Z" w:id="1676459829">
        <w:r w:rsidRPr="01B6DEFF" w:rsidDel="24D3FDDB">
          <w:rPr>
            <w:rFonts w:ascii="Times New Roman" w:hAnsi="Times New Roman" w:eastAsia="Times New Roman" w:cs="Times New Roman"/>
            <w:sz w:val="24"/>
            <w:szCs w:val="24"/>
          </w:rPr>
          <w:delText>8</w:delText>
        </w:r>
        <w:r w:rsidRPr="01B6DEFF" w:rsidDel="26F28BB3">
          <w:rPr>
            <w:rFonts w:ascii="Times New Roman" w:hAnsi="Times New Roman" w:eastAsia="Times New Roman" w:cs="Times New Roman"/>
            <w:sz w:val="24"/>
            <w:szCs w:val="24"/>
          </w:rPr>
          <w:delText>–</w:delText>
        </w:r>
      </w:del>
      <w:r w:rsidRPr="01B6DEFF" w:rsidR="74D2CFBC">
        <w:rPr>
          <w:rFonts w:ascii="Times New Roman" w:hAnsi="Times New Roman" w:eastAsia="Times New Roman" w:cs="Times New Roman"/>
          <w:sz w:val="24"/>
          <w:szCs w:val="24"/>
        </w:rPr>
        <w:t>9</w:t>
      </w:r>
      <w:r w:rsidRPr="01B6DEFF" w:rsidR="24D3FDDB">
        <w:rPr>
          <w:rFonts w:ascii="Times New Roman" w:hAnsi="Times New Roman" w:eastAsia="Times New Roman" w:cs="Times New Roman"/>
          <w:sz w:val="24"/>
          <w:szCs w:val="24"/>
        </w:rPr>
        <w:t xml:space="preserve"> sätestatud ülesannete täitmisel te</w:t>
      </w:r>
      <w:r w:rsidRPr="01B6DEFF" w:rsidR="26F28BB3">
        <w:rPr>
          <w:rFonts w:ascii="Times New Roman" w:hAnsi="Times New Roman" w:eastAsia="Times New Roman" w:cs="Times New Roman"/>
          <w:sz w:val="24"/>
          <w:szCs w:val="24"/>
        </w:rPr>
        <w:t>htud</w:t>
      </w:r>
      <w:r w:rsidRPr="01B6DEFF" w:rsidR="24D3FDDB">
        <w:rPr>
          <w:rFonts w:ascii="Times New Roman" w:hAnsi="Times New Roman" w:eastAsia="Times New Roman" w:cs="Times New Roman"/>
          <w:sz w:val="24"/>
          <w:szCs w:val="24"/>
        </w:rPr>
        <w:t xml:space="preserve"> päringutest</w:t>
      </w:r>
      <w:r w:rsidRPr="01B6DEFF" w:rsidR="5067C955">
        <w:rPr>
          <w:rFonts w:ascii="Times New Roman" w:hAnsi="Times New Roman" w:cs="Times New Roman"/>
          <w:sz w:val="24"/>
          <w:szCs w:val="24"/>
        </w:rPr>
        <w:t xml:space="preserve"> </w:t>
      </w:r>
      <w:r w:rsidRPr="01B6DEFF" w:rsidR="273028A9">
        <w:rPr>
          <w:rFonts w:ascii="Times New Roman" w:hAnsi="Times New Roman" w:cs="Times New Roman"/>
          <w:sz w:val="24"/>
          <w:szCs w:val="24"/>
        </w:rPr>
        <w:t xml:space="preserve">ei tohi </w:t>
      </w:r>
      <w:commentRangeStart w:id="35340684"/>
      <w:r w:rsidRPr="01B6DEFF" w:rsidR="273028A9">
        <w:rPr>
          <w:rFonts w:ascii="Times New Roman" w:hAnsi="Times New Roman" w:cs="Times New Roman"/>
          <w:sz w:val="24"/>
          <w:szCs w:val="24"/>
        </w:rPr>
        <w:t>kohustatud isik</w:t>
      </w:r>
      <w:commentRangeEnd w:id="35340684"/>
      <w:r>
        <w:rPr>
          <w:rStyle w:val="CommentReference"/>
        </w:rPr>
        <w:commentReference w:id="35340684"/>
      </w:r>
      <w:r w:rsidRPr="01B6DEFF" w:rsidR="273028A9">
        <w:rPr>
          <w:rFonts w:ascii="Times New Roman" w:hAnsi="Times New Roman" w:cs="Times New Roman"/>
          <w:sz w:val="24"/>
          <w:szCs w:val="24"/>
        </w:rPr>
        <w:t xml:space="preserve"> oma klienti teavitada.</w:t>
      </w:r>
    </w:p>
    <w:p w:rsidRPr="00A54076" w:rsidR="1BC41059" w:rsidP="006D7E48" w:rsidRDefault="1BC41059" w14:paraId="6DCF9E00" w14:textId="0309E340">
      <w:pPr>
        <w:spacing w:after="0" w:line="240" w:lineRule="auto"/>
        <w:jc w:val="both"/>
        <w:rPr>
          <w:rFonts w:ascii="Times New Roman" w:hAnsi="Times New Roman" w:cs="Times New Roman"/>
          <w:sz w:val="24"/>
          <w:szCs w:val="24"/>
        </w:rPr>
      </w:pPr>
    </w:p>
    <w:p w:rsidRPr="00A54076" w:rsidR="530505ED" w:rsidP="006D7E48" w:rsidRDefault="36AC3B31" w14:paraId="2DBED5DB" w14:textId="3CED6FAF">
      <w:pPr>
        <w:spacing w:after="0" w:line="240" w:lineRule="auto"/>
        <w:jc w:val="both"/>
        <w:rPr>
          <w:rFonts w:ascii="Times New Roman" w:hAnsi="Times New Roman" w:eastAsia="Aptos" w:cs="Times New Roman"/>
          <w:color w:val="000000" w:themeColor="text1"/>
          <w:sz w:val="24"/>
          <w:szCs w:val="24"/>
        </w:rPr>
      </w:pPr>
      <w:r w:rsidRPr="01B6DEFF" w:rsidR="273028A9">
        <w:rPr>
          <w:rFonts w:ascii="Times New Roman" w:hAnsi="Times New Roman" w:eastAsia="Aptos" w:cs="Times New Roman"/>
          <w:color w:val="000000" w:themeColor="text1" w:themeTint="FF" w:themeShade="FF"/>
          <w:sz w:val="24"/>
          <w:szCs w:val="24"/>
        </w:rPr>
        <w:t>Muudatuse eesmär</w:t>
      </w:r>
      <w:r w:rsidRPr="01B6DEFF" w:rsidR="59C7FEFC">
        <w:rPr>
          <w:rFonts w:ascii="Times New Roman" w:hAnsi="Times New Roman" w:eastAsia="Aptos" w:cs="Times New Roman"/>
          <w:color w:val="000000" w:themeColor="text1" w:themeTint="FF" w:themeShade="FF"/>
          <w:sz w:val="24"/>
          <w:szCs w:val="24"/>
        </w:rPr>
        <w:t>k</w:t>
      </w:r>
      <w:r w:rsidRPr="01B6DEFF" w:rsidR="273028A9">
        <w:rPr>
          <w:rFonts w:ascii="Times New Roman" w:hAnsi="Times New Roman" w:eastAsia="Aptos" w:cs="Times New Roman"/>
          <w:color w:val="000000" w:themeColor="text1" w:themeTint="FF" w:themeShade="FF"/>
          <w:sz w:val="24"/>
          <w:szCs w:val="24"/>
        </w:rPr>
        <w:t xml:space="preserve"> on täpsustada, et Rahapesu Andmebüroo võimalikud järelepärimised/kontrolltoimingud</w:t>
      </w:r>
      <w:r w:rsidRPr="01B6DEFF" w:rsidR="273028A9">
        <w:rPr>
          <w:rFonts w:ascii="Times New Roman" w:hAnsi="Times New Roman" w:eastAsia="Aptos" w:cs="Times New Roman"/>
          <w:sz w:val="24"/>
          <w:szCs w:val="24"/>
        </w:rPr>
        <w:t xml:space="preserve"> </w:t>
      </w:r>
      <w:r w:rsidRPr="01B6DEFF" w:rsidR="273028A9">
        <w:rPr>
          <w:rFonts w:ascii="Times New Roman" w:hAnsi="Times New Roman" w:eastAsia="Aptos" w:cs="Times New Roman"/>
          <w:color w:val="000000" w:themeColor="text1" w:themeTint="FF" w:themeShade="FF"/>
          <w:sz w:val="24"/>
          <w:szCs w:val="24"/>
        </w:rPr>
        <w:t xml:space="preserve">jms infovahetus ka </w:t>
      </w:r>
      <w:r w:rsidRPr="01B6DEFF" w:rsidR="273028A9">
        <w:rPr>
          <w:rFonts w:ascii="Times New Roman" w:hAnsi="Times New Roman" w:eastAsia="Aptos" w:cs="Times New Roman"/>
          <w:color w:val="000000" w:themeColor="text1" w:themeTint="FF" w:themeShade="FF"/>
          <w:sz w:val="24"/>
          <w:szCs w:val="24"/>
        </w:rPr>
        <w:t>RahaPTS</w:t>
      </w:r>
      <w:r w:rsidRPr="01B6DEFF" w:rsidR="4AEF07D2">
        <w:rPr>
          <w:rFonts w:ascii="Times New Roman" w:hAnsi="Times New Roman" w:eastAsia="Aptos" w:cs="Times New Roman"/>
          <w:color w:val="000000" w:themeColor="text1" w:themeTint="FF" w:themeShade="FF"/>
          <w:sz w:val="24"/>
          <w:szCs w:val="24"/>
        </w:rPr>
        <w:t>i</w:t>
      </w:r>
      <w:r w:rsidRPr="01B6DEFF" w:rsidR="273028A9">
        <w:rPr>
          <w:rFonts w:ascii="Times New Roman" w:hAnsi="Times New Roman" w:eastAsia="Aptos" w:cs="Times New Roman"/>
          <w:color w:val="000000" w:themeColor="text1" w:themeTint="FF" w:themeShade="FF"/>
          <w:sz w:val="24"/>
          <w:szCs w:val="24"/>
        </w:rPr>
        <w:t xml:space="preserve"> § 54 lõike 1 punktides 1</w:t>
      </w:r>
      <w:r w:rsidRPr="01B6DEFF" w:rsidR="4AEF07D2">
        <w:rPr>
          <w:rFonts w:ascii="Times New Roman" w:hAnsi="Times New Roman" w:eastAsia="Aptos" w:cs="Times New Roman"/>
          <w:color w:val="000000" w:themeColor="text1" w:themeTint="FF" w:themeShade="FF"/>
          <w:sz w:val="24"/>
          <w:szCs w:val="24"/>
        </w:rPr>
        <w:t xml:space="preserve"> ja</w:t>
      </w:r>
      <w:r w:rsidRPr="01B6DEFF" w:rsidR="273028A9">
        <w:rPr>
          <w:rFonts w:ascii="Times New Roman" w:hAnsi="Times New Roman" w:eastAsia="Aptos" w:cs="Times New Roman"/>
          <w:color w:val="000000" w:themeColor="text1" w:themeTint="FF" w:themeShade="FF"/>
          <w:sz w:val="24"/>
          <w:szCs w:val="24"/>
        </w:rPr>
        <w:t xml:space="preserve"> 8</w:t>
      </w:r>
      <w:r w:rsidRPr="01B6DEFF" w:rsidR="4AEF07D2">
        <w:rPr>
          <w:rFonts w:ascii="Times New Roman" w:hAnsi="Times New Roman" w:eastAsia="Aptos" w:cs="Times New Roman"/>
          <w:color w:val="000000" w:themeColor="text1" w:themeTint="FF" w:themeShade="FF"/>
          <w:sz w:val="24"/>
          <w:szCs w:val="24"/>
        </w:rPr>
        <w:t>–</w:t>
      </w:r>
      <w:commentRangeStart w:id="1405172433"/>
      <w:r w:rsidRPr="01B6DEFF" w:rsidR="273028A9">
        <w:rPr>
          <w:rFonts w:ascii="Times New Roman" w:hAnsi="Times New Roman" w:eastAsia="Aptos" w:cs="Times New Roman"/>
          <w:color w:val="000000" w:themeColor="text1" w:themeTint="FF" w:themeShade="FF"/>
          <w:sz w:val="24"/>
          <w:szCs w:val="24"/>
        </w:rPr>
        <w:t>10</w:t>
      </w:r>
      <w:commentRangeEnd w:id="1405172433"/>
      <w:r>
        <w:rPr>
          <w:rStyle w:val="CommentReference"/>
        </w:rPr>
        <w:commentReference w:id="1405172433"/>
      </w:r>
      <w:r w:rsidRPr="01B6DEFF" w:rsidR="273028A9">
        <w:rPr>
          <w:rFonts w:ascii="Times New Roman" w:hAnsi="Times New Roman" w:eastAsia="Aptos" w:cs="Times New Roman"/>
          <w:color w:val="000000" w:themeColor="text1" w:themeTint="FF" w:themeShade="FF"/>
          <w:sz w:val="24"/>
          <w:szCs w:val="24"/>
        </w:rPr>
        <w:t xml:space="preserve"> sätestatud ülesannete täitmisel ei tohiks isikutele teatavaks saada, sest see võib kahjustada rii</w:t>
      </w:r>
      <w:r w:rsidRPr="01B6DEFF" w:rsidR="4AEF07D2">
        <w:rPr>
          <w:rFonts w:ascii="Times New Roman" w:hAnsi="Times New Roman" w:eastAsia="Aptos" w:cs="Times New Roman"/>
          <w:color w:val="000000" w:themeColor="text1" w:themeTint="FF" w:themeShade="FF"/>
          <w:sz w:val="24"/>
          <w:szCs w:val="24"/>
        </w:rPr>
        <w:t>gi</w:t>
      </w:r>
      <w:r w:rsidRPr="01B6DEFF" w:rsidR="273028A9">
        <w:rPr>
          <w:rFonts w:ascii="Times New Roman" w:hAnsi="Times New Roman" w:eastAsia="Aptos" w:cs="Times New Roman"/>
          <w:color w:val="000000" w:themeColor="text1" w:themeTint="FF" w:themeShade="FF"/>
          <w:sz w:val="24"/>
          <w:szCs w:val="24"/>
        </w:rPr>
        <w:t xml:space="preserve"> või välisriigi kriminaalmenetluse</w:t>
      </w:r>
      <w:r w:rsidRPr="01B6DEFF" w:rsidR="65F60C03">
        <w:rPr>
          <w:rFonts w:ascii="Times New Roman" w:hAnsi="Times New Roman" w:eastAsia="Aptos" w:cs="Times New Roman"/>
          <w:color w:val="000000" w:themeColor="text1" w:themeTint="FF" w:themeShade="FF"/>
          <w:sz w:val="24"/>
          <w:szCs w:val="24"/>
        </w:rPr>
        <w:t>/</w:t>
      </w:r>
      <w:r w:rsidRPr="01B6DEFF" w:rsidR="273028A9">
        <w:rPr>
          <w:rFonts w:ascii="Times New Roman" w:hAnsi="Times New Roman" w:eastAsia="Aptos" w:cs="Times New Roman"/>
          <w:color w:val="000000" w:themeColor="text1" w:themeTint="FF" w:themeShade="FF"/>
          <w:sz w:val="24"/>
          <w:szCs w:val="24"/>
        </w:rPr>
        <w:t xml:space="preserve">väärteomenetluse huvi ning </w:t>
      </w:r>
      <w:r w:rsidRPr="01B6DEFF" w:rsidR="273028A9">
        <w:rPr>
          <w:rFonts w:ascii="Times New Roman" w:hAnsi="Times New Roman" w:eastAsia="Aptos" w:cs="Times New Roman"/>
          <w:color w:val="000000" w:themeColor="text1" w:themeTint="FF" w:themeShade="FF"/>
          <w:sz w:val="24"/>
          <w:szCs w:val="24"/>
        </w:rPr>
        <w:t>teavitaja</w:t>
      </w:r>
      <w:r w:rsidRPr="01B6DEFF" w:rsidR="273028A9">
        <w:rPr>
          <w:rFonts w:ascii="Times New Roman" w:hAnsi="Times New Roman" w:eastAsia="Aptos" w:cs="Times New Roman"/>
          <w:color w:val="000000" w:themeColor="text1" w:themeTint="FF" w:themeShade="FF"/>
          <w:sz w:val="24"/>
          <w:szCs w:val="24"/>
        </w:rPr>
        <w:t xml:space="preserve"> kaitse põhimõtet.</w:t>
      </w:r>
    </w:p>
    <w:p w:rsidRPr="00A54076" w:rsidR="1BC41059" w:rsidDel="00F55780" w:rsidP="006D7E48" w:rsidRDefault="1BC41059" w14:paraId="60340547" w14:textId="0C6EAB32">
      <w:pPr>
        <w:spacing w:after="0" w:line="240" w:lineRule="auto"/>
        <w:jc w:val="both"/>
        <w:rPr>
          <w:rFonts w:ascii="Times New Roman" w:hAnsi="Times New Roman" w:eastAsia="Aptos" w:cs="Times New Roman"/>
          <w:color w:val="000000" w:themeColor="text1"/>
          <w:sz w:val="24"/>
          <w:szCs w:val="24"/>
        </w:rPr>
      </w:pPr>
    </w:p>
    <w:p w:rsidRPr="004852FE" w:rsidR="1683D16B" w:rsidP="1CE34E8F" w:rsidRDefault="2F51229D" w14:paraId="282FE125" w14:textId="1B56B3AC">
      <w:pPr>
        <w:shd w:val="clear" w:color="auto" w:fill="FFFFFF" w:themeFill="background1"/>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Praegu</w:t>
      </w:r>
      <w:r w:rsidRPr="20A76737" w:rsidR="22DBEB35">
        <w:rPr>
          <w:rFonts w:ascii="Times New Roman" w:hAnsi="Times New Roman" w:eastAsia="Times New Roman" w:cs="Times New Roman"/>
          <w:sz w:val="24"/>
          <w:szCs w:val="24"/>
        </w:rPr>
        <w:t xml:space="preserve"> on rahapesu andmebüroosid maailmas umbes 180 ning rahvusvahelistes standardites ehk nn Rahapesuvastase Töökonna (FATFi) standardites on alates 1996. aastast kohustus, et riigid peavad looma rahapesuga võitlemise andmebüroo, mille ülesanne on võtta vastu, analüüsida ja edastada rahapesu kahtlusega teateid (soovitus 26</w:t>
      </w:r>
      <w:r w:rsidRPr="20A76737" w:rsidR="00B40AE0">
        <w:rPr>
          <w:rStyle w:val="Allmrkuseviide"/>
          <w:rFonts w:ascii="Times New Roman" w:hAnsi="Times New Roman" w:eastAsia="Times New Roman" w:cs="Times New Roman"/>
          <w:sz w:val="24"/>
          <w:szCs w:val="24"/>
        </w:rPr>
        <w:footnoteReference w:id="21"/>
      </w:r>
      <w:r w:rsidRPr="20A76737" w:rsidR="22DBEB35">
        <w:rPr>
          <w:rFonts w:ascii="Times New Roman" w:hAnsi="Times New Roman" w:eastAsia="Times New Roman" w:cs="Times New Roman"/>
          <w:sz w:val="24"/>
          <w:szCs w:val="24"/>
        </w:rPr>
        <w:t xml:space="preserve">). Rahapesu andmebürood on ühed olulisemad lülid rahapesu ja terrorismi rahastamise tõkestamise süsteemis </w:t>
      </w:r>
      <w:r w:rsidRPr="20A76737" w:rsidR="2EE11078">
        <w:rPr>
          <w:rFonts w:ascii="Times New Roman" w:hAnsi="Times New Roman" w:eastAsia="Times New Roman" w:cs="Times New Roman"/>
          <w:sz w:val="24"/>
          <w:szCs w:val="24"/>
        </w:rPr>
        <w:t>ning</w:t>
      </w:r>
      <w:r w:rsidRPr="20A76737" w:rsidR="22DBEB35">
        <w:rPr>
          <w:rFonts w:ascii="Times New Roman" w:hAnsi="Times New Roman" w:eastAsia="Times New Roman" w:cs="Times New Roman"/>
          <w:sz w:val="24"/>
          <w:szCs w:val="24"/>
        </w:rPr>
        <w:t xml:space="preserve"> </w:t>
      </w:r>
      <w:r w:rsidRPr="20A76737" w:rsidR="14AF087B">
        <w:rPr>
          <w:rFonts w:ascii="Times New Roman" w:hAnsi="Times New Roman" w:eastAsia="Times New Roman" w:cs="Times New Roman"/>
          <w:sz w:val="24"/>
          <w:szCs w:val="24"/>
        </w:rPr>
        <w:t>RAB on</w:t>
      </w:r>
      <w:r w:rsidRPr="20A76737" w:rsidR="22DBEB35">
        <w:rPr>
          <w:rFonts w:ascii="Times New Roman" w:hAnsi="Times New Roman" w:eastAsia="Times New Roman" w:cs="Times New Roman"/>
          <w:sz w:val="24"/>
          <w:szCs w:val="24"/>
        </w:rPr>
        <w:t xml:space="preserve"> loodud just selle ülesande täitmiseks. R</w:t>
      </w:r>
      <w:r w:rsidRPr="20A76737" w:rsidR="4368E59C">
        <w:rPr>
          <w:rFonts w:ascii="Times New Roman" w:hAnsi="Times New Roman" w:eastAsia="Times New Roman" w:cs="Times New Roman"/>
          <w:sz w:val="24"/>
          <w:szCs w:val="24"/>
        </w:rPr>
        <w:t>AB</w:t>
      </w:r>
      <w:r w:rsidRPr="20A76737" w:rsidR="22DBEB35">
        <w:rPr>
          <w:rFonts w:ascii="Times New Roman" w:hAnsi="Times New Roman" w:eastAsia="Times New Roman" w:cs="Times New Roman"/>
          <w:sz w:val="24"/>
          <w:szCs w:val="24"/>
        </w:rPr>
        <w:t xml:space="preserve"> tegevusele kohaldub ja kehtivasse seadusesse on </w:t>
      </w:r>
      <w:r w:rsidRPr="20A76737" w:rsidR="1AE14221">
        <w:rPr>
          <w:rFonts w:ascii="Times New Roman" w:hAnsi="Times New Roman" w:eastAsia="Times New Roman" w:cs="Times New Roman"/>
          <w:sz w:val="24"/>
          <w:szCs w:val="24"/>
        </w:rPr>
        <w:t>liidetud</w:t>
      </w:r>
      <w:r w:rsidRPr="20A76737" w:rsidR="22DBEB35">
        <w:rPr>
          <w:rFonts w:ascii="Times New Roman" w:hAnsi="Times New Roman" w:eastAsia="Times New Roman" w:cs="Times New Roman"/>
          <w:sz w:val="24"/>
          <w:szCs w:val="24"/>
        </w:rPr>
        <w:t xml:space="preserve"> ulatuslik rahvusvaheline õigusraamistik, mis koosneb mh Euroopa Nõukogu rahapesuvastase võitluse direktiividest (nn AML-direktiivid) ja Rahapesuvastase Töökonna (FATF) standarditest, mis on siduvad ning kohustuslikud.</w:t>
      </w:r>
    </w:p>
    <w:p w:rsidRPr="004852FE" w:rsidR="1BC41059" w:rsidP="1CE34E8F" w:rsidRDefault="1BC41059" w14:paraId="3B58DD78" w14:textId="399D9273">
      <w:pPr>
        <w:spacing w:after="0" w:line="240" w:lineRule="auto"/>
        <w:jc w:val="both"/>
        <w:rPr>
          <w:rFonts w:ascii="Times New Roman" w:hAnsi="Times New Roman" w:eastAsia="Times New Roman" w:cs="Times New Roman"/>
          <w:sz w:val="24"/>
          <w:szCs w:val="24"/>
        </w:rPr>
      </w:pPr>
    </w:p>
    <w:p w:rsidRPr="00A54076" w:rsidR="1923FD92" w:rsidP="20A76737" w:rsidRDefault="38AD6658" w14:paraId="26FB52ED" w14:textId="55BA2B9E">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 xml:space="preserve">Üks </w:t>
      </w:r>
      <w:r w:rsidRPr="20A76737" w:rsidR="4368E59C">
        <w:rPr>
          <w:rFonts w:ascii="Times New Roman" w:hAnsi="Times New Roman" w:eastAsia="Times New Roman" w:cs="Times New Roman"/>
          <w:sz w:val="24"/>
          <w:szCs w:val="24"/>
        </w:rPr>
        <w:t>RAB</w:t>
      </w:r>
      <w:r w:rsidRPr="20A76737">
        <w:rPr>
          <w:rFonts w:ascii="Times New Roman" w:hAnsi="Times New Roman" w:eastAsia="Times New Roman" w:cs="Times New Roman"/>
          <w:sz w:val="24"/>
          <w:szCs w:val="24"/>
        </w:rPr>
        <w:t xml:space="preserve"> seadusest tulenev ülesan</w:t>
      </w:r>
      <w:r w:rsidRPr="20A76737" w:rsidR="3C260F22">
        <w:rPr>
          <w:rFonts w:ascii="Times New Roman" w:hAnsi="Times New Roman" w:eastAsia="Times New Roman" w:cs="Times New Roman"/>
          <w:sz w:val="24"/>
          <w:szCs w:val="24"/>
        </w:rPr>
        <w:t>ne</w:t>
      </w:r>
      <w:r w:rsidRPr="20A76737">
        <w:rPr>
          <w:rFonts w:ascii="Times New Roman" w:hAnsi="Times New Roman" w:eastAsia="Times New Roman" w:cs="Times New Roman"/>
          <w:sz w:val="24"/>
          <w:szCs w:val="24"/>
        </w:rPr>
        <w:t xml:space="preserve"> on RahaPTS</w:t>
      </w:r>
      <w:r w:rsidRPr="20A76737" w:rsidR="3C260F22">
        <w:rPr>
          <w:rFonts w:ascii="Times New Roman" w:hAnsi="Times New Roman" w:eastAsia="Times New Roman" w:cs="Times New Roman"/>
          <w:sz w:val="24"/>
          <w:szCs w:val="24"/>
        </w:rPr>
        <w:t>i</w:t>
      </w:r>
      <w:r w:rsidRPr="20A76737">
        <w:rPr>
          <w:rFonts w:ascii="Times New Roman" w:hAnsi="Times New Roman" w:eastAsia="Times New Roman" w:cs="Times New Roman"/>
          <w:sz w:val="24"/>
          <w:szCs w:val="24"/>
        </w:rPr>
        <w:t xml:space="preserve"> § 54 l</w:t>
      </w:r>
      <w:r w:rsidRPr="20A76737" w:rsidR="684CFD15">
        <w:rPr>
          <w:rFonts w:ascii="Times New Roman" w:hAnsi="Times New Roman" w:eastAsia="Times New Roman" w:cs="Times New Roman"/>
          <w:sz w:val="24"/>
          <w:szCs w:val="24"/>
        </w:rPr>
        <w:t>õike</w:t>
      </w:r>
      <w:r w:rsidRPr="20A76737">
        <w:rPr>
          <w:rFonts w:ascii="Times New Roman" w:hAnsi="Times New Roman" w:eastAsia="Times New Roman" w:cs="Times New Roman"/>
          <w:sz w:val="24"/>
          <w:szCs w:val="24"/>
        </w:rPr>
        <w:t xml:space="preserve"> 1 punkti 1 kohaselt rahapesu ja terrorismi rahastamise tõkestamine ning sellele viitava teabe vastuvõtmine, kogumine, väljanõudmine, töötlemine, analüüsimine ja edastamine. Tegemist on R</w:t>
      </w:r>
      <w:r w:rsidRPr="20A76737" w:rsidR="4368E59C">
        <w:rPr>
          <w:rFonts w:ascii="Times New Roman" w:hAnsi="Times New Roman" w:eastAsia="Times New Roman" w:cs="Times New Roman"/>
          <w:sz w:val="24"/>
          <w:szCs w:val="24"/>
        </w:rPr>
        <w:t>AB</w:t>
      </w:r>
      <w:r w:rsidRPr="20A76737">
        <w:rPr>
          <w:rFonts w:ascii="Times New Roman" w:hAnsi="Times New Roman" w:eastAsia="Times New Roman" w:cs="Times New Roman"/>
          <w:sz w:val="24"/>
          <w:szCs w:val="24"/>
        </w:rPr>
        <w:t xml:space="preserve"> </w:t>
      </w:r>
      <w:r w:rsidRPr="20A76737" w:rsidR="4368E59C">
        <w:rPr>
          <w:rFonts w:ascii="Times New Roman" w:hAnsi="Times New Roman" w:eastAsia="Times New Roman" w:cs="Times New Roman"/>
          <w:sz w:val="24"/>
          <w:szCs w:val="24"/>
        </w:rPr>
        <w:t>k</w:t>
      </w:r>
      <w:r w:rsidRPr="20A76737">
        <w:rPr>
          <w:rFonts w:ascii="Times New Roman" w:hAnsi="Times New Roman" w:eastAsia="Times New Roman" w:cs="Times New Roman"/>
          <w:sz w:val="24"/>
          <w:szCs w:val="24"/>
        </w:rPr>
        <w:t>õige olulisema rolli</w:t>
      </w:r>
      <w:r w:rsidRPr="20A76737" w:rsidR="3C260F22">
        <w:rPr>
          <w:rFonts w:ascii="Times New Roman" w:hAnsi="Times New Roman" w:eastAsia="Times New Roman" w:cs="Times New Roman"/>
          <w:sz w:val="24"/>
          <w:szCs w:val="24"/>
        </w:rPr>
        <w:t>ga</w:t>
      </w:r>
      <w:r w:rsidRPr="20A76737">
        <w:rPr>
          <w:rFonts w:ascii="Times New Roman" w:hAnsi="Times New Roman" w:eastAsia="Times New Roman" w:cs="Times New Roman"/>
          <w:sz w:val="24"/>
          <w:szCs w:val="24"/>
        </w:rPr>
        <w:t>. R</w:t>
      </w:r>
      <w:r w:rsidRPr="20A76737" w:rsidR="4368E59C">
        <w:rPr>
          <w:rFonts w:ascii="Times New Roman" w:hAnsi="Times New Roman" w:eastAsia="Times New Roman" w:cs="Times New Roman"/>
          <w:sz w:val="24"/>
          <w:szCs w:val="24"/>
        </w:rPr>
        <w:t>AB</w:t>
      </w:r>
      <w:r w:rsidRPr="20A76737">
        <w:rPr>
          <w:rFonts w:ascii="Times New Roman" w:hAnsi="Times New Roman" w:eastAsia="Times New Roman" w:cs="Times New Roman"/>
          <w:sz w:val="24"/>
          <w:szCs w:val="24"/>
        </w:rPr>
        <w:t xml:space="preserve"> võtab erasektorilt vastu teateid (RahaPTS § 49 l</w:t>
      </w:r>
      <w:r w:rsidR="00F0072C">
        <w:rPr>
          <w:rFonts w:ascii="Times New Roman" w:hAnsi="Times New Roman" w:eastAsia="Times New Roman" w:cs="Times New Roman"/>
          <w:sz w:val="24"/>
          <w:szCs w:val="24"/>
        </w:rPr>
        <w:t>õige</w:t>
      </w:r>
      <w:r w:rsidRPr="20A76737">
        <w:rPr>
          <w:rFonts w:ascii="Times New Roman" w:hAnsi="Times New Roman" w:eastAsia="Times New Roman" w:cs="Times New Roman"/>
          <w:sz w:val="24"/>
          <w:szCs w:val="24"/>
        </w:rPr>
        <w:t xml:space="preserve"> 1), kus erasektor on riigi</w:t>
      </w:r>
      <w:r w:rsidRPr="20A76737" w:rsidR="5DBB66AC">
        <w:rPr>
          <w:rFonts w:ascii="Times New Roman" w:hAnsi="Times New Roman" w:eastAsia="Times New Roman" w:cs="Times New Roman"/>
          <w:sz w:val="24"/>
          <w:szCs w:val="24"/>
        </w:rPr>
        <w:t xml:space="preserve"> seatud</w:t>
      </w:r>
      <w:r w:rsidRPr="20A76737">
        <w:rPr>
          <w:rFonts w:ascii="Times New Roman" w:hAnsi="Times New Roman" w:eastAsia="Times New Roman" w:cs="Times New Roman"/>
          <w:sz w:val="24"/>
          <w:szCs w:val="24"/>
        </w:rPr>
        <w:t xml:space="preserve"> kohustuse </w:t>
      </w:r>
      <w:r w:rsidRPr="20A76737" w:rsidR="11F61E03">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tun</w:t>
      </w:r>
      <w:r w:rsidRPr="20A76737" w:rsidR="26AC1653">
        <w:rPr>
          <w:rFonts w:ascii="Times New Roman" w:hAnsi="Times New Roman" w:eastAsia="Times New Roman" w:cs="Times New Roman"/>
          <w:sz w:val="24"/>
          <w:szCs w:val="24"/>
        </w:rPr>
        <w:t>ne</w:t>
      </w:r>
      <w:r w:rsidRPr="20A76737">
        <w:rPr>
          <w:rFonts w:ascii="Times New Roman" w:hAnsi="Times New Roman" w:eastAsia="Times New Roman" w:cs="Times New Roman"/>
          <w:sz w:val="24"/>
          <w:szCs w:val="24"/>
        </w:rPr>
        <w:t xml:space="preserve"> </w:t>
      </w:r>
      <w:r w:rsidRPr="20A76737" w:rsidR="1464971E">
        <w:rPr>
          <w:rFonts w:ascii="Times New Roman" w:hAnsi="Times New Roman" w:eastAsia="Times New Roman" w:cs="Times New Roman"/>
          <w:sz w:val="24"/>
          <w:szCs w:val="24"/>
        </w:rPr>
        <w:t>oma</w:t>
      </w:r>
      <w:r w:rsidRPr="20A76737">
        <w:rPr>
          <w:rFonts w:ascii="Times New Roman" w:hAnsi="Times New Roman" w:eastAsia="Times New Roman" w:cs="Times New Roman"/>
          <w:sz w:val="24"/>
          <w:szCs w:val="24"/>
        </w:rPr>
        <w:t xml:space="preserve"> klienti</w:t>
      </w:r>
      <w:r w:rsidRPr="20A76737" w:rsidR="11F61E03">
        <w:rPr>
          <w:rFonts w:ascii="Times New Roman" w:hAnsi="Times New Roman" w:eastAsia="Times New Roman" w:cs="Times New Roman"/>
          <w:sz w:val="24"/>
          <w:szCs w:val="24"/>
        </w:rPr>
        <w:t>“</w:t>
      </w:r>
      <w:r w:rsidRPr="20A76737" w:rsidR="1464971E">
        <w:rPr>
          <w:rFonts w:ascii="Times New Roman" w:hAnsi="Times New Roman" w:eastAsia="Times New Roman" w:cs="Times New Roman"/>
          <w:sz w:val="24"/>
          <w:szCs w:val="24"/>
        </w:rPr>
        <w:t xml:space="preserve"> </w:t>
      </w:r>
      <w:r w:rsidRPr="20A76737">
        <w:rPr>
          <w:rFonts w:ascii="Times New Roman" w:hAnsi="Times New Roman" w:eastAsia="Times New Roman" w:cs="Times New Roman"/>
          <w:sz w:val="24"/>
          <w:szCs w:val="24"/>
        </w:rPr>
        <w:t xml:space="preserve">(RahaPTS § 20) </w:t>
      </w:r>
      <w:r w:rsidRPr="20A76737" w:rsidR="34063519">
        <w:rPr>
          <w:rFonts w:ascii="Times New Roman" w:hAnsi="Times New Roman" w:eastAsia="Times New Roman" w:cs="Times New Roman"/>
          <w:sz w:val="24"/>
          <w:szCs w:val="24"/>
        </w:rPr>
        <w:t xml:space="preserve">täitmisel </w:t>
      </w:r>
      <w:r w:rsidRPr="20A76737">
        <w:rPr>
          <w:rFonts w:ascii="Times New Roman" w:hAnsi="Times New Roman" w:eastAsia="Times New Roman" w:cs="Times New Roman"/>
          <w:sz w:val="24"/>
          <w:szCs w:val="24"/>
        </w:rPr>
        <w:t>tuvastanud kliendi tegevuses ja tehingutes midagi kahtlast. R</w:t>
      </w:r>
      <w:r w:rsidRPr="20A76737" w:rsidR="19958AE9">
        <w:rPr>
          <w:rFonts w:ascii="Times New Roman" w:hAnsi="Times New Roman" w:eastAsia="Times New Roman" w:cs="Times New Roman"/>
          <w:sz w:val="24"/>
          <w:szCs w:val="24"/>
        </w:rPr>
        <w:t>AB</w:t>
      </w:r>
      <w:r w:rsidRPr="20A76737">
        <w:rPr>
          <w:rFonts w:ascii="Times New Roman" w:hAnsi="Times New Roman" w:eastAsia="Times New Roman" w:cs="Times New Roman"/>
          <w:sz w:val="24"/>
          <w:szCs w:val="24"/>
        </w:rPr>
        <w:t xml:space="preserve"> kontrollib neid teateid ning otsib ebaseaduslike rahavoogude ja tehingute jälgi ning rahapesule ja sellega seotud kuritegudele viitavaid tegevusi ja terrorismi rahastamist, samuti võtab vajaduse korral tarvitusele abinõud vara säilimiseks ning edastab kuriteo tunnuste avastamisel materjali viivitamata pädevale asutusele (RahaPTS § 54 l</w:t>
      </w:r>
      <w:r w:rsidR="00F0072C">
        <w:rPr>
          <w:rFonts w:ascii="Times New Roman" w:hAnsi="Times New Roman" w:eastAsia="Times New Roman" w:cs="Times New Roman"/>
          <w:sz w:val="24"/>
          <w:szCs w:val="24"/>
        </w:rPr>
        <w:t>õige</w:t>
      </w:r>
      <w:r w:rsidRPr="20A76737">
        <w:rPr>
          <w:rFonts w:ascii="Times New Roman" w:hAnsi="Times New Roman" w:eastAsia="Times New Roman" w:cs="Times New Roman"/>
          <w:sz w:val="24"/>
          <w:szCs w:val="24"/>
        </w:rPr>
        <w:t xml:space="preserve"> 3 ja § 57). Eesmär</w:t>
      </w:r>
      <w:r w:rsidRPr="20A76737" w:rsidR="11F61E03">
        <w:rPr>
          <w:rFonts w:ascii="Times New Roman" w:hAnsi="Times New Roman" w:eastAsia="Times New Roman" w:cs="Times New Roman"/>
          <w:sz w:val="24"/>
          <w:szCs w:val="24"/>
        </w:rPr>
        <w:t>k</w:t>
      </w:r>
      <w:r w:rsidRPr="20A76737">
        <w:rPr>
          <w:rFonts w:ascii="Times New Roman" w:hAnsi="Times New Roman" w:eastAsia="Times New Roman" w:cs="Times New Roman"/>
          <w:sz w:val="24"/>
          <w:szCs w:val="24"/>
        </w:rPr>
        <w:t xml:space="preserve"> on tõkestada Eesti rahandussüsteemi ning majandusruumi kasutamist rahapesuks ja terrorismi rahastamiseks (RahaPTS § 1 l</w:t>
      </w:r>
      <w:r w:rsidR="00F0072C">
        <w:rPr>
          <w:rFonts w:ascii="Times New Roman" w:hAnsi="Times New Roman" w:eastAsia="Times New Roman" w:cs="Times New Roman"/>
          <w:sz w:val="24"/>
          <w:szCs w:val="24"/>
        </w:rPr>
        <w:t>õige</w:t>
      </w:r>
      <w:r w:rsidRPr="20A76737">
        <w:rPr>
          <w:rFonts w:ascii="Times New Roman" w:hAnsi="Times New Roman" w:eastAsia="Times New Roman" w:cs="Times New Roman"/>
          <w:sz w:val="24"/>
          <w:szCs w:val="24"/>
        </w:rPr>
        <w:t xml:space="preserve"> 1). Selleks, et eelnimetatud ülesannet täita, ei saa R</w:t>
      </w:r>
      <w:r w:rsidRPr="20A76737" w:rsidR="33BDC678">
        <w:rPr>
          <w:rFonts w:ascii="Times New Roman" w:hAnsi="Times New Roman" w:eastAsia="Times New Roman" w:cs="Times New Roman"/>
          <w:sz w:val="24"/>
          <w:szCs w:val="24"/>
        </w:rPr>
        <w:t>AB</w:t>
      </w:r>
      <w:r w:rsidRPr="20A76737">
        <w:rPr>
          <w:rFonts w:ascii="Times New Roman" w:hAnsi="Times New Roman" w:eastAsia="Times New Roman" w:cs="Times New Roman"/>
          <w:sz w:val="24"/>
          <w:szCs w:val="24"/>
        </w:rPr>
        <w:t xml:space="preserve"> ligipääs piirduda vaid teadmisega, et isikutel on pangakonto. Muu hulgas </w:t>
      </w:r>
      <w:r w:rsidRPr="20A76737" w:rsidR="7DCB43C3">
        <w:rPr>
          <w:rFonts w:ascii="Times New Roman" w:hAnsi="Times New Roman" w:eastAsia="Times New Roman" w:cs="Times New Roman"/>
          <w:sz w:val="24"/>
          <w:szCs w:val="24"/>
        </w:rPr>
        <w:t xml:space="preserve">eeldavad </w:t>
      </w:r>
      <w:r w:rsidRPr="20A76737">
        <w:rPr>
          <w:rFonts w:ascii="Times New Roman" w:hAnsi="Times New Roman" w:eastAsia="Times New Roman" w:cs="Times New Roman"/>
          <w:sz w:val="24"/>
          <w:szCs w:val="24"/>
        </w:rPr>
        <w:t>nimetatud sätted kogumis, et R</w:t>
      </w:r>
      <w:r w:rsidRPr="20A76737" w:rsidR="21B54B72">
        <w:rPr>
          <w:rFonts w:ascii="Times New Roman" w:hAnsi="Times New Roman" w:eastAsia="Times New Roman" w:cs="Times New Roman"/>
          <w:sz w:val="24"/>
          <w:szCs w:val="24"/>
        </w:rPr>
        <w:t>AB</w:t>
      </w:r>
      <w:r w:rsidRPr="20A76737">
        <w:rPr>
          <w:rFonts w:ascii="Times New Roman" w:hAnsi="Times New Roman" w:eastAsia="Times New Roman" w:cs="Times New Roman"/>
          <w:sz w:val="24"/>
          <w:szCs w:val="24"/>
        </w:rPr>
        <w:t xml:space="preserve"> mõistab raha liikumise </w:t>
      </w:r>
      <w:r w:rsidRPr="20A76737" w:rsidR="7CCDE0CE">
        <w:rPr>
          <w:rFonts w:ascii="Times New Roman" w:hAnsi="Times New Roman" w:eastAsia="Times New Roman" w:cs="Times New Roman"/>
          <w:sz w:val="24"/>
          <w:szCs w:val="24"/>
        </w:rPr>
        <w:t xml:space="preserve">kaudu </w:t>
      </w:r>
      <w:r w:rsidRPr="20A76737">
        <w:rPr>
          <w:rFonts w:ascii="Times New Roman" w:hAnsi="Times New Roman" w:eastAsia="Times New Roman" w:cs="Times New Roman"/>
          <w:sz w:val="24"/>
          <w:szCs w:val="24"/>
        </w:rPr>
        <w:t>kuritegeliku tegevuse sisu, teo ulatust ja otsib võimalust kuritegeliku tegevuse käigus saadud vahendite säilitamiseks ehk nende edasise teekonna tõkestamiseks.</w:t>
      </w:r>
    </w:p>
    <w:p w:rsidRPr="00A54076" w:rsidR="1BC41059" w:rsidP="006D7E48" w:rsidRDefault="1BC41059" w14:paraId="2F3C7105" w14:textId="49D84B12">
      <w:pPr>
        <w:spacing w:after="0" w:line="240" w:lineRule="auto"/>
        <w:jc w:val="both"/>
        <w:rPr>
          <w:rFonts w:ascii="Times New Roman" w:hAnsi="Times New Roman" w:eastAsia="Aptos" w:cs="Times New Roman"/>
          <w:color w:val="000000" w:themeColor="text1"/>
          <w:sz w:val="24"/>
          <w:szCs w:val="24"/>
        </w:rPr>
      </w:pPr>
    </w:p>
    <w:p w:rsidRPr="00A54076" w:rsidR="530505ED" w:rsidP="006D7E48" w:rsidRDefault="36AC3B31" w14:paraId="355911C7" w14:textId="2065B95A">
      <w:pPr>
        <w:spacing w:after="0" w:line="240" w:lineRule="auto"/>
        <w:jc w:val="both"/>
        <w:rPr>
          <w:rFonts w:ascii="Times New Roman" w:hAnsi="Times New Roman" w:eastAsia="Aptos" w:cs="Times New Roman"/>
          <w:color w:val="000000" w:themeColor="text1"/>
          <w:sz w:val="24"/>
          <w:szCs w:val="24"/>
        </w:rPr>
      </w:pPr>
      <w:r w:rsidRPr="1CE34E8F">
        <w:rPr>
          <w:rFonts w:ascii="Times New Roman" w:hAnsi="Times New Roman" w:eastAsia="Aptos" w:cs="Times New Roman"/>
          <w:color w:val="000000" w:themeColor="text1"/>
          <w:sz w:val="24"/>
          <w:szCs w:val="24"/>
        </w:rPr>
        <w:t>RahaPTS</w:t>
      </w:r>
      <w:r w:rsidRPr="1CE34E8F" w:rsidR="0065190F">
        <w:rPr>
          <w:rFonts w:ascii="Times New Roman" w:hAnsi="Times New Roman" w:eastAsia="Aptos" w:cs="Times New Roman"/>
          <w:color w:val="000000" w:themeColor="text1"/>
          <w:sz w:val="24"/>
          <w:szCs w:val="24"/>
        </w:rPr>
        <w:t>i</w:t>
      </w:r>
      <w:r w:rsidRPr="1CE34E8F">
        <w:rPr>
          <w:rFonts w:ascii="Times New Roman" w:hAnsi="Times New Roman" w:eastAsia="Aptos" w:cs="Times New Roman"/>
          <w:color w:val="000000" w:themeColor="text1"/>
          <w:sz w:val="24"/>
          <w:szCs w:val="24"/>
        </w:rPr>
        <w:t xml:space="preserve"> § 51 </w:t>
      </w:r>
      <w:r w:rsidRPr="1CE34E8F" w:rsidR="0065190F">
        <w:rPr>
          <w:rFonts w:ascii="Times New Roman" w:hAnsi="Times New Roman" w:eastAsia="Aptos" w:cs="Times New Roman"/>
          <w:color w:val="000000" w:themeColor="text1"/>
          <w:sz w:val="24"/>
          <w:szCs w:val="24"/>
        </w:rPr>
        <w:t xml:space="preserve">kehtiv </w:t>
      </w:r>
      <w:r w:rsidRPr="1CE34E8F">
        <w:rPr>
          <w:rFonts w:ascii="Times New Roman" w:hAnsi="Times New Roman" w:eastAsia="Aptos" w:cs="Times New Roman"/>
          <w:color w:val="000000" w:themeColor="text1"/>
          <w:sz w:val="24"/>
          <w:szCs w:val="24"/>
        </w:rPr>
        <w:t>lõige 1 viitab nii teate konfidentsiaalsusele kui ka R</w:t>
      </w:r>
      <w:r w:rsidRPr="1CE34E8F" w:rsidR="47DB7C11">
        <w:rPr>
          <w:rFonts w:ascii="Times New Roman" w:hAnsi="Times New Roman" w:eastAsia="Aptos" w:cs="Times New Roman"/>
          <w:color w:val="000000" w:themeColor="text1"/>
          <w:sz w:val="24"/>
          <w:szCs w:val="24"/>
        </w:rPr>
        <w:t>AB</w:t>
      </w:r>
      <w:r w:rsidRPr="1CE34E8F">
        <w:rPr>
          <w:rFonts w:ascii="Times New Roman" w:hAnsi="Times New Roman" w:eastAsia="Aptos" w:cs="Times New Roman"/>
          <w:color w:val="000000" w:themeColor="text1"/>
          <w:sz w:val="24"/>
          <w:szCs w:val="24"/>
        </w:rPr>
        <w:t xml:space="preserve"> ettekirjutustele teabe saamiseks – mõlema</w:t>
      </w:r>
      <w:r w:rsidRPr="1CE34E8F" w:rsidR="003906B3">
        <w:rPr>
          <w:rFonts w:ascii="Times New Roman" w:hAnsi="Times New Roman" w:eastAsia="Aptos" w:cs="Times New Roman"/>
          <w:color w:val="000000" w:themeColor="text1"/>
          <w:sz w:val="24"/>
          <w:szCs w:val="24"/>
        </w:rPr>
        <w:t>l juhul</w:t>
      </w:r>
      <w:r w:rsidRPr="1CE34E8F">
        <w:rPr>
          <w:rFonts w:ascii="Times New Roman" w:hAnsi="Times New Roman" w:eastAsia="Aptos" w:cs="Times New Roman"/>
          <w:color w:val="000000" w:themeColor="text1"/>
          <w:sz w:val="24"/>
          <w:szCs w:val="24"/>
        </w:rPr>
        <w:t xml:space="preserve"> kohaldub tähtajatu konfidentsiaalsuskohustus. Oleks vastuoluline, kui kohu</w:t>
      </w:r>
      <w:r w:rsidRPr="1CE34E8F" w:rsidR="47394D8D">
        <w:rPr>
          <w:rFonts w:ascii="Times New Roman" w:hAnsi="Times New Roman" w:eastAsia="Aptos" w:cs="Times New Roman"/>
          <w:color w:val="000000" w:themeColor="text1"/>
          <w:sz w:val="24"/>
          <w:szCs w:val="24"/>
        </w:rPr>
        <w:t>s</w:t>
      </w:r>
      <w:r w:rsidRPr="1CE34E8F">
        <w:rPr>
          <w:rFonts w:ascii="Times New Roman" w:hAnsi="Times New Roman" w:eastAsia="Aptos" w:cs="Times New Roman"/>
          <w:color w:val="000000" w:themeColor="text1"/>
          <w:sz w:val="24"/>
          <w:szCs w:val="24"/>
        </w:rPr>
        <w:t>tatud isik seaduse kohaselt sellist infot mitte mingil tingimusel välja anda ei tohi, kuid teisest kanalist R</w:t>
      </w:r>
      <w:r w:rsidRPr="1CE34E8F" w:rsidR="47DB7C11">
        <w:rPr>
          <w:rFonts w:ascii="Times New Roman" w:hAnsi="Times New Roman" w:eastAsia="Aptos" w:cs="Times New Roman"/>
          <w:color w:val="000000" w:themeColor="text1"/>
          <w:sz w:val="24"/>
          <w:szCs w:val="24"/>
        </w:rPr>
        <w:t>AB</w:t>
      </w:r>
      <w:r w:rsidRPr="1CE34E8F">
        <w:rPr>
          <w:rFonts w:ascii="Times New Roman" w:hAnsi="Times New Roman" w:eastAsia="Aptos" w:cs="Times New Roman"/>
          <w:color w:val="000000" w:themeColor="text1"/>
          <w:sz w:val="24"/>
          <w:szCs w:val="24"/>
        </w:rPr>
        <w:t xml:space="preserve"> sellise info isikule avaldaks. See on samasta</w:t>
      </w:r>
      <w:r w:rsidRPr="1CE34E8F" w:rsidR="1CC71FED">
        <w:rPr>
          <w:rFonts w:ascii="Times New Roman" w:hAnsi="Times New Roman" w:eastAsia="Aptos" w:cs="Times New Roman"/>
          <w:color w:val="000000" w:themeColor="text1"/>
          <w:sz w:val="24"/>
          <w:szCs w:val="24"/>
        </w:rPr>
        <w:t>ta</w:t>
      </w:r>
      <w:r w:rsidRPr="1CE34E8F">
        <w:rPr>
          <w:rFonts w:ascii="Times New Roman" w:hAnsi="Times New Roman" w:eastAsia="Aptos" w:cs="Times New Roman"/>
          <w:color w:val="000000" w:themeColor="text1"/>
          <w:sz w:val="24"/>
          <w:szCs w:val="24"/>
        </w:rPr>
        <w:t>v ka täitmisregistri kaudu päringute tegemisega – ehk siis laiemalt peaks olema kaitstud võimalike uurimiste tarbeks teave, et isik on R</w:t>
      </w:r>
      <w:r w:rsidRPr="1CE34E8F" w:rsidR="47DB7C11">
        <w:rPr>
          <w:rFonts w:ascii="Times New Roman" w:hAnsi="Times New Roman" w:eastAsia="Aptos" w:cs="Times New Roman"/>
          <w:color w:val="000000" w:themeColor="text1"/>
          <w:sz w:val="24"/>
          <w:szCs w:val="24"/>
        </w:rPr>
        <w:t>AB</w:t>
      </w:r>
      <w:r w:rsidRPr="1CE34E8F">
        <w:rPr>
          <w:rFonts w:ascii="Times New Roman" w:hAnsi="Times New Roman" w:eastAsia="Aptos" w:cs="Times New Roman"/>
          <w:color w:val="000000" w:themeColor="text1"/>
          <w:sz w:val="24"/>
          <w:szCs w:val="24"/>
        </w:rPr>
        <w:t xml:space="preserve"> huviorbiiti üldse kuidagi jõudnud.</w:t>
      </w:r>
    </w:p>
    <w:p w:rsidRPr="00A54076" w:rsidR="1BC41059" w:rsidP="006D7E48" w:rsidRDefault="1BC41059" w14:paraId="5A54B459" w14:textId="0821F7A0">
      <w:pPr>
        <w:spacing w:after="0" w:line="240" w:lineRule="auto"/>
        <w:jc w:val="both"/>
        <w:rPr>
          <w:rFonts w:ascii="Times New Roman" w:hAnsi="Times New Roman" w:eastAsia="Aptos" w:cs="Times New Roman"/>
          <w:color w:val="000000" w:themeColor="text1"/>
          <w:sz w:val="24"/>
          <w:szCs w:val="24"/>
        </w:rPr>
      </w:pPr>
    </w:p>
    <w:p w:rsidRPr="00A54076" w:rsidR="1BC41059" w:rsidP="20A76737" w:rsidRDefault="74A3E6CA" w14:paraId="6F312EF6" w14:textId="0B6E91F1">
      <w:pPr>
        <w:spacing w:after="0" w:line="240" w:lineRule="auto"/>
        <w:jc w:val="both"/>
        <w:rPr>
          <w:rFonts w:ascii="Times New Roman" w:hAnsi="Times New Roman" w:eastAsia="Aptos" w:cs="Times New Roman"/>
          <w:color w:val="000000" w:themeColor="text1"/>
          <w:sz w:val="24"/>
          <w:szCs w:val="24"/>
        </w:rPr>
      </w:pPr>
      <w:commentRangeStart w:id="560462974"/>
      <w:r w:rsidRPr="20A76737" w:rsidR="5F65F905">
        <w:rPr>
          <w:rFonts w:ascii="Times New Roman" w:hAnsi="Times New Roman" w:eastAsia="Aptos" w:cs="Times New Roman"/>
          <w:color w:val="000000" w:themeColor="text1"/>
          <w:sz w:val="24"/>
          <w:szCs w:val="24"/>
        </w:rPr>
        <w:t xml:space="preserve">Ühtlasi tekiks siis vastuolu ka </w:t>
      </w:r>
      <w:r w:rsidRPr="20A76737" w:rsidR="5F65F905">
        <w:rPr>
          <w:rFonts w:ascii="Times New Roman" w:hAnsi="Times New Roman" w:eastAsia="Aptos" w:cs="Times New Roman"/>
          <w:color w:val="000000" w:themeColor="text1"/>
          <w:sz w:val="24"/>
          <w:szCs w:val="24"/>
        </w:rPr>
        <w:t>FATFi</w:t>
      </w:r>
      <w:r w:rsidRPr="20A76737" w:rsidR="5F65F905">
        <w:rPr>
          <w:rFonts w:ascii="Times New Roman" w:hAnsi="Times New Roman" w:eastAsia="Aptos" w:cs="Times New Roman"/>
          <w:color w:val="000000" w:themeColor="text1"/>
          <w:sz w:val="24"/>
          <w:szCs w:val="24"/>
        </w:rPr>
        <w:t xml:space="preserve"> 21. soovituse täitmisega. Kõnealuse soovituse kohaselt peaks finantsasutustel, nende juhtidel, ametnikel ja töötajatel olema seadusega keelatud avaldada</w:t>
      </w:r>
      <w:r w:rsidRPr="20A76737" w:rsidR="13574E1B">
        <w:rPr>
          <w:rFonts w:ascii="Times New Roman" w:hAnsi="Times New Roman" w:eastAsia="Aptos" w:cs="Times New Roman"/>
          <w:color w:val="000000" w:themeColor="text1"/>
          <w:sz w:val="24"/>
          <w:szCs w:val="24"/>
        </w:rPr>
        <w:t xml:space="preserve"> informatsiooni</w:t>
      </w:r>
      <w:r w:rsidRPr="20A76737" w:rsidR="5F65F905">
        <w:rPr>
          <w:rFonts w:ascii="Times New Roman" w:hAnsi="Times New Roman" w:eastAsia="Aptos" w:cs="Times New Roman"/>
          <w:color w:val="000000" w:themeColor="text1"/>
          <w:sz w:val="24"/>
          <w:szCs w:val="24"/>
        </w:rPr>
        <w:t xml:space="preserve"> („teavet anda</w:t>
      </w:r>
      <w:r w:rsidRPr="20A76737" w:rsidR="7731A315">
        <w:rPr>
          <w:rFonts w:ascii="Times New Roman" w:hAnsi="Times New Roman" w:eastAsia="Aptos" w:cs="Times New Roman"/>
          <w:color w:val="000000" w:themeColor="text1"/>
          <w:sz w:val="24"/>
          <w:szCs w:val="24"/>
        </w:rPr>
        <w:t>“</w:t>
      </w:r>
      <w:r w:rsidRPr="20A76737" w:rsidR="5F65F905">
        <w:rPr>
          <w:rFonts w:ascii="Times New Roman" w:hAnsi="Times New Roman" w:eastAsia="Aptos" w:cs="Times New Roman"/>
          <w:color w:val="000000" w:themeColor="text1"/>
          <w:sz w:val="24"/>
          <w:szCs w:val="24"/>
        </w:rPr>
        <w:t xml:space="preserve"> ehk i</w:t>
      </w:r>
      <w:r w:rsidRPr="20A76737" w:rsidR="5C19E694">
        <w:rPr>
          <w:rFonts w:ascii="Times New Roman" w:hAnsi="Times New Roman" w:eastAsia="Aptos" w:cs="Times New Roman"/>
          <w:color w:val="000000" w:themeColor="text1"/>
          <w:sz w:val="24"/>
          <w:szCs w:val="24"/>
        </w:rPr>
        <w:t xml:space="preserve">ngl </w:t>
      </w:r>
      <w:r w:rsidRPr="20A76737" w:rsidR="5F65F905">
        <w:rPr>
          <w:rFonts w:ascii="Times New Roman" w:hAnsi="Times New Roman" w:eastAsia="Aptos" w:cs="Times New Roman"/>
          <w:color w:val="000000" w:themeColor="text1"/>
          <w:sz w:val="24"/>
          <w:szCs w:val="24"/>
        </w:rPr>
        <w:t xml:space="preserve">k </w:t>
      </w:r>
      <w:r w:rsidRPr="01B6DEFF" w:rsidR="5F65F905">
        <w:rPr>
          <w:rFonts w:ascii="Times New Roman" w:hAnsi="Times New Roman" w:eastAsia="Aptos" w:cs="Times New Roman"/>
          <w:i w:val="1"/>
          <w:iCs w:val="1"/>
          <w:color w:val="000000" w:themeColor="text1"/>
          <w:sz w:val="24"/>
          <w:szCs w:val="24"/>
        </w:rPr>
        <w:t>tipping-off</w:t>
      </w:r>
      <w:r w:rsidRPr="20A76737" w:rsidR="5F65F905">
        <w:rPr>
          <w:rFonts w:ascii="Times New Roman" w:hAnsi="Times New Roman" w:eastAsia="Aptos" w:cs="Times New Roman"/>
          <w:color w:val="000000" w:themeColor="text1"/>
          <w:sz w:val="24"/>
          <w:szCs w:val="24"/>
        </w:rPr>
        <w:t xml:space="preserve">), et </w:t>
      </w:r>
      <w:r w:rsidRPr="20A76737" w:rsidR="5F65F905">
        <w:rPr>
          <w:rFonts w:ascii="Times New Roman" w:hAnsi="Times New Roman" w:eastAsia="Aptos" w:cs="Times New Roman"/>
          <w:color w:val="000000" w:themeColor="text1"/>
          <w:sz w:val="24"/>
          <w:szCs w:val="24"/>
        </w:rPr>
        <w:t>R</w:t>
      </w:r>
      <w:r w:rsidRPr="20A76737" w:rsidR="7D90D77E">
        <w:rPr>
          <w:rFonts w:ascii="Times New Roman" w:hAnsi="Times New Roman" w:eastAsia="Aptos" w:cs="Times New Roman"/>
          <w:color w:val="000000" w:themeColor="text1"/>
          <w:sz w:val="24"/>
          <w:szCs w:val="24"/>
        </w:rPr>
        <w:t>AB</w:t>
      </w:r>
      <w:r w:rsidRPr="20A76737" w:rsidR="7731A315">
        <w:rPr>
          <w:rFonts w:ascii="Times New Roman" w:hAnsi="Times New Roman" w:eastAsia="Aptos" w:cs="Times New Roman"/>
          <w:color w:val="000000" w:themeColor="text1"/>
          <w:sz w:val="24"/>
          <w:szCs w:val="24"/>
        </w:rPr>
        <w:t>-</w:t>
      </w:r>
      <w:r w:rsidRPr="20A76737" w:rsidR="2DC493BB">
        <w:rPr>
          <w:rFonts w:ascii="Times New Roman" w:hAnsi="Times New Roman" w:eastAsia="Aptos" w:cs="Times New Roman"/>
          <w:color w:val="000000" w:themeColor="text1"/>
          <w:sz w:val="24"/>
          <w:szCs w:val="24"/>
        </w:rPr>
        <w:t>l</w:t>
      </w:r>
      <w:r w:rsidRPr="20A76737" w:rsidR="5F65F905">
        <w:rPr>
          <w:rFonts w:ascii="Times New Roman" w:hAnsi="Times New Roman" w:eastAsia="Aptos" w:cs="Times New Roman"/>
          <w:color w:val="000000" w:themeColor="text1"/>
          <w:sz w:val="24"/>
          <w:szCs w:val="24"/>
        </w:rPr>
        <w:t>e</w:t>
      </w:r>
      <w:r w:rsidRPr="20A76737" w:rsidR="5F65F905">
        <w:rPr>
          <w:rFonts w:ascii="Times New Roman" w:hAnsi="Times New Roman" w:eastAsia="Aptos" w:cs="Times New Roman"/>
          <w:color w:val="000000" w:themeColor="text1"/>
          <w:sz w:val="24"/>
          <w:szCs w:val="24"/>
        </w:rPr>
        <w:t xml:space="preserve"> on teatatud kahtlasest tehingust või esitatud sellega seotud teavet.</w:t>
      </w:r>
      <w:commentRangeEnd w:id="560462974"/>
      <w:r>
        <w:rPr>
          <w:rStyle w:val="CommentReference"/>
        </w:rPr>
        <w:commentReference w:id="560462974"/>
      </w:r>
      <w:r w:rsidRPr="20A76737" w:rsidR="5F65F905">
        <w:rPr>
          <w:rFonts w:ascii="Times New Roman" w:hAnsi="Times New Roman" w:eastAsia="Aptos" w:cs="Times New Roman"/>
          <w:color w:val="000000" w:themeColor="text1"/>
          <w:sz w:val="24"/>
          <w:szCs w:val="24"/>
        </w:rPr>
        <w:t xml:space="preserve"> See tähendab, et kui R</w:t>
      </w:r>
      <w:r w:rsidRPr="20A76737" w:rsidR="2DC493BB">
        <w:rPr>
          <w:rFonts w:ascii="Times New Roman" w:hAnsi="Times New Roman" w:eastAsia="Aptos" w:cs="Times New Roman"/>
          <w:color w:val="000000" w:themeColor="text1"/>
          <w:sz w:val="24"/>
          <w:szCs w:val="24"/>
        </w:rPr>
        <w:t>AB</w:t>
      </w:r>
      <w:r w:rsidRPr="20A76737" w:rsidR="5F65F905">
        <w:rPr>
          <w:rFonts w:ascii="Times New Roman" w:hAnsi="Times New Roman" w:eastAsia="Aptos" w:cs="Times New Roman"/>
          <w:color w:val="000000" w:themeColor="text1"/>
          <w:sz w:val="24"/>
          <w:szCs w:val="24"/>
        </w:rPr>
        <w:t xml:space="preserve"> oleks kohustatud sellise info välja andma</w:t>
      </w:r>
      <w:r w:rsidRPr="20A76737" w:rsidR="4825716A">
        <w:rPr>
          <w:rFonts w:ascii="Times New Roman" w:hAnsi="Times New Roman" w:eastAsia="Aptos" w:cs="Times New Roman"/>
          <w:color w:val="000000" w:themeColor="text1"/>
          <w:sz w:val="24"/>
          <w:szCs w:val="24"/>
        </w:rPr>
        <w:t>,</w:t>
      </w:r>
      <w:r w:rsidRPr="20A76737" w:rsidR="5F65F905">
        <w:rPr>
          <w:rFonts w:ascii="Times New Roman" w:hAnsi="Times New Roman" w:eastAsia="Aptos" w:cs="Times New Roman"/>
          <w:color w:val="000000" w:themeColor="text1"/>
          <w:sz w:val="24"/>
          <w:szCs w:val="24"/>
        </w:rPr>
        <w:t xml:space="preserve"> tekiks nn </w:t>
      </w:r>
      <w:r w:rsidRPr="01B6DEFF" w:rsidR="5F65F905">
        <w:rPr>
          <w:rFonts w:ascii="Times New Roman" w:hAnsi="Times New Roman" w:eastAsia="Aptos" w:cs="Times New Roman"/>
          <w:i w:val="1"/>
          <w:iCs w:val="1"/>
          <w:color w:val="000000" w:themeColor="text1"/>
          <w:sz w:val="24"/>
          <w:szCs w:val="24"/>
        </w:rPr>
        <w:t>tipping</w:t>
      </w:r>
      <w:r w:rsidRPr="20A76737" w:rsidR="5F65F905">
        <w:rPr>
          <w:rFonts w:ascii="Times New Roman" w:hAnsi="Times New Roman" w:eastAsia="Aptos" w:cs="Times New Roman"/>
          <w:color w:val="000000" w:themeColor="text1"/>
          <w:sz w:val="24"/>
          <w:szCs w:val="24"/>
        </w:rPr>
        <w:t>-</w:t>
      </w:r>
      <w:r w:rsidRPr="01B6DEFF" w:rsidR="5F65F905">
        <w:rPr>
          <w:rFonts w:ascii="Times New Roman" w:hAnsi="Times New Roman" w:eastAsia="Aptos" w:cs="Times New Roman"/>
          <w:i w:val="1"/>
          <w:iCs w:val="1"/>
          <w:color w:val="000000" w:themeColor="text1"/>
          <w:sz w:val="24"/>
          <w:szCs w:val="24"/>
        </w:rPr>
        <w:t>off</w:t>
      </w:r>
      <w:r w:rsidRPr="20A76737" w:rsidR="5F65F905">
        <w:rPr>
          <w:rFonts w:ascii="Times New Roman" w:hAnsi="Times New Roman" w:eastAsia="Aptos" w:cs="Times New Roman"/>
          <w:color w:val="000000" w:themeColor="text1"/>
          <w:sz w:val="24"/>
          <w:szCs w:val="24"/>
        </w:rPr>
        <w:t xml:space="preserve"> olukord, mis viiks võimalike uurimiste kahjustamiseni.</w:t>
      </w:r>
      <w:r w:rsidRPr="20A76737" w:rsidR="5BF52BC4">
        <w:rPr>
          <w:rFonts w:ascii="Times New Roman" w:hAnsi="Times New Roman" w:eastAsia="Aptos" w:cs="Times New Roman"/>
          <w:color w:val="000000" w:themeColor="text1"/>
          <w:sz w:val="24"/>
          <w:szCs w:val="24"/>
        </w:rPr>
        <w:t xml:space="preserve"> </w:t>
      </w:r>
      <w:r w:rsidRPr="20A76737" w:rsidR="720A29D8">
        <w:rPr>
          <w:rFonts w:ascii="Times New Roman" w:hAnsi="Times New Roman" w:eastAsia="Aptos" w:cs="Times New Roman"/>
          <w:color w:val="000000" w:themeColor="text1"/>
          <w:sz w:val="24"/>
          <w:szCs w:val="24"/>
        </w:rPr>
        <w:lastRenderedPageBreak/>
        <w:t>FIU</w:t>
      </w:r>
      <w:r w:rsidRPr="20A76737" w:rsidR="1BC41059">
        <w:rPr>
          <w:rStyle w:val="Allmrkuseviide"/>
          <w:rFonts w:ascii="Times New Roman" w:hAnsi="Times New Roman" w:eastAsia="Aptos" w:cs="Times New Roman"/>
          <w:color w:val="000000" w:themeColor="text1"/>
          <w:sz w:val="24"/>
          <w:szCs w:val="24"/>
        </w:rPr>
        <w:footnoteReference w:id="22"/>
      </w:r>
      <w:r w:rsidRPr="20A76737" w:rsidR="720A29D8">
        <w:rPr>
          <w:rFonts w:ascii="Times New Roman" w:hAnsi="Times New Roman" w:eastAsia="Aptos" w:cs="Times New Roman"/>
          <w:color w:val="000000" w:themeColor="text1"/>
          <w:sz w:val="24"/>
          <w:szCs w:val="24"/>
        </w:rPr>
        <w:t>-de üleilmne koostööplatvorm</w:t>
      </w:r>
      <w:r w:rsidRPr="20A76737" w:rsidR="755CAC56">
        <w:rPr>
          <w:rFonts w:ascii="Times New Roman" w:hAnsi="Times New Roman" w:eastAsia="Aptos" w:cs="Times New Roman"/>
          <w:color w:val="000000" w:themeColor="text1"/>
          <w:sz w:val="24"/>
          <w:szCs w:val="24"/>
        </w:rPr>
        <w:t xml:space="preserve">, </w:t>
      </w:r>
      <w:r w:rsidRPr="20A76737" w:rsidR="720A29D8">
        <w:rPr>
          <w:rFonts w:ascii="Times New Roman" w:hAnsi="Times New Roman" w:eastAsia="Aptos" w:cs="Times New Roman"/>
          <w:color w:val="000000" w:themeColor="text1"/>
          <w:sz w:val="24"/>
          <w:szCs w:val="24"/>
        </w:rPr>
        <w:t>Egmont</w:t>
      </w:r>
      <w:r w:rsidRPr="20A76737" w:rsidR="720A29D8">
        <w:rPr>
          <w:rFonts w:ascii="Times New Roman" w:hAnsi="Times New Roman" w:eastAsia="Aptos" w:cs="Times New Roman"/>
          <w:color w:val="000000" w:themeColor="text1"/>
          <w:sz w:val="24"/>
          <w:szCs w:val="24"/>
        </w:rPr>
        <w:t xml:space="preserve"> Group</w:t>
      </w:r>
      <w:r w:rsidRPr="20A76737" w:rsidR="1BAEB2AA">
        <w:rPr>
          <w:rFonts w:ascii="Times New Roman" w:hAnsi="Times New Roman" w:eastAsia="Aptos" w:cs="Times New Roman"/>
          <w:color w:val="000000" w:themeColor="text1"/>
          <w:sz w:val="24"/>
          <w:szCs w:val="24"/>
        </w:rPr>
        <w:t xml:space="preserve">, </w:t>
      </w:r>
      <w:r w:rsidRPr="20A76737" w:rsidR="720A29D8">
        <w:rPr>
          <w:rFonts w:ascii="Times New Roman" w:hAnsi="Times New Roman" w:eastAsia="Aptos" w:cs="Times New Roman"/>
          <w:color w:val="000000" w:themeColor="text1"/>
          <w:sz w:val="24"/>
          <w:szCs w:val="24"/>
        </w:rPr>
        <w:t xml:space="preserve">sätestab oma </w:t>
      </w:r>
      <w:r w:rsidRPr="20A76737" w:rsidR="720A29D8">
        <w:rPr>
          <w:rFonts w:ascii="Times New Roman" w:hAnsi="Times New Roman" w:eastAsia="Aptos" w:cs="Times New Roman"/>
          <w:color w:val="000000" w:themeColor="text1"/>
          <w:sz w:val="24"/>
          <w:szCs w:val="24"/>
        </w:rPr>
        <w:t>info-vahetuse</w:t>
      </w:r>
      <w:r w:rsidRPr="20A76737" w:rsidR="720A29D8">
        <w:rPr>
          <w:rFonts w:ascii="Times New Roman" w:hAnsi="Times New Roman" w:eastAsia="Aptos" w:cs="Times New Roman"/>
          <w:color w:val="000000" w:themeColor="text1"/>
          <w:sz w:val="24"/>
          <w:szCs w:val="24"/>
        </w:rPr>
        <w:t xml:space="preserve"> põhimõtetes, et FIU võib keelduda andmete edastamisest, kui taotleja ei suuda tagada info piisavat kaitset</w:t>
      </w:r>
      <w:r w:rsidRPr="20A76737" w:rsidR="1BC41059">
        <w:rPr>
          <w:rStyle w:val="Allmrkuseviide"/>
          <w:rFonts w:ascii="Times New Roman" w:hAnsi="Times New Roman" w:eastAsia="Aptos" w:cs="Times New Roman"/>
          <w:color w:val="000000" w:themeColor="text1"/>
          <w:sz w:val="24"/>
          <w:szCs w:val="24"/>
        </w:rPr>
        <w:footnoteReference w:id="23"/>
      </w:r>
      <w:r w:rsidRPr="20A76737" w:rsidR="720A29D8">
        <w:rPr>
          <w:rFonts w:ascii="Times New Roman" w:hAnsi="Times New Roman" w:eastAsia="Aptos" w:cs="Times New Roman"/>
          <w:color w:val="000000" w:themeColor="text1"/>
          <w:sz w:val="24"/>
          <w:szCs w:val="24"/>
        </w:rPr>
        <w:t xml:space="preserve">. See kinnitab, et konfidentsiaalsus ei ole </w:t>
      </w:r>
      <w:r w:rsidRPr="20A76737" w:rsidR="759F0529">
        <w:rPr>
          <w:rFonts w:ascii="Times New Roman" w:hAnsi="Times New Roman" w:eastAsia="Aptos" w:cs="Times New Roman"/>
          <w:color w:val="000000" w:themeColor="text1"/>
          <w:sz w:val="24"/>
          <w:szCs w:val="24"/>
        </w:rPr>
        <w:t>lihts</w:t>
      </w:r>
      <w:r w:rsidRPr="20A76737" w:rsidR="720A29D8">
        <w:rPr>
          <w:rFonts w:ascii="Times New Roman" w:hAnsi="Times New Roman" w:eastAsia="Aptos" w:cs="Times New Roman"/>
          <w:color w:val="000000" w:themeColor="text1"/>
          <w:sz w:val="24"/>
          <w:szCs w:val="24"/>
        </w:rPr>
        <w:t>alt hea tava, vaid eeltingimus rahvusvahelisele koostööle</w:t>
      </w:r>
      <w:r w:rsidRPr="20A76737" w:rsidR="08627F01">
        <w:rPr>
          <w:rFonts w:ascii="Times New Roman" w:hAnsi="Times New Roman" w:eastAsia="Aptos" w:cs="Times New Roman"/>
          <w:color w:val="000000" w:themeColor="text1"/>
          <w:sz w:val="24"/>
          <w:szCs w:val="24"/>
        </w:rPr>
        <w:t>, mida tuleb tagada õiguslikul alusel</w:t>
      </w:r>
      <w:r w:rsidRPr="20A76737" w:rsidR="720A29D8">
        <w:rPr>
          <w:rFonts w:ascii="Times New Roman" w:hAnsi="Times New Roman" w:eastAsia="Aptos" w:cs="Times New Roman"/>
          <w:color w:val="000000" w:themeColor="text1"/>
          <w:sz w:val="24"/>
          <w:szCs w:val="24"/>
        </w:rPr>
        <w:t>.</w:t>
      </w:r>
    </w:p>
    <w:p w:rsidR="20A76737" w:rsidP="20A76737" w:rsidRDefault="20A76737" w14:paraId="4129E083" w14:textId="6CDDE095">
      <w:pPr>
        <w:spacing w:after="0" w:line="240" w:lineRule="auto"/>
        <w:jc w:val="both"/>
        <w:rPr>
          <w:rFonts w:ascii="Times New Roman" w:hAnsi="Times New Roman" w:eastAsia="Aptos" w:cs="Times New Roman"/>
          <w:color w:val="000000" w:themeColor="text1"/>
          <w:sz w:val="24"/>
          <w:szCs w:val="24"/>
        </w:rPr>
      </w:pPr>
    </w:p>
    <w:p w:rsidRPr="00A54076" w:rsidR="530505ED" w:rsidP="006D7E48" w:rsidRDefault="74A3E6CA" w14:paraId="350BC26E" w14:textId="60501CCB">
      <w:pPr>
        <w:spacing w:after="0" w:line="240" w:lineRule="auto"/>
        <w:jc w:val="both"/>
        <w:rPr>
          <w:rFonts w:ascii="Times New Roman" w:hAnsi="Times New Roman" w:eastAsia="Aptos" w:cs="Times New Roman"/>
          <w:color w:val="000000" w:themeColor="text1"/>
          <w:sz w:val="24"/>
          <w:szCs w:val="24"/>
        </w:rPr>
      </w:pPr>
      <w:r w:rsidRPr="20A76737">
        <w:rPr>
          <w:rFonts w:ascii="Times New Roman" w:hAnsi="Times New Roman" w:eastAsia="Aptos" w:cs="Times New Roman"/>
          <w:color w:val="000000" w:themeColor="text1"/>
          <w:sz w:val="24"/>
          <w:szCs w:val="24"/>
        </w:rPr>
        <w:t>Ka faktipõhi</w:t>
      </w:r>
      <w:r w:rsidRPr="20A76737" w:rsidR="5DAA4DD4">
        <w:rPr>
          <w:rFonts w:ascii="Times New Roman" w:hAnsi="Times New Roman" w:eastAsia="Aptos" w:cs="Times New Roman"/>
          <w:color w:val="000000" w:themeColor="text1"/>
          <w:sz w:val="24"/>
          <w:szCs w:val="24"/>
        </w:rPr>
        <w:t>sel</w:t>
      </w:r>
      <w:r w:rsidRPr="20A76737">
        <w:rPr>
          <w:rFonts w:ascii="Times New Roman" w:hAnsi="Times New Roman" w:eastAsia="Aptos" w:cs="Times New Roman"/>
          <w:color w:val="000000" w:themeColor="text1"/>
          <w:sz w:val="24"/>
          <w:szCs w:val="24"/>
        </w:rPr>
        <w:t xml:space="preserve"> ja piiratud osas teabe väljastami</w:t>
      </w:r>
      <w:r w:rsidRPr="20A76737" w:rsidR="5DAA4DD4">
        <w:rPr>
          <w:rFonts w:ascii="Times New Roman" w:hAnsi="Times New Roman" w:eastAsia="Aptos" w:cs="Times New Roman"/>
          <w:color w:val="000000" w:themeColor="text1"/>
          <w:sz w:val="24"/>
          <w:szCs w:val="24"/>
        </w:rPr>
        <w:t>sel</w:t>
      </w:r>
      <w:r w:rsidRPr="20A76737">
        <w:rPr>
          <w:rFonts w:ascii="Times New Roman" w:hAnsi="Times New Roman" w:eastAsia="Aptos" w:cs="Times New Roman"/>
          <w:color w:val="000000" w:themeColor="text1"/>
          <w:sz w:val="24"/>
          <w:szCs w:val="24"/>
        </w:rPr>
        <w:t xml:space="preserve"> isikule o</w:t>
      </w:r>
      <w:r w:rsidRPr="20A76737" w:rsidR="5DAA4DD4">
        <w:rPr>
          <w:rFonts w:ascii="Times New Roman" w:hAnsi="Times New Roman" w:eastAsia="Aptos" w:cs="Times New Roman"/>
          <w:color w:val="000000" w:themeColor="text1"/>
          <w:sz w:val="24"/>
          <w:szCs w:val="24"/>
        </w:rPr>
        <w:t>n</w:t>
      </w:r>
      <w:r w:rsidRPr="20A76737">
        <w:rPr>
          <w:rFonts w:ascii="Times New Roman" w:hAnsi="Times New Roman" w:eastAsia="Aptos" w:cs="Times New Roman"/>
          <w:color w:val="000000" w:themeColor="text1"/>
          <w:sz w:val="24"/>
          <w:szCs w:val="24"/>
        </w:rPr>
        <w:t xml:space="preserve"> kahjustav mõju rahapesu või terrorismi rahastamise tõkestamise süsteemi toimimisele</w:t>
      </w:r>
      <w:r w:rsidRPr="20A76737" w:rsidR="4AF8BBDA">
        <w:rPr>
          <w:rFonts w:ascii="Times New Roman" w:hAnsi="Times New Roman" w:eastAsia="Aptos" w:cs="Times New Roman"/>
          <w:color w:val="000000" w:themeColor="text1"/>
          <w:sz w:val="24"/>
          <w:szCs w:val="24"/>
        </w:rPr>
        <w:t>. Sellistel juhtudel oleks</w:t>
      </w:r>
      <w:r w:rsidRPr="20A76737">
        <w:rPr>
          <w:rFonts w:ascii="Times New Roman" w:hAnsi="Times New Roman" w:eastAsia="Aptos" w:cs="Times New Roman"/>
          <w:color w:val="000000" w:themeColor="text1"/>
          <w:sz w:val="24"/>
          <w:szCs w:val="24"/>
        </w:rPr>
        <w:t xml:space="preserve"> isikul teada info, millest ta saab teha järelduse, et R</w:t>
      </w:r>
      <w:r w:rsidRPr="20A76737" w:rsidR="494777A7">
        <w:rPr>
          <w:rFonts w:ascii="Times New Roman" w:hAnsi="Times New Roman" w:eastAsia="Aptos" w:cs="Times New Roman"/>
          <w:color w:val="000000" w:themeColor="text1"/>
          <w:sz w:val="24"/>
          <w:szCs w:val="24"/>
        </w:rPr>
        <w:t>AB</w:t>
      </w:r>
      <w:r w:rsidRPr="20A76737">
        <w:rPr>
          <w:rFonts w:ascii="Times New Roman" w:hAnsi="Times New Roman" w:eastAsia="Aptos" w:cs="Times New Roman"/>
          <w:color w:val="000000" w:themeColor="text1"/>
          <w:sz w:val="24"/>
          <w:szCs w:val="24"/>
        </w:rPr>
        <w:t>i on jõudnud tema kohta info ja võib mõista rahapesu andmebüroode võime</w:t>
      </w:r>
      <w:r w:rsidRPr="20A76737" w:rsidR="1CF6615C">
        <w:rPr>
          <w:rFonts w:ascii="Times New Roman" w:hAnsi="Times New Roman" w:eastAsia="Aptos" w:cs="Times New Roman"/>
          <w:color w:val="000000" w:themeColor="text1"/>
          <w:sz w:val="24"/>
          <w:szCs w:val="24"/>
        </w:rPr>
        <w:t>t</w:t>
      </w:r>
      <w:r w:rsidRPr="20A76737">
        <w:rPr>
          <w:rFonts w:ascii="Times New Roman" w:hAnsi="Times New Roman" w:eastAsia="Aptos" w:cs="Times New Roman"/>
          <w:color w:val="000000" w:themeColor="text1"/>
          <w:sz w:val="24"/>
          <w:szCs w:val="24"/>
        </w:rPr>
        <w:t xml:space="preserve"> avastada kuritegelikku tegevust, kui kiiresti jõutakse sellisele tegevusele jälile ja kui kiiresti vastav info R</w:t>
      </w:r>
      <w:r w:rsidRPr="20A76737" w:rsidR="3E4D85F1">
        <w:rPr>
          <w:rFonts w:ascii="Times New Roman" w:hAnsi="Times New Roman" w:eastAsia="Aptos" w:cs="Times New Roman"/>
          <w:color w:val="000000" w:themeColor="text1"/>
          <w:sz w:val="24"/>
          <w:szCs w:val="24"/>
        </w:rPr>
        <w:t>ABi</w:t>
      </w:r>
      <w:r w:rsidRPr="20A76737">
        <w:rPr>
          <w:rFonts w:ascii="Times New Roman" w:hAnsi="Times New Roman" w:eastAsia="Aptos" w:cs="Times New Roman"/>
          <w:color w:val="000000" w:themeColor="text1"/>
          <w:sz w:val="24"/>
          <w:szCs w:val="24"/>
        </w:rPr>
        <w:t xml:space="preserve"> jõuab vms. Isikule, kellele endale on </w:t>
      </w:r>
      <w:r w:rsidRPr="20A76737" w:rsidR="1D40DE1C">
        <w:rPr>
          <w:rFonts w:ascii="Times New Roman" w:hAnsi="Times New Roman" w:eastAsia="Aptos" w:cs="Times New Roman"/>
          <w:color w:val="000000" w:themeColor="text1"/>
          <w:sz w:val="24"/>
          <w:szCs w:val="24"/>
        </w:rPr>
        <w:t>tema</w:t>
      </w:r>
      <w:r w:rsidRPr="20A76737">
        <w:rPr>
          <w:rFonts w:ascii="Times New Roman" w:hAnsi="Times New Roman" w:eastAsia="Aptos" w:cs="Times New Roman"/>
          <w:color w:val="000000" w:themeColor="text1"/>
          <w:sz w:val="24"/>
          <w:szCs w:val="24"/>
        </w:rPr>
        <w:t xml:space="preserve"> kuritegeliku tegevusega seo</w:t>
      </w:r>
      <w:r w:rsidRPr="20A76737" w:rsidR="1D40DE1C">
        <w:rPr>
          <w:rFonts w:ascii="Times New Roman" w:hAnsi="Times New Roman" w:eastAsia="Aptos" w:cs="Times New Roman"/>
          <w:color w:val="000000" w:themeColor="text1"/>
          <w:sz w:val="24"/>
          <w:szCs w:val="24"/>
        </w:rPr>
        <w:t>tud</w:t>
      </w:r>
      <w:r w:rsidRPr="20A76737">
        <w:rPr>
          <w:rFonts w:ascii="Times New Roman" w:hAnsi="Times New Roman" w:eastAsia="Aptos" w:cs="Times New Roman"/>
          <w:color w:val="000000" w:themeColor="text1"/>
          <w:sz w:val="24"/>
          <w:szCs w:val="24"/>
        </w:rPr>
        <w:t xml:space="preserve"> asjaolud kõige paremini teada</w:t>
      </w:r>
      <w:r w:rsidRPr="20A76737" w:rsidR="3FA6792F">
        <w:rPr>
          <w:rFonts w:ascii="Times New Roman" w:hAnsi="Times New Roman" w:eastAsia="Aptos" w:cs="Times New Roman"/>
          <w:color w:val="000000" w:themeColor="text1"/>
          <w:sz w:val="24"/>
          <w:szCs w:val="24"/>
        </w:rPr>
        <w:t>,</w:t>
      </w:r>
      <w:r w:rsidRPr="20A76737">
        <w:rPr>
          <w:rFonts w:ascii="Times New Roman" w:hAnsi="Times New Roman" w:eastAsia="Aptos" w:cs="Times New Roman"/>
          <w:color w:val="000000" w:themeColor="text1"/>
          <w:sz w:val="24"/>
          <w:szCs w:val="24"/>
        </w:rPr>
        <w:t xml:space="preserve"> piisab ka andmetöötluse fakti teada saamisest, et oma tegevus ümber korralda või varasid kiiresti varjatult mujale liigutada. See omakorda pärsiks tõsiselt</w:t>
      </w:r>
      <w:r w:rsidRPr="20A76737" w:rsidR="6377D458">
        <w:rPr>
          <w:rFonts w:ascii="Times New Roman" w:hAnsi="Times New Roman" w:eastAsia="Aptos" w:cs="Times New Roman"/>
          <w:color w:val="000000" w:themeColor="text1"/>
          <w:sz w:val="24"/>
          <w:szCs w:val="24"/>
        </w:rPr>
        <w:t xml:space="preserve"> või </w:t>
      </w:r>
      <w:r w:rsidRPr="20A76737">
        <w:rPr>
          <w:rFonts w:ascii="Times New Roman" w:hAnsi="Times New Roman" w:eastAsia="Aptos" w:cs="Times New Roman"/>
          <w:color w:val="000000" w:themeColor="text1"/>
          <w:sz w:val="24"/>
          <w:szCs w:val="24"/>
        </w:rPr>
        <w:t xml:space="preserve">teeks </w:t>
      </w:r>
      <w:r w:rsidRPr="20A76737" w:rsidR="6377D458">
        <w:rPr>
          <w:rFonts w:ascii="Times New Roman" w:hAnsi="Times New Roman" w:eastAsia="Aptos" w:cs="Times New Roman"/>
          <w:color w:val="000000" w:themeColor="text1"/>
          <w:sz w:val="24"/>
          <w:szCs w:val="24"/>
        </w:rPr>
        <w:t xml:space="preserve">isegi </w:t>
      </w:r>
      <w:r w:rsidRPr="20A76737">
        <w:rPr>
          <w:rFonts w:ascii="Times New Roman" w:hAnsi="Times New Roman" w:eastAsia="Aptos" w:cs="Times New Roman"/>
          <w:color w:val="000000" w:themeColor="text1"/>
          <w:sz w:val="24"/>
          <w:szCs w:val="24"/>
        </w:rPr>
        <w:t>võimatuks tõhusalt täita R</w:t>
      </w:r>
      <w:r w:rsidRPr="20A76737" w:rsidR="54493274">
        <w:rPr>
          <w:rFonts w:ascii="Times New Roman" w:hAnsi="Times New Roman" w:eastAsia="Aptos" w:cs="Times New Roman"/>
          <w:color w:val="000000" w:themeColor="text1"/>
          <w:sz w:val="24"/>
          <w:szCs w:val="24"/>
        </w:rPr>
        <w:t>AB</w:t>
      </w:r>
      <w:r w:rsidRPr="20A76737" w:rsidR="0B4DCFAA">
        <w:rPr>
          <w:rFonts w:ascii="Times New Roman" w:hAnsi="Times New Roman" w:eastAsia="Aptos" w:cs="Times New Roman"/>
          <w:color w:val="000000" w:themeColor="text1"/>
          <w:sz w:val="24"/>
          <w:szCs w:val="24"/>
        </w:rPr>
        <w:t>-</w:t>
      </w:r>
      <w:r w:rsidRPr="20A76737" w:rsidR="54493274">
        <w:rPr>
          <w:rFonts w:ascii="Times New Roman" w:hAnsi="Times New Roman" w:eastAsia="Aptos" w:cs="Times New Roman"/>
          <w:color w:val="000000" w:themeColor="text1"/>
          <w:sz w:val="24"/>
          <w:szCs w:val="24"/>
        </w:rPr>
        <w:t>l</w:t>
      </w:r>
      <w:r w:rsidRPr="20A76737">
        <w:rPr>
          <w:rFonts w:ascii="Times New Roman" w:hAnsi="Times New Roman" w:eastAsia="Aptos" w:cs="Times New Roman"/>
          <w:color w:val="000000" w:themeColor="text1"/>
          <w:sz w:val="24"/>
          <w:szCs w:val="24"/>
        </w:rPr>
        <w:t xml:space="preserve"> seadusandja </w:t>
      </w:r>
      <w:r w:rsidRPr="20A76737" w:rsidR="439FEAEB">
        <w:rPr>
          <w:rFonts w:ascii="Times New Roman" w:hAnsi="Times New Roman" w:eastAsia="Aptos" w:cs="Times New Roman"/>
          <w:color w:val="000000" w:themeColor="text1"/>
          <w:sz w:val="24"/>
          <w:szCs w:val="24"/>
        </w:rPr>
        <w:t>seatud</w:t>
      </w:r>
      <w:r w:rsidRPr="20A76737">
        <w:rPr>
          <w:rFonts w:ascii="Times New Roman" w:hAnsi="Times New Roman" w:eastAsia="Aptos" w:cs="Times New Roman"/>
          <w:color w:val="000000" w:themeColor="text1"/>
          <w:sz w:val="24"/>
          <w:szCs w:val="24"/>
        </w:rPr>
        <w:t xml:space="preserve"> ja ka rahvusvaheliste standardite kohast oma </w:t>
      </w:r>
      <w:r w:rsidRPr="20A76737" w:rsidR="6377D458">
        <w:rPr>
          <w:rFonts w:ascii="Times New Roman" w:hAnsi="Times New Roman" w:eastAsia="Aptos" w:cs="Times New Roman"/>
          <w:color w:val="000000" w:themeColor="text1"/>
          <w:sz w:val="24"/>
          <w:szCs w:val="24"/>
        </w:rPr>
        <w:t>põhi</w:t>
      </w:r>
      <w:r w:rsidRPr="20A76737">
        <w:rPr>
          <w:rFonts w:ascii="Times New Roman" w:hAnsi="Times New Roman" w:eastAsia="Aptos" w:cs="Times New Roman"/>
          <w:color w:val="000000" w:themeColor="text1"/>
          <w:sz w:val="24"/>
          <w:szCs w:val="24"/>
        </w:rPr>
        <w:t>kohustust</w:t>
      </w:r>
      <w:r w:rsidRPr="20A76737" w:rsidR="6377D458">
        <w:rPr>
          <w:rFonts w:ascii="Times New Roman" w:hAnsi="Times New Roman" w:eastAsia="Aptos" w:cs="Times New Roman"/>
          <w:color w:val="000000" w:themeColor="text1"/>
          <w:sz w:val="24"/>
          <w:szCs w:val="24"/>
        </w:rPr>
        <w:t>:</w:t>
      </w:r>
      <w:r w:rsidRPr="20A76737">
        <w:rPr>
          <w:rFonts w:ascii="Times New Roman" w:hAnsi="Times New Roman" w:eastAsia="Aptos" w:cs="Times New Roman"/>
          <w:color w:val="000000" w:themeColor="text1"/>
          <w:sz w:val="24"/>
          <w:szCs w:val="24"/>
        </w:rPr>
        <w:t xml:space="preserve"> tõkestada rahapesu ja terrorismi rahastust. Eeltoodu ohustab kogu rahapesu ja terrorismi rahastamise tõkestamise süsteemi toimimist ning seab omakord</w:t>
      </w:r>
      <w:r w:rsidRPr="20A76737" w:rsidR="47C003B1">
        <w:rPr>
          <w:rFonts w:ascii="Times New Roman" w:hAnsi="Times New Roman" w:eastAsia="Aptos" w:cs="Times New Roman"/>
          <w:color w:val="000000" w:themeColor="text1"/>
          <w:sz w:val="24"/>
          <w:szCs w:val="24"/>
        </w:rPr>
        <w:t>a</w:t>
      </w:r>
      <w:r w:rsidRPr="20A76737">
        <w:rPr>
          <w:rFonts w:ascii="Times New Roman" w:hAnsi="Times New Roman" w:eastAsia="Aptos" w:cs="Times New Roman"/>
          <w:color w:val="000000" w:themeColor="text1"/>
          <w:sz w:val="24"/>
          <w:szCs w:val="24"/>
        </w:rPr>
        <w:t xml:space="preserve"> ohtu Eesti riigi finantsjulgeoleku</w:t>
      </w:r>
      <w:r w:rsidRPr="20A76737" w:rsidR="6377D458">
        <w:rPr>
          <w:rFonts w:ascii="Times New Roman" w:hAnsi="Times New Roman" w:eastAsia="Aptos" w:cs="Times New Roman"/>
          <w:color w:val="000000" w:themeColor="text1"/>
          <w:sz w:val="24"/>
          <w:szCs w:val="24"/>
        </w:rPr>
        <w:t>,</w:t>
      </w:r>
      <w:r w:rsidRPr="20A76737">
        <w:rPr>
          <w:rFonts w:ascii="Times New Roman" w:hAnsi="Times New Roman" w:eastAsia="Aptos" w:cs="Times New Roman"/>
          <w:color w:val="000000" w:themeColor="text1"/>
          <w:sz w:val="24"/>
          <w:szCs w:val="24"/>
        </w:rPr>
        <w:t xml:space="preserve"> aga ka riigi julgeoleku laiemalt.</w:t>
      </w:r>
    </w:p>
    <w:p w:rsidRPr="00A54076" w:rsidR="1836CB87" w:rsidP="20A76737" w:rsidRDefault="1836CB87" w14:paraId="0BE7EE9E" w14:textId="67248F2A">
      <w:pPr>
        <w:spacing w:after="0" w:line="240" w:lineRule="auto"/>
        <w:jc w:val="both"/>
        <w:rPr>
          <w:rFonts w:ascii="Times New Roman" w:hAnsi="Times New Roman" w:eastAsia="Aptos" w:cs="Times New Roman"/>
          <w:color w:val="000000" w:themeColor="text1"/>
          <w:sz w:val="24"/>
          <w:szCs w:val="24"/>
        </w:rPr>
      </w:pPr>
    </w:p>
    <w:p w:rsidRPr="00A54076" w:rsidR="1836CB87" w:rsidP="20A76737" w:rsidRDefault="76CA9EF1" w14:paraId="04C359A0" w14:textId="3EC3D679">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EL-i direktiiv 2019/1153</w:t>
      </w:r>
      <w:r w:rsidRPr="20A76737" w:rsidR="1836CB87">
        <w:rPr>
          <w:rStyle w:val="Allmrkuseviide"/>
          <w:rFonts w:ascii="Times New Roman" w:hAnsi="Times New Roman" w:eastAsia="Times New Roman" w:cs="Times New Roman"/>
          <w:sz w:val="24"/>
          <w:szCs w:val="24"/>
        </w:rPr>
        <w:footnoteReference w:id="24"/>
      </w:r>
      <w:r w:rsidRPr="20A76737">
        <w:rPr>
          <w:rFonts w:ascii="Times New Roman" w:hAnsi="Times New Roman" w:eastAsia="Times New Roman" w:cs="Times New Roman"/>
          <w:sz w:val="24"/>
          <w:szCs w:val="24"/>
        </w:rPr>
        <w:t xml:space="preserve"> (finants- ja pangainfo kasutamine kuritegude ennetamisel, avastamisel, uurimisel ja menetlemisel) näeb ette, et rahapesu andmebüroodel (FIU-del) peab olema kiire juurdepääs pangakontoandmetele, tagades samal ajal andmekaitse ja konfidentsiaalsuse. Juurdepääs ja andmete kasutamine on selgelt eesmärgipärased</w:t>
      </w:r>
      <w:r w:rsidRPr="20A76737" w:rsidR="2AAD6A9A">
        <w:rPr>
          <w:rFonts w:ascii="Times New Roman" w:hAnsi="Times New Roman" w:eastAsia="Times New Roman" w:cs="Times New Roman"/>
          <w:sz w:val="24"/>
          <w:szCs w:val="24"/>
        </w:rPr>
        <w:t>,</w:t>
      </w:r>
      <w:r w:rsidRPr="20A76737" w:rsidR="4D261F78">
        <w:rPr>
          <w:rFonts w:ascii="Times New Roman" w:hAnsi="Times New Roman" w:eastAsia="Times New Roman" w:cs="Times New Roman"/>
          <w:sz w:val="24"/>
          <w:szCs w:val="24"/>
        </w:rPr>
        <w:t xml:space="preserve">  </w:t>
      </w:r>
      <w:r w:rsidRPr="20A76737">
        <w:rPr>
          <w:rFonts w:ascii="Times New Roman" w:hAnsi="Times New Roman" w:eastAsia="Times New Roman" w:cs="Times New Roman"/>
          <w:sz w:val="24"/>
          <w:szCs w:val="24"/>
        </w:rPr>
        <w:t>kuritegude ennetamiseks ja menetlemiseks</w:t>
      </w:r>
      <w:r w:rsidRPr="20A76737" w:rsidR="7CC00C6E">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 xml:space="preserve"> mis eeldab mitteavalikku töötlemist</w:t>
      </w:r>
      <w:r w:rsidRPr="20A76737" w:rsidR="068B080F">
        <w:rPr>
          <w:rFonts w:ascii="Times New Roman" w:hAnsi="Times New Roman" w:eastAsia="Times New Roman" w:cs="Times New Roman"/>
          <w:sz w:val="24"/>
          <w:szCs w:val="24"/>
        </w:rPr>
        <w:t xml:space="preserve"> (piiratakse andmesubjekti õigust tutvuda tema kohta käivate andmetega)</w:t>
      </w:r>
      <w:r w:rsidRPr="20A76737">
        <w:rPr>
          <w:rFonts w:ascii="Times New Roman" w:hAnsi="Times New Roman" w:eastAsia="Times New Roman" w:cs="Times New Roman"/>
          <w:sz w:val="24"/>
          <w:szCs w:val="24"/>
        </w:rPr>
        <w:t xml:space="preserve"> ning rangete kasutuspiirangute järgimist</w:t>
      </w:r>
      <w:r w:rsidRPr="20A76737" w:rsidR="776014EE">
        <w:rPr>
          <w:rFonts w:ascii="Times New Roman" w:hAnsi="Times New Roman" w:eastAsia="Times New Roman" w:cs="Times New Roman"/>
          <w:sz w:val="24"/>
          <w:szCs w:val="24"/>
        </w:rPr>
        <w:t xml:space="preserve"> (vt artiklid 4-6, 14 ja 18)</w:t>
      </w:r>
      <w:r w:rsidRPr="20A76737">
        <w:rPr>
          <w:rFonts w:ascii="Times New Roman" w:hAnsi="Times New Roman" w:eastAsia="Times New Roman" w:cs="Times New Roman"/>
          <w:sz w:val="24"/>
          <w:szCs w:val="24"/>
        </w:rPr>
        <w:t>.</w:t>
      </w:r>
      <w:r w:rsidRPr="20A76737" w:rsidR="1FDCD6C3">
        <w:rPr>
          <w:rFonts w:ascii="Times New Roman" w:hAnsi="Times New Roman" w:eastAsia="Times New Roman" w:cs="Times New Roman"/>
          <w:sz w:val="24"/>
          <w:szCs w:val="24"/>
        </w:rPr>
        <w:t xml:space="preserve"> </w:t>
      </w:r>
    </w:p>
    <w:p w:rsidRPr="00A54076" w:rsidR="1836CB87" w:rsidP="20A76737" w:rsidRDefault="1836CB87" w14:paraId="4117C9E8" w14:textId="7569FB1E">
      <w:pPr>
        <w:spacing w:after="0" w:line="240" w:lineRule="auto"/>
        <w:jc w:val="both"/>
        <w:rPr>
          <w:rFonts w:ascii="Times New Roman" w:hAnsi="Times New Roman" w:eastAsia="Aptos" w:cs="Times New Roman"/>
          <w:color w:val="000000" w:themeColor="text1"/>
          <w:sz w:val="24"/>
          <w:szCs w:val="24"/>
        </w:rPr>
      </w:pPr>
    </w:p>
    <w:p w:rsidR="08CE0643" w:rsidP="20A76737" w:rsidRDefault="6D479F1C" w14:paraId="3F47138A" w14:textId="7381C9A3">
      <w:pPr>
        <w:spacing w:after="0" w:line="240" w:lineRule="auto"/>
        <w:jc w:val="both"/>
        <w:rPr>
          <w:rFonts w:ascii="Times New Roman" w:hAnsi="Times New Roman" w:eastAsia="Aptos" w:cs="Times New Roman"/>
          <w:color w:val="000000" w:themeColor="text1"/>
          <w:sz w:val="24"/>
          <w:szCs w:val="24"/>
        </w:rPr>
      </w:pPr>
      <w:proofErr w:type="spellStart"/>
      <w:r w:rsidRPr="20A76737">
        <w:rPr>
          <w:rFonts w:ascii="Times New Roman" w:hAnsi="Times New Roman" w:eastAsia="Times New Roman" w:cs="Times New Roman"/>
          <w:sz w:val="24"/>
          <w:szCs w:val="24"/>
        </w:rPr>
        <w:t>RAB-i</w:t>
      </w:r>
      <w:proofErr w:type="spellEnd"/>
      <w:r w:rsidRPr="20A76737">
        <w:rPr>
          <w:rFonts w:ascii="Times New Roman" w:hAnsi="Times New Roman" w:eastAsia="Times New Roman" w:cs="Times New Roman"/>
          <w:sz w:val="24"/>
          <w:szCs w:val="24"/>
        </w:rPr>
        <w:t xml:space="preserve"> tegevuse täielik konfidentsiaalsus ei ole pelgalt hea halduse element, vaid FATF standarditest, EL-i õigusest ja rahvusvahelisest koostööst tulenev vältimatu nõue. Selgesõnaline konfidentsiaalsussäte tagab, et RA</w:t>
      </w:r>
      <w:r w:rsidRPr="20A76737" w:rsidR="07B2A27D">
        <w:rPr>
          <w:rFonts w:ascii="Times New Roman" w:hAnsi="Times New Roman" w:eastAsia="Times New Roman" w:cs="Times New Roman"/>
          <w:sz w:val="24"/>
          <w:szCs w:val="24"/>
        </w:rPr>
        <w:t>B</w:t>
      </w:r>
      <w:r w:rsidRPr="20A76737">
        <w:rPr>
          <w:rFonts w:ascii="Times New Roman" w:hAnsi="Times New Roman" w:eastAsia="Times New Roman" w:cs="Times New Roman"/>
          <w:sz w:val="24"/>
          <w:szCs w:val="24"/>
        </w:rPr>
        <w:t xml:space="preserve"> saab täita oma </w:t>
      </w:r>
      <w:r w:rsidRPr="20A76737" w:rsidR="7D64280D">
        <w:rPr>
          <w:rFonts w:ascii="Times New Roman" w:hAnsi="Times New Roman" w:eastAsia="Times New Roman" w:cs="Times New Roman"/>
          <w:sz w:val="24"/>
          <w:szCs w:val="24"/>
        </w:rPr>
        <w:t>ülesandeid</w:t>
      </w:r>
      <w:r w:rsidRPr="20A76737">
        <w:rPr>
          <w:rFonts w:ascii="Times New Roman" w:hAnsi="Times New Roman" w:eastAsia="Times New Roman" w:cs="Times New Roman"/>
          <w:sz w:val="24"/>
          <w:szCs w:val="24"/>
        </w:rPr>
        <w:t xml:space="preserve"> tõhusalt, õiguspäraselt ja rahvusvaheliselt usaldusväärselt. </w:t>
      </w:r>
      <w:r w:rsidRPr="20A76737" w:rsidR="2C42E003">
        <w:rPr>
          <w:rFonts w:ascii="Times New Roman" w:hAnsi="Times New Roman" w:eastAsia="Aptos" w:cs="Times New Roman"/>
          <w:color w:val="000000" w:themeColor="text1"/>
          <w:sz w:val="24"/>
          <w:szCs w:val="24"/>
        </w:rPr>
        <w:t xml:space="preserve">Konfidentsiaalsuskohustuse täpsem määramine annab ka kohustatud isikutele selgema </w:t>
      </w:r>
      <w:r w:rsidRPr="20A76737" w:rsidR="3D113A38">
        <w:rPr>
          <w:rFonts w:ascii="Times New Roman" w:hAnsi="Times New Roman" w:eastAsia="Aptos" w:cs="Times New Roman"/>
          <w:color w:val="000000" w:themeColor="text1"/>
          <w:sz w:val="24"/>
          <w:szCs w:val="24"/>
        </w:rPr>
        <w:t>ja arusaadavama õigusliku aluse informatsiooni</w:t>
      </w:r>
      <w:r w:rsidRPr="20A76737" w:rsidR="3E8E5DE6">
        <w:rPr>
          <w:rFonts w:ascii="Times New Roman" w:hAnsi="Times New Roman" w:eastAsia="Aptos" w:cs="Times New Roman"/>
          <w:color w:val="000000" w:themeColor="text1"/>
          <w:sz w:val="24"/>
          <w:szCs w:val="24"/>
        </w:rPr>
        <w:t xml:space="preserve"> oma klientidele</w:t>
      </w:r>
      <w:r w:rsidRPr="20A76737" w:rsidR="3D113A38">
        <w:rPr>
          <w:rFonts w:ascii="Times New Roman" w:hAnsi="Times New Roman" w:eastAsia="Aptos" w:cs="Times New Roman"/>
          <w:color w:val="000000" w:themeColor="text1"/>
          <w:sz w:val="24"/>
          <w:szCs w:val="24"/>
        </w:rPr>
        <w:t xml:space="preserve"> mitte väljastada</w:t>
      </w:r>
      <w:r w:rsidRPr="20A76737" w:rsidR="1A20765E">
        <w:rPr>
          <w:rFonts w:ascii="Times New Roman" w:hAnsi="Times New Roman" w:eastAsia="Aptos" w:cs="Times New Roman"/>
          <w:color w:val="000000" w:themeColor="text1"/>
          <w:sz w:val="24"/>
          <w:szCs w:val="24"/>
        </w:rPr>
        <w:t>.</w:t>
      </w:r>
    </w:p>
    <w:p w:rsidRPr="00A54076" w:rsidR="1836CB87" w:rsidP="006D7E48" w:rsidRDefault="1836CB87" w14:paraId="57928535" w14:textId="503DCD64">
      <w:pPr>
        <w:spacing w:after="0" w:line="240" w:lineRule="auto"/>
        <w:jc w:val="both"/>
        <w:rPr>
          <w:rFonts w:ascii="Times New Roman" w:hAnsi="Times New Roman" w:eastAsia="Aptos" w:cs="Times New Roman"/>
          <w:color w:val="000000" w:themeColor="text1"/>
          <w:sz w:val="24"/>
          <w:szCs w:val="24"/>
        </w:rPr>
      </w:pPr>
    </w:p>
    <w:p w:rsidR="59820248" w:rsidP="1BB68418" w:rsidRDefault="4CCA7573" w14:paraId="403EFBAD" w14:textId="340424EA">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cs="Times New Roman"/>
          <w:b/>
          <w:bCs/>
          <w:sz w:val="24"/>
          <w:szCs w:val="24"/>
        </w:rPr>
        <w:t xml:space="preserve">Eelnõu § 2 punktiga 2 </w:t>
      </w:r>
      <w:r w:rsidRPr="08CE0643">
        <w:rPr>
          <w:rFonts w:ascii="Times New Roman" w:hAnsi="Times New Roman" w:cs="Times New Roman"/>
          <w:sz w:val="24"/>
          <w:szCs w:val="24"/>
        </w:rPr>
        <w:t>täiendatakse RahaPTS</w:t>
      </w:r>
      <w:r w:rsidRPr="08CE0643" w:rsidR="7E72B799">
        <w:rPr>
          <w:rFonts w:ascii="Times New Roman" w:hAnsi="Times New Roman" w:cs="Times New Roman"/>
          <w:sz w:val="24"/>
          <w:szCs w:val="24"/>
        </w:rPr>
        <w:t>i</w:t>
      </w:r>
      <w:r w:rsidRPr="08CE0643">
        <w:rPr>
          <w:rFonts w:ascii="Times New Roman" w:hAnsi="Times New Roman" w:cs="Times New Roman"/>
          <w:sz w:val="24"/>
          <w:szCs w:val="24"/>
        </w:rPr>
        <w:t xml:space="preserve"> § </w:t>
      </w:r>
      <w:r w:rsidRPr="08CE0643">
        <w:rPr>
          <w:rFonts w:ascii="Times New Roman" w:hAnsi="Times New Roman" w:eastAsia="Times New Roman" w:cs="Times New Roman"/>
          <w:color w:val="000000" w:themeColor="text1"/>
          <w:sz w:val="24"/>
          <w:szCs w:val="24"/>
        </w:rPr>
        <w:t xml:space="preserve">58 </w:t>
      </w:r>
      <w:r w:rsidRPr="08CE0643" w:rsidR="5BFEF035">
        <w:rPr>
          <w:rFonts w:ascii="Times New Roman" w:hAnsi="Times New Roman" w:eastAsia="Times New Roman" w:cs="Times New Roman"/>
          <w:color w:val="000000" w:themeColor="text1"/>
          <w:sz w:val="24"/>
          <w:szCs w:val="24"/>
        </w:rPr>
        <w:t xml:space="preserve">lõiget </w:t>
      </w:r>
      <w:r w:rsidRPr="08CE0643">
        <w:rPr>
          <w:rFonts w:ascii="Times New Roman" w:hAnsi="Times New Roman" w:eastAsia="Times New Roman" w:cs="Times New Roman"/>
          <w:color w:val="000000" w:themeColor="text1"/>
          <w:sz w:val="24"/>
          <w:szCs w:val="24"/>
        </w:rPr>
        <w:t xml:space="preserve">1 </w:t>
      </w:r>
      <w:r w:rsidRPr="08CE0643" w:rsidR="64ED86F5">
        <w:rPr>
          <w:rFonts w:ascii="Times New Roman" w:hAnsi="Times New Roman" w:eastAsia="Times New Roman" w:cs="Times New Roman"/>
          <w:color w:val="000000" w:themeColor="text1"/>
          <w:sz w:val="24"/>
          <w:szCs w:val="24"/>
        </w:rPr>
        <w:t>ja täpsustatakse läbipaistvuse</w:t>
      </w:r>
      <w:r w:rsidRPr="08CE0643" w:rsidR="356170F2">
        <w:rPr>
          <w:rFonts w:ascii="Times New Roman" w:hAnsi="Times New Roman" w:eastAsia="Times New Roman" w:cs="Times New Roman"/>
          <w:color w:val="000000" w:themeColor="text1"/>
          <w:sz w:val="24"/>
          <w:szCs w:val="24"/>
        </w:rPr>
        <w:t xml:space="preserve"> ja  õigusselguse</w:t>
      </w:r>
      <w:r w:rsidRPr="08CE0643" w:rsidR="64ED86F5">
        <w:rPr>
          <w:rFonts w:ascii="Times New Roman" w:hAnsi="Times New Roman" w:eastAsia="Times New Roman" w:cs="Times New Roman"/>
          <w:color w:val="000000" w:themeColor="text1"/>
          <w:sz w:val="24"/>
          <w:szCs w:val="24"/>
        </w:rPr>
        <w:t xml:space="preserve"> suurendamise huvides detailsemalt olemasolevat olukorda,</w:t>
      </w:r>
      <w:r w:rsidRPr="08CE0643" w:rsidR="3F22063F">
        <w:rPr>
          <w:rFonts w:ascii="Times New Roman" w:hAnsi="Times New Roman" w:eastAsia="Times New Roman" w:cs="Times New Roman"/>
          <w:color w:val="000000" w:themeColor="text1"/>
          <w:sz w:val="24"/>
          <w:szCs w:val="24"/>
        </w:rPr>
        <w:t xml:space="preserve"> RAB</w:t>
      </w:r>
      <w:r w:rsidRPr="08CE0643" w:rsidR="31185296">
        <w:rPr>
          <w:rFonts w:ascii="Times New Roman" w:hAnsi="Times New Roman" w:eastAsia="Times New Roman" w:cs="Times New Roman"/>
          <w:color w:val="000000" w:themeColor="text1"/>
          <w:sz w:val="24"/>
          <w:szCs w:val="24"/>
        </w:rPr>
        <w:t>i</w:t>
      </w:r>
      <w:r w:rsidRPr="08CE0643" w:rsidR="3F22063F">
        <w:rPr>
          <w:rFonts w:ascii="Times New Roman" w:hAnsi="Times New Roman" w:eastAsia="Times New Roman" w:cs="Times New Roman"/>
          <w:color w:val="000000" w:themeColor="text1"/>
          <w:sz w:val="24"/>
          <w:szCs w:val="24"/>
        </w:rPr>
        <w:t xml:space="preserve"> õigust oma ülesannete täitmiseks koguda ka pangasaladust, sealhulgas</w:t>
      </w:r>
      <w:r w:rsidRPr="08CE0643" w:rsidR="7313329F">
        <w:rPr>
          <w:rFonts w:ascii="Times New Roman" w:hAnsi="Times New Roman" w:eastAsia="Times New Roman" w:cs="Times New Roman"/>
          <w:color w:val="000000" w:themeColor="text1"/>
          <w:sz w:val="24"/>
          <w:szCs w:val="24"/>
        </w:rPr>
        <w:t xml:space="preserve"> pangakonto väljavõtteid,</w:t>
      </w:r>
      <w:r w:rsidRPr="08CE0643" w:rsidR="3F22063F">
        <w:rPr>
          <w:rFonts w:ascii="Times New Roman" w:hAnsi="Times New Roman" w:eastAsia="Times New Roman" w:cs="Times New Roman"/>
          <w:color w:val="000000" w:themeColor="text1"/>
          <w:sz w:val="24"/>
          <w:szCs w:val="24"/>
        </w:rPr>
        <w:t xml:space="preserve"> sisald</w:t>
      </w:r>
      <w:r w:rsidRPr="08CE0643" w:rsidR="6F247B87">
        <w:rPr>
          <w:rFonts w:ascii="Times New Roman" w:hAnsi="Times New Roman" w:eastAsia="Times New Roman" w:cs="Times New Roman"/>
          <w:color w:val="000000" w:themeColor="text1"/>
          <w:sz w:val="24"/>
          <w:szCs w:val="24"/>
        </w:rPr>
        <w:t>a</w:t>
      </w:r>
      <w:r w:rsidRPr="08CE0643" w:rsidR="3F22063F">
        <w:rPr>
          <w:rFonts w:ascii="Times New Roman" w:hAnsi="Times New Roman" w:eastAsia="Times New Roman" w:cs="Times New Roman"/>
          <w:color w:val="000000" w:themeColor="text1"/>
          <w:sz w:val="24"/>
          <w:szCs w:val="24"/>
        </w:rPr>
        <w:t>vaid andmeid</w:t>
      </w:r>
      <w:r w:rsidRPr="08CE0643" w:rsidR="1F9E8ED3">
        <w:rPr>
          <w:rFonts w:ascii="Times New Roman" w:hAnsi="Times New Roman" w:eastAsia="Times New Roman" w:cs="Times New Roman"/>
          <w:color w:val="000000" w:themeColor="text1"/>
          <w:sz w:val="24"/>
          <w:szCs w:val="24"/>
        </w:rPr>
        <w:t xml:space="preserve">. </w:t>
      </w:r>
      <w:r w:rsidRPr="08CE0643" w:rsidR="70D3479A">
        <w:rPr>
          <w:rFonts w:ascii="Times New Roman" w:hAnsi="Times New Roman" w:eastAsia="Times New Roman" w:cs="Times New Roman"/>
          <w:color w:val="000000" w:themeColor="text1"/>
          <w:sz w:val="24"/>
          <w:szCs w:val="24"/>
        </w:rPr>
        <w:t>M</w:t>
      </w:r>
      <w:r w:rsidRPr="08CE0643" w:rsidR="74602611">
        <w:rPr>
          <w:rFonts w:ascii="Times New Roman" w:hAnsi="Times New Roman" w:eastAsia="Times New Roman" w:cs="Times New Roman"/>
          <w:color w:val="000000" w:themeColor="text1"/>
          <w:sz w:val="24"/>
          <w:szCs w:val="24"/>
        </w:rPr>
        <w:t>uudatuse eesmär</w:t>
      </w:r>
      <w:r w:rsidRPr="08CE0643" w:rsidR="7770CABC">
        <w:rPr>
          <w:rFonts w:ascii="Times New Roman" w:hAnsi="Times New Roman" w:eastAsia="Times New Roman" w:cs="Times New Roman"/>
          <w:color w:val="000000" w:themeColor="text1"/>
          <w:sz w:val="24"/>
          <w:szCs w:val="24"/>
        </w:rPr>
        <w:t>k</w:t>
      </w:r>
      <w:r w:rsidRPr="08CE0643" w:rsidR="74602611">
        <w:rPr>
          <w:rFonts w:ascii="Times New Roman" w:hAnsi="Times New Roman" w:eastAsia="Times New Roman" w:cs="Times New Roman"/>
          <w:color w:val="000000" w:themeColor="text1"/>
          <w:sz w:val="24"/>
          <w:szCs w:val="24"/>
        </w:rPr>
        <w:t xml:space="preserve"> </w:t>
      </w:r>
      <w:r w:rsidRPr="08CE0643" w:rsidR="10E1FCE0">
        <w:rPr>
          <w:rFonts w:ascii="Times New Roman" w:hAnsi="Times New Roman" w:eastAsia="Times New Roman" w:cs="Times New Roman"/>
          <w:color w:val="000000" w:themeColor="text1"/>
          <w:sz w:val="24"/>
          <w:szCs w:val="24"/>
        </w:rPr>
        <w:t>on siduda pangasaladust sisald</w:t>
      </w:r>
      <w:r w:rsidRPr="08CE0643" w:rsidR="0841F70A">
        <w:rPr>
          <w:rFonts w:ascii="Times New Roman" w:hAnsi="Times New Roman" w:eastAsia="Times New Roman" w:cs="Times New Roman"/>
          <w:color w:val="000000" w:themeColor="text1"/>
          <w:sz w:val="24"/>
          <w:szCs w:val="24"/>
        </w:rPr>
        <w:t>a</w:t>
      </w:r>
      <w:r w:rsidRPr="08CE0643" w:rsidR="10E1FCE0">
        <w:rPr>
          <w:rFonts w:ascii="Times New Roman" w:hAnsi="Times New Roman" w:eastAsia="Times New Roman" w:cs="Times New Roman"/>
          <w:color w:val="000000" w:themeColor="text1"/>
          <w:sz w:val="24"/>
          <w:szCs w:val="24"/>
        </w:rPr>
        <w:t xml:space="preserve">vate andmete </w:t>
      </w:r>
      <w:r w:rsidRPr="08CE0643" w:rsidR="3A93ED2F">
        <w:rPr>
          <w:rFonts w:ascii="Times New Roman" w:hAnsi="Times New Roman" w:eastAsia="Times New Roman" w:cs="Times New Roman"/>
          <w:color w:val="000000" w:themeColor="text1"/>
          <w:sz w:val="24"/>
          <w:szCs w:val="24"/>
        </w:rPr>
        <w:t>nõudmise õigus</w:t>
      </w:r>
      <w:r w:rsidRPr="08CE0643" w:rsidR="10E1FCE0">
        <w:rPr>
          <w:rFonts w:ascii="Times New Roman" w:hAnsi="Times New Roman" w:eastAsia="Times New Roman" w:cs="Times New Roman"/>
          <w:color w:val="000000" w:themeColor="text1"/>
          <w:sz w:val="24"/>
          <w:szCs w:val="24"/>
        </w:rPr>
        <w:t xml:space="preserve"> </w:t>
      </w:r>
      <w:proofErr w:type="spellStart"/>
      <w:r w:rsidRPr="08CE0643" w:rsidR="10E1FCE0">
        <w:rPr>
          <w:rFonts w:ascii="Times New Roman" w:hAnsi="Times New Roman" w:eastAsia="Times New Roman" w:cs="Times New Roman"/>
          <w:color w:val="000000" w:themeColor="text1"/>
          <w:sz w:val="24"/>
          <w:szCs w:val="24"/>
        </w:rPr>
        <w:t>RAB</w:t>
      </w:r>
      <w:r w:rsidRPr="08CE0643" w:rsidR="7D6342DF">
        <w:rPr>
          <w:rFonts w:ascii="Times New Roman" w:hAnsi="Times New Roman" w:eastAsia="Times New Roman" w:cs="Times New Roman"/>
          <w:color w:val="000000" w:themeColor="text1"/>
          <w:sz w:val="24"/>
          <w:szCs w:val="24"/>
        </w:rPr>
        <w:t>-i</w:t>
      </w:r>
      <w:proofErr w:type="spellEnd"/>
      <w:r w:rsidRPr="08CE0643" w:rsidR="10E1FCE0">
        <w:rPr>
          <w:rFonts w:ascii="Times New Roman" w:hAnsi="Times New Roman" w:eastAsia="Times New Roman" w:cs="Times New Roman"/>
          <w:color w:val="000000" w:themeColor="text1"/>
          <w:sz w:val="24"/>
          <w:szCs w:val="24"/>
        </w:rPr>
        <w:t xml:space="preserve"> konkreetsete </w:t>
      </w:r>
      <w:r w:rsidRPr="08CE0643" w:rsidR="4D82E60B">
        <w:rPr>
          <w:rFonts w:ascii="Times New Roman" w:hAnsi="Times New Roman" w:eastAsia="Times New Roman" w:cs="Times New Roman"/>
          <w:color w:val="000000" w:themeColor="text1"/>
          <w:sz w:val="24"/>
          <w:szCs w:val="24"/>
        </w:rPr>
        <w:t>ülesannetega</w:t>
      </w:r>
      <w:r w:rsidRPr="08CE0643" w:rsidR="22EFE918">
        <w:rPr>
          <w:rFonts w:ascii="Times New Roman" w:hAnsi="Times New Roman" w:eastAsia="Times New Roman" w:cs="Times New Roman"/>
          <w:color w:val="000000" w:themeColor="text1"/>
          <w:sz w:val="24"/>
          <w:szCs w:val="24"/>
        </w:rPr>
        <w:t>,</w:t>
      </w:r>
      <w:r w:rsidRPr="08CE0643" w:rsidR="53F97702">
        <w:rPr>
          <w:rFonts w:ascii="Times New Roman" w:hAnsi="Times New Roman" w:eastAsia="Times New Roman" w:cs="Times New Roman"/>
          <w:color w:val="000000" w:themeColor="text1"/>
          <w:sz w:val="24"/>
          <w:szCs w:val="24"/>
        </w:rPr>
        <w:t xml:space="preserve"> nii nagu seda on soovitanud Õiguskantsler</w:t>
      </w:r>
      <w:r w:rsidRPr="08CE0643" w:rsidR="07EDD090">
        <w:rPr>
          <w:rFonts w:ascii="Times New Roman" w:hAnsi="Times New Roman" w:eastAsia="Times New Roman" w:cs="Times New Roman"/>
          <w:color w:val="000000" w:themeColor="text1"/>
          <w:sz w:val="24"/>
          <w:szCs w:val="24"/>
        </w:rPr>
        <w:t xml:space="preserve">, sest </w:t>
      </w:r>
      <w:proofErr w:type="spellStart"/>
      <w:r w:rsidRPr="08CE0643" w:rsidR="07EDD090">
        <w:rPr>
          <w:rFonts w:ascii="Times New Roman" w:hAnsi="Times New Roman" w:eastAsia="Times New Roman" w:cs="Times New Roman"/>
          <w:color w:val="000000" w:themeColor="text1"/>
          <w:sz w:val="24"/>
          <w:szCs w:val="24"/>
        </w:rPr>
        <w:t>RAB-i</w:t>
      </w:r>
      <w:proofErr w:type="spellEnd"/>
      <w:r w:rsidRPr="08CE0643" w:rsidR="07EDD090">
        <w:rPr>
          <w:rFonts w:ascii="Times New Roman" w:hAnsi="Times New Roman" w:eastAsia="Times New Roman" w:cs="Times New Roman"/>
          <w:color w:val="000000" w:themeColor="text1"/>
          <w:sz w:val="24"/>
          <w:szCs w:val="24"/>
        </w:rPr>
        <w:t xml:space="preserve"> seadusest tulenevate ülesannete loetelu (vt RahaPTS § 5</w:t>
      </w:r>
      <w:r w:rsidRPr="08CE0643" w:rsidR="678BC7DD">
        <w:rPr>
          <w:rFonts w:ascii="Times New Roman" w:hAnsi="Times New Roman" w:eastAsia="Times New Roman" w:cs="Times New Roman"/>
          <w:color w:val="000000" w:themeColor="text1"/>
          <w:sz w:val="24"/>
          <w:szCs w:val="24"/>
        </w:rPr>
        <w:t xml:space="preserve">4 </w:t>
      </w:r>
      <w:r w:rsidRPr="08CE0643" w:rsidR="317BBB43">
        <w:rPr>
          <w:rFonts w:ascii="Times New Roman" w:hAnsi="Times New Roman" w:eastAsia="Times New Roman" w:cs="Times New Roman"/>
          <w:color w:val="000000" w:themeColor="text1"/>
          <w:sz w:val="24"/>
          <w:szCs w:val="24"/>
        </w:rPr>
        <w:t>l</w:t>
      </w:r>
      <w:r w:rsidR="00F0072C">
        <w:rPr>
          <w:rFonts w:ascii="Times New Roman" w:hAnsi="Times New Roman" w:eastAsia="Times New Roman" w:cs="Times New Roman"/>
          <w:color w:val="000000" w:themeColor="text1"/>
          <w:sz w:val="24"/>
          <w:szCs w:val="24"/>
        </w:rPr>
        <w:t>õige</w:t>
      </w:r>
      <w:r w:rsidRPr="08CE0643" w:rsidR="317BBB43">
        <w:rPr>
          <w:rFonts w:ascii="Times New Roman" w:hAnsi="Times New Roman" w:eastAsia="Times New Roman" w:cs="Times New Roman"/>
          <w:color w:val="000000" w:themeColor="text1"/>
          <w:sz w:val="24"/>
          <w:szCs w:val="24"/>
        </w:rPr>
        <w:t xml:space="preserve"> 1)</w:t>
      </w:r>
      <w:r w:rsidRPr="08CE0643" w:rsidR="60400A16">
        <w:rPr>
          <w:rFonts w:ascii="Times New Roman" w:hAnsi="Times New Roman" w:eastAsia="Times New Roman" w:cs="Times New Roman"/>
          <w:color w:val="000000" w:themeColor="text1"/>
          <w:sz w:val="24"/>
          <w:szCs w:val="24"/>
        </w:rPr>
        <w:t xml:space="preserve"> sisaldab ka neid ülesandeid, mille täitmiseks pangasaladuse </w:t>
      </w:r>
      <w:r w:rsidRPr="08CE0643" w:rsidR="3C303210">
        <w:rPr>
          <w:rFonts w:ascii="Times New Roman" w:hAnsi="Times New Roman" w:eastAsia="Times New Roman" w:cs="Times New Roman"/>
          <w:color w:val="000000" w:themeColor="text1"/>
          <w:sz w:val="24"/>
          <w:szCs w:val="24"/>
        </w:rPr>
        <w:t xml:space="preserve">iseseisev </w:t>
      </w:r>
      <w:r w:rsidRPr="08CE0643" w:rsidR="60400A16">
        <w:rPr>
          <w:rFonts w:ascii="Times New Roman" w:hAnsi="Times New Roman" w:eastAsia="Times New Roman" w:cs="Times New Roman"/>
          <w:color w:val="000000" w:themeColor="text1"/>
          <w:sz w:val="24"/>
          <w:szCs w:val="24"/>
        </w:rPr>
        <w:t xml:space="preserve">kogumine vajalik pole. </w:t>
      </w:r>
      <w:r w:rsidRPr="00CD5736" w:rsidR="00CD5736">
        <w:rPr>
          <w:rFonts w:ascii="Times New Roman" w:hAnsi="Times New Roman" w:eastAsia="Times New Roman" w:cs="Times New Roman"/>
          <w:color w:val="000000" w:themeColor="text1"/>
          <w:sz w:val="24"/>
          <w:szCs w:val="24"/>
        </w:rPr>
        <w:t>Edasiselt täpsustab seadus konkreetsed ülesanded</w:t>
      </w:r>
      <w:r w:rsidR="003D69AE">
        <w:rPr>
          <w:rFonts w:ascii="Times New Roman" w:hAnsi="Times New Roman" w:eastAsia="Times New Roman" w:cs="Times New Roman"/>
          <w:color w:val="000000" w:themeColor="text1"/>
          <w:sz w:val="24"/>
          <w:szCs w:val="24"/>
        </w:rPr>
        <w:t xml:space="preserve"> (RahaPTS § 54 lg 1 p 1 ja </w:t>
      </w:r>
      <w:r w:rsidRPr="003D69AE" w:rsidR="003D69AE">
        <w:rPr>
          <w:rFonts w:ascii="Times New Roman" w:hAnsi="Times New Roman" w:eastAsia="Times New Roman" w:cs="Times New Roman"/>
          <w:color w:val="000000" w:themeColor="text1"/>
          <w:sz w:val="24"/>
          <w:szCs w:val="24"/>
        </w:rPr>
        <w:t>8–10</w:t>
      </w:r>
      <w:r w:rsidR="003D69AE">
        <w:rPr>
          <w:rFonts w:ascii="Times New Roman" w:hAnsi="Times New Roman" w:eastAsia="Times New Roman" w:cs="Times New Roman"/>
          <w:color w:val="000000" w:themeColor="text1"/>
          <w:sz w:val="24"/>
          <w:szCs w:val="24"/>
        </w:rPr>
        <w:t>)</w:t>
      </w:r>
      <w:r w:rsidRPr="00CD5736" w:rsidR="00CD5736">
        <w:rPr>
          <w:rFonts w:ascii="Times New Roman" w:hAnsi="Times New Roman" w:eastAsia="Times New Roman" w:cs="Times New Roman"/>
          <w:color w:val="000000" w:themeColor="text1"/>
          <w:sz w:val="24"/>
          <w:szCs w:val="24"/>
        </w:rPr>
        <w:t xml:space="preserve">, milleks </w:t>
      </w:r>
      <w:proofErr w:type="spellStart"/>
      <w:r w:rsidRPr="00CD5736" w:rsidR="00CD5736">
        <w:rPr>
          <w:rFonts w:ascii="Times New Roman" w:hAnsi="Times New Roman" w:eastAsia="Times New Roman" w:cs="Times New Roman"/>
          <w:color w:val="000000" w:themeColor="text1"/>
          <w:sz w:val="24"/>
          <w:szCs w:val="24"/>
        </w:rPr>
        <w:t>RAB-il</w:t>
      </w:r>
      <w:proofErr w:type="spellEnd"/>
      <w:r w:rsidRPr="00CD5736" w:rsidR="00CD5736">
        <w:rPr>
          <w:rFonts w:ascii="Times New Roman" w:hAnsi="Times New Roman" w:eastAsia="Times New Roman" w:cs="Times New Roman"/>
          <w:color w:val="000000" w:themeColor="text1"/>
          <w:sz w:val="24"/>
          <w:szCs w:val="24"/>
        </w:rPr>
        <w:t xml:space="preserve"> pangasaladust õigus pärida on</w:t>
      </w:r>
      <w:r w:rsidRPr="08CE0643" w:rsidR="096936B1">
        <w:rPr>
          <w:rFonts w:ascii="Times New Roman" w:hAnsi="Times New Roman" w:eastAsia="Times New Roman" w:cs="Times New Roman"/>
          <w:color w:val="000000" w:themeColor="text1"/>
          <w:sz w:val="24"/>
          <w:szCs w:val="24"/>
        </w:rPr>
        <w:t>.</w:t>
      </w:r>
      <w:r w:rsidRPr="08CE0643" w:rsidR="558F273E">
        <w:rPr>
          <w:rFonts w:ascii="Times New Roman" w:hAnsi="Times New Roman" w:eastAsia="Times New Roman" w:cs="Times New Roman"/>
          <w:color w:val="000000" w:themeColor="text1"/>
          <w:sz w:val="24"/>
          <w:szCs w:val="24"/>
        </w:rPr>
        <w:t xml:space="preserve"> See</w:t>
      </w:r>
      <w:r w:rsidRPr="08CE0643" w:rsidR="342C95AF">
        <w:rPr>
          <w:rFonts w:ascii="Times New Roman" w:hAnsi="Times New Roman" w:eastAsia="Times New Roman" w:cs="Times New Roman"/>
          <w:color w:val="000000" w:themeColor="text1"/>
          <w:sz w:val="24"/>
          <w:szCs w:val="24"/>
        </w:rPr>
        <w:t xml:space="preserve"> omakorda </w:t>
      </w:r>
      <w:r w:rsidR="003D69AE">
        <w:rPr>
          <w:rFonts w:ascii="Times New Roman" w:hAnsi="Times New Roman" w:eastAsia="Times New Roman" w:cs="Times New Roman"/>
          <w:color w:val="000000" w:themeColor="text1"/>
          <w:sz w:val="24"/>
          <w:szCs w:val="24"/>
        </w:rPr>
        <w:t xml:space="preserve">suurendab </w:t>
      </w:r>
      <w:r w:rsidRPr="08CE0643" w:rsidR="342C95AF">
        <w:rPr>
          <w:rFonts w:ascii="Times New Roman" w:hAnsi="Times New Roman" w:eastAsia="Times New Roman" w:cs="Times New Roman"/>
          <w:color w:val="000000" w:themeColor="text1"/>
          <w:sz w:val="24"/>
          <w:szCs w:val="24"/>
        </w:rPr>
        <w:t xml:space="preserve">võimaldab </w:t>
      </w:r>
      <w:r w:rsidRPr="08CE0643" w:rsidR="3D991BC7">
        <w:rPr>
          <w:rFonts w:ascii="Times New Roman" w:hAnsi="Times New Roman" w:eastAsia="Times New Roman" w:cs="Times New Roman"/>
          <w:color w:val="000000" w:themeColor="text1"/>
          <w:sz w:val="24"/>
          <w:szCs w:val="24"/>
        </w:rPr>
        <w:t xml:space="preserve">paremini kontrollida </w:t>
      </w:r>
      <w:r w:rsidRPr="08CE0643" w:rsidR="0C52A461">
        <w:rPr>
          <w:rFonts w:ascii="Times New Roman" w:hAnsi="Times New Roman" w:eastAsia="Times New Roman" w:cs="Times New Roman"/>
          <w:color w:val="000000" w:themeColor="text1"/>
          <w:sz w:val="24"/>
          <w:szCs w:val="24"/>
        </w:rPr>
        <w:t xml:space="preserve">ka näiteks </w:t>
      </w:r>
      <w:r w:rsidRPr="08CE0643" w:rsidR="23E2E4F9">
        <w:rPr>
          <w:rFonts w:ascii="Times New Roman" w:hAnsi="Times New Roman" w:eastAsia="Times New Roman" w:cs="Times New Roman"/>
          <w:color w:val="000000" w:themeColor="text1"/>
          <w:sz w:val="24"/>
          <w:szCs w:val="24"/>
        </w:rPr>
        <w:t>t</w:t>
      </w:r>
      <w:r w:rsidRPr="08CE0643" w:rsidR="7F14694E">
        <w:rPr>
          <w:rFonts w:ascii="Times New Roman" w:hAnsi="Times New Roman" w:eastAsia="Times New Roman" w:cs="Times New Roman"/>
          <w:color w:val="000000" w:themeColor="text1"/>
          <w:sz w:val="24"/>
          <w:szCs w:val="24"/>
        </w:rPr>
        <w:t xml:space="preserve">äitmisregistri kaudu </w:t>
      </w:r>
      <w:proofErr w:type="spellStart"/>
      <w:r w:rsidRPr="08CE0643" w:rsidR="6BF81B27">
        <w:rPr>
          <w:rFonts w:ascii="Times New Roman" w:hAnsi="Times New Roman" w:eastAsia="Times New Roman" w:cs="Times New Roman"/>
          <w:color w:val="000000" w:themeColor="text1"/>
          <w:sz w:val="24"/>
          <w:szCs w:val="24"/>
        </w:rPr>
        <w:t>RAB-i</w:t>
      </w:r>
      <w:proofErr w:type="spellEnd"/>
      <w:r w:rsidRPr="08CE0643" w:rsidR="6BF81B27">
        <w:rPr>
          <w:rFonts w:ascii="Times New Roman" w:hAnsi="Times New Roman" w:eastAsia="Times New Roman" w:cs="Times New Roman"/>
          <w:color w:val="000000" w:themeColor="text1"/>
          <w:sz w:val="24"/>
          <w:szCs w:val="24"/>
        </w:rPr>
        <w:t xml:space="preserve"> poolt </w:t>
      </w:r>
      <w:r w:rsidRPr="08CE0643" w:rsidR="7F14694E">
        <w:rPr>
          <w:rFonts w:ascii="Times New Roman" w:hAnsi="Times New Roman" w:eastAsia="Times New Roman" w:cs="Times New Roman"/>
          <w:color w:val="000000" w:themeColor="text1"/>
          <w:sz w:val="24"/>
          <w:szCs w:val="24"/>
        </w:rPr>
        <w:t>teht</w:t>
      </w:r>
      <w:r w:rsidRPr="08CE0643" w:rsidR="2EF5BA67">
        <w:rPr>
          <w:rFonts w:ascii="Times New Roman" w:hAnsi="Times New Roman" w:eastAsia="Times New Roman" w:cs="Times New Roman"/>
          <w:color w:val="000000" w:themeColor="text1"/>
          <w:sz w:val="24"/>
          <w:szCs w:val="24"/>
        </w:rPr>
        <w:t>avate</w:t>
      </w:r>
      <w:r w:rsidRPr="08CE0643" w:rsidR="7F14694E">
        <w:rPr>
          <w:rFonts w:ascii="Times New Roman" w:hAnsi="Times New Roman" w:eastAsia="Times New Roman" w:cs="Times New Roman"/>
          <w:color w:val="000000" w:themeColor="text1"/>
          <w:sz w:val="24"/>
          <w:szCs w:val="24"/>
        </w:rPr>
        <w:t xml:space="preserve"> päringute </w:t>
      </w:r>
      <w:r w:rsidRPr="08CE0643" w:rsidR="2A499D7A">
        <w:rPr>
          <w:rFonts w:ascii="Times New Roman" w:hAnsi="Times New Roman" w:eastAsia="Times New Roman" w:cs="Times New Roman"/>
          <w:color w:val="000000" w:themeColor="text1"/>
          <w:sz w:val="24"/>
          <w:szCs w:val="24"/>
        </w:rPr>
        <w:t xml:space="preserve">vastavust seadusele. </w:t>
      </w:r>
    </w:p>
    <w:p w:rsidRPr="00A54076" w:rsidR="1BC41059" w:rsidP="006D7E48" w:rsidRDefault="1BC41059" w14:paraId="3DE35357" w14:textId="3D151D1B">
      <w:pPr>
        <w:spacing w:after="0" w:line="240" w:lineRule="auto"/>
        <w:jc w:val="both"/>
        <w:rPr>
          <w:rFonts w:ascii="Times New Roman" w:hAnsi="Times New Roman" w:eastAsia="Times New Roman" w:cs="Times New Roman"/>
          <w:color w:val="000000" w:themeColor="text1"/>
          <w:sz w:val="24"/>
          <w:szCs w:val="24"/>
        </w:rPr>
      </w:pPr>
    </w:p>
    <w:p w:rsidRPr="00A54076" w:rsidR="1BC41059" w:rsidP="006D7E48" w:rsidRDefault="34B5946E" w14:paraId="080E3FAB" w14:textId="5D2286DD">
      <w:pPr>
        <w:spacing w:after="0" w:line="240" w:lineRule="auto"/>
        <w:jc w:val="both"/>
        <w:rPr>
          <w:rFonts w:ascii="Times New Roman" w:hAnsi="Times New Roman" w:cs="Times New Roman"/>
          <w:sz w:val="24"/>
          <w:szCs w:val="24"/>
        </w:rPr>
      </w:pPr>
      <w:r w:rsidRPr="08CE0643">
        <w:rPr>
          <w:rFonts w:ascii="Times New Roman" w:hAnsi="Times New Roman" w:cs="Times New Roman"/>
          <w:sz w:val="24"/>
          <w:szCs w:val="24"/>
        </w:rPr>
        <w:t xml:space="preserve">Pangasaladuse määratlus on lai, </w:t>
      </w:r>
      <w:r w:rsidRPr="08CE0643" w:rsidR="16634E19">
        <w:rPr>
          <w:rFonts w:ascii="Times New Roman" w:hAnsi="Times New Roman" w:cs="Times New Roman"/>
          <w:sz w:val="24"/>
          <w:szCs w:val="24"/>
        </w:rPr>
        <w:t>sisaldades</w:t>
      </w:r>
      <w:r w:rsidRPr="08CE0643">
        <w:rPr>
          <w:rFonts w:ascii="Times New Roman" w:hAnsi="Times New Roman" w:cs="Times New Roman"/>
          <w:sz w:val="24"/>
          <w:szCs w:val="24"/>
        </w:rPr>
        <w:t xml:space="preserve"> kõiki andmeid ja hinnanguid, mis on krediidiasutusele teatavaks saanud tema või teise krediidiasutuse kliendi kohta (KAS § 88 l</w:t>
      </w:r>
      <w:r w:rsidRPr="08CE0643" w:rsidR="16634E19">
        <w:rPr>
          <w:rFonts w:ascii="Times New Roman" w:hAnsi="Times New Roman" w:cs="Times New Roman"/>
          <w:sz w:val="24"/>
          <w:szCs w:val="24"/>
        </w:rPr>
        <w:t>g</w:t>
      </w:r>
      <w:r w:rsidRPr="08CE0643">
        <w:rPr>
          <w:rFonts w:ascii="Times New Roman" w:hAnsi="Times New Roman" w:cs="Times New Roman"/>
          <w:sz w:val="24"/>
          <w:szCs w:val="24"/>
        </w:rPr>
        <w:t xml:space="preserve"> 1). Pangasaladuse kaitse ei ole siiski absoluutne – seadus teeb sellest erandid (sama paragrahvi </w:t>
      </w:r>
      <w:r w:rsidRPr="08CE0643">
        <w:rPr>
          <w:rFonts w:ascii="Times New Roman" w:hAnsi="Times New Roman" w:cs="Times New Roman"/>
          <w:sz w:val="24"/>
          <w:szCs w:val="24"/>
        </w:rPr>
        <w:lastRenderedPageBreak/>
        <w:t>l</w:t>
      </w:r>
      <w:r w:rsidRPr="08CE0643" w:rsidR="16634E19">
        <w:rPr>
          <w:rFonts w:ascii="Times New Roman" w:hAnsi="Times New Roman" w:cs="Times New Roman"/>
          <w:sz w:val="24"/>
          <w:szCs w:val="24"/>
        </w:rPr>
        <w:t>g</w:t>
      </w:r>
      <w:r w:rsidRPr="08CE0643">
        <w:rPr>
          <w:rFonts w:ascii="Times New Roman" w:hAnsi="Times New Roman" w:cs="Times New Roman"/>
          <w:sz w:val="24"/>
          <w:szCs w:val="24"/>
        </w:rPr>
        <w:t xml:space="preserve"> 2). Seda arvesse võttes saab järeldada, et pangakonto väljavõttes kajastuv teave on käsitatav pangasaladusena.</w:t>
      </w:r>
    </w:p>
    <w:p w:rsidRPr="00A54076" w:rsidR="1BC41059" w:rsidP="006D7E48" w:rsidRDefault="1BC41059" w14:paraId="1D2C43BB" w14:textId="7BC0F349">
      <w:pPr>
        <w:spacing w:after="0" w:line="240" w:lineRule="auto"/>
        <w:jc w:val="both"/>
        <w:rPr>
          <w:rFonts w:ascii="Times New Roman" w:hAnsi="Times New Roman" w:cs="Times New Roman"/>
          <w:sz w:val="24"/>
          <w:szCs w:val="24"/>
        </w:rPr>
      </w:pPr>
    </w:p>
    <w:p w:rsidRPr="00A54076" w:rsidR="1BC41059" w:rsidP="006D7E48" w:rsidRDefault="34B5946E" w14:paraId="7D8635B0" w14:textId="04F1A60F">
      <w:pPr>
        <w:spacing w:after="0" w:line="240" w:lineRule="auto"/>
        <w:jc w:val="both"/>
        <w:rPr>
          <w:rFonts w:ascii="Times New Roman" w:hAnsi="Times New Roman" w:cs="Times New Roman"/>
          <w:sz w:val="24"/>
          <w:szCs w:val="24"/>
        </w:rPr>
      </w:pPr>
      <w:r w:rsidRPr="08CE0643">
        <w:rPr>
          <w:rFonts w:ascii="Times New Roman" w:hAnsi="Times New Roman" w:cs="Times New Roman"/>
          <w:sz w:val="24"/>
          <w:szCs w:val="24"/>
        </w:rPr>
        <w:t>KAS</w:t>
      </w:r>
      <w:r w:rsidRPr="08CE0643" w:rsidR="66F4642B">
        <w:rPr>
          <w:rFonts w:ascii="Times New Roman" w:hAnsi="Times New Roman" w:cs="Times New Roman"/>
          <w:sz w:val="24"/>
          <w:szCs w:val="24"/>
        </w:rPr>
        <w:t>i</w:t>
      </w:r>
      <w:r w:rsidRPr="08CE0643">
        <w:rPr>
          <w:rFonts w:ascii="Times New Roman" w:hAnsi="Times New Roman" w:cs="Times New Roman"/>
          <w:sz w:val="24"/>
          <w:szCs w:val="24"/>
        </w:rPr>
        <w:t xml:space="preserve"> pangasaladuse avaldamise </w:t>
      </w:r>
      <w:r w:rsidRPr="08CE0643" w:rsidR="2E25104F">
        <w:rPr>
          <w:rFonts w:ascii="Times New Roman" w:hAnsi="Times New Roman" w:cs="Times New Roman"/>
          <w:sz w:val="24"/>
          <w:szCs w:val="24"/>
        </w:rPr>
        <w:t>kord</w:t>
      </w:r>
      <w:r w:rsidRPr="08CE0643">
        <w:rPr>
          <w:rFonts w:ascii="Times New Roman" w:hAnsi="Times New Roman" w:cs="Times New Roman"/>
          <w:sz w:val="24"/>
          <w:szCs w:val="24"/>
        </w:rPr>
        <w:t xml:space="preserve"> sisaldab kaht </w:t>
      </w:r>
      <w:proofErr w:type="spellStart"/>
      <w:r w:rsidRPr="08CE0643">
        <w:rPr>
          <w:rFonts w:ascii="Times New Roman" w:hAnsi="Times New Roman" w:cs="Times New Roman"/>
          <w:sz w:val="24"/>
          <w:szCs w:val="24"/>
        </w:rPr>
        <w:t>RABga</w:t>
      </w:r>
      <w:proofErr w:type="spellEnd"/>
      <w:r w:rsidRPr="08CE0643">
        <w:rPr>
          <w:rFonts w:ascii="Times New Roman" w:hAnsi="Times New Roman" w:cs="Times New Roman"/>
          <w:sz w:val="24"/>
          <w:szCs w:val="24"/>
        </w:rPr>
        <w:t xml:space="preserve"> seo</w:t>
      </w:r>
      <w:r w:rsidRPr="08CE0643" w:rsidR="2E25104F">
        <w:rPr>
          <w:rFonts w:ascii="Times New Roman" w:hAnsi="Times New Roman" w:cs="Times New Roman"/>
          <w:sz w:val="24"/>
          <w:szCs w:val="24"/>
        </w:rPr>
        <w:t>tud</w:t>
      </w:r>
      <w:r w:rsidRPr="08CE0643">
        <w:rPr>
          <w:rFonts w:ascii="Times New Roman" w:hAnsi="Times New Roman" w:cs="Times New Roman"/>
          <w:sz w:val="24"/>
          <w:szCs w:val="24"/>
        </w:rPr>
        <w:t xml:space="preserve"> sätet:</w:t>
      </w:r>
    </w:p>
    <w:p w:rsidRPr="004852FE" w:rsidR="1BC41059" w:rsidP="006D7E48" w:rsidRDefault="73C534FA" w14:paraId="05D37144" w14:textId="11825D1A">
      <w:pPr>
        <w:pStyle w:val="Loendilik"/>
        <w:numPr>
          <w:ilvl w:val="0"/>
          <w:numId w:val="5"/>
        </w:numPr>
        <w:spacing w:after="0" w:line="240" w:lineRule="auto"/>
        <w:jc w:val="both"/>
        <w:rPr>
          <w:rFonts w:ascii="Times New Roman" w:hAnsi="Times New Roman" w:cs="Times New Roman"/>
        </w:rPr>
      </w:pPr>
      <w:r w:rsidRPr="08CE0643">
        <w:rPr>
          <w:rFonts w:ascii="Times New Roman" w:hAnsi="Times New Roman" w:cs="Times New Roman"/>
        </w:rPr>
        <w:t>KAS</w:t>
      </w:r>
      <w:r w:rsidRPr="08CE0643" w:rsidR="2E25104F">
        <w:rPr>
          <w:rFonts w:ascii="Times New Roman" w:hAnsi="Times New Roman" w:cs="Times New Roman"/>
        </w:rPr>
        <w:t>i</w:t>
      </w:r>
      <w:r w:rsidRPr="08CE0643">
        <w:rPr>
          <w:rFonts w:ascii="Times New Roman" w:hAnsi="Times New Roman" w:cs="Times New Roman"/>
        </w:rPr>
        <w:t xml:space="preserve"> </w:t>
      </w:r>
      <w:r w:rsidRPr="08CE0643" w:rsidR="34B5946E">
        <w:rPr>
          <w:rFonts w:ascii="Times New Roman" w:hAnsi="Times New Roman" w:cs="Times New Roman"/>
        </w:rPr>
        <w:t>§ 88 l</w:t>
      </w:r>
      <w:r w:rsidRPr="08CE0643" w:rsidR="0F081AAB">
        <w:rPr>
          <w:rFonts w:ascii="Times New Roman" w:hAnsi="Times New Roman" w:cs="Times New Roman"/>
        </w:rPr>
        <w:t>õike</w:t>
      </w:r>
      <w:r w:rsidRPr="08CE0643" w:rsidR="34B5946E">
        <w:rPr>
          <w:rFonts w:ascii="Times New Roman" w:hAnsi="Times New Roman" w:cs="Times New Roman"/>
        </w:rPr>
        <w:t xml:space="preserve"> 4</w:t>
      </w:r>
      <w:r w:rsidRPr="08CE0643" w:rsidR="34B5946E">
        <w:rPr>
          <w:rFonts w:ascii="Times New Roman" w:hAnsi="Times New Roman" w:cs="Times New Roman"/>
          <w:vertAlign w:val="superscript"/>
        </w:rPr>
        <w:t>2</w:t>
      </w:r>
      <w:r w:rsidRPr="08CE0643" w:rsidR="34B5946E">
        <w:rPr>
          <w:rFonts w:ascii="Times New Roman" w:hAnsi="Times New Roman" w:cs="Times New Roman"/>
        </w:rPr>
        <w:t xml:space="preserve"> punkt 1 ja </w:t>
      </w:r>
    </w:p>
    <w:p w:rsidRPr="004852FE" w:rsidR="1BC41059" w:rsidP="006D7E48" w:rsidRDefault="16A1BCC6" w14:paraId="54485108" w14:textId="2D4E6AA3">
      <w:pPr>
        <w:pStyle w:val="Loendilik"/>
        <w:numPr>
          <w:ilvl w:val="0"/>
          <w:numId w:val="5"/>
        </w:numPr>
        <w:spacing w:after="0" w:line="240" w:lineRule="auto"/>
        <w:jc w:val="both"/>
        <w:rPr>
          <w:rFonts w:ascii="Times New Roman" w:hAnsi="Times New Roman" w:cs="Times New Roman"/>
        </w:rPr>
      </w:pPr>
      <w:r w:rsidRPr="08CE0643">
        <w:rPr>
          <w:rFonts w:ascii="Times New Roman" w:hAnsi="Times New Roman" w:cs="Times New Roman"/>
        </w:rPr>
        <w:t>KAS</w:t>
      </w:r>
      <w:r w:rsidRPr="08CE0643" w:rsidR="2E25104F">
        <w:rPr>
          <w:rFonts w:ascii="Times New Roman" w:hAnsi="Times New Roman" w:cs="Times New Roman"/>
        </w:rPr>
        <w:t>i</w:t>
      </w:r>
      <w:r w:rsidRPr="08CE0643">
        <w:rPr>
          <w:rFonts w:ascii="Times New Roman" w:hAnsi="Times New Roman" w:cs="Times New Roman"/>
        </w:rPr>
        <w:t xml:space="preserve"> </w:t>
      </w:r>
      <w:r w:rsidRPr="08CE0643" w:rsidR="34B5946E">
        <w:rPr>
          <w:rFonts w:ascii="Times New Roman" w:hAnsi="Times New Roman" w:cs="Times New Roman"/>
        </w:rPr>
        <w:t>§ 88 l</w:t>
      </w:r>
      <w:r w:rsidRPr="08CE0643" w:rsidR="0F081AAB">
        <w:rPr>
          <w:rFonts w:ascii="Times New Roman" w:hAnsi="Times New Roman" w:cs="Times New Roman"/>
        </w:rPr>
        <w:t>õike</w:t>
      </w:r>
      <w:r w:rsidRPr="08CE0643" w:rsidR="34B5946E">
        <w:rPr>
          <w:rFonts w:ascii="Times New Roman" w:hAnsi="Times New Roman" w:cs="Times New Roman"/>
        </w:rPr>
        <w:t xml:space="preserve"> 5 punkt 3</w:t>
      </w:r>
      <w:r w:rsidRPr="08CE0643" w:rsidR="34B5946E">
        <w:rPr>
          <w:rFonts w:ascii="Times New Roman" w:hAnsi="Times New Roman" w:cs="Times New Roman"/>
          <w:vertAlign w:val="superscript"/>
        </w:rPr>
        <w:t>1</w:t>
      </w:r>
      <w:r w:rsidRPr="08CE0643" w:rsidR="34B5946E">
        <w:rPr>
          <w:rFonts w:ascii="Times New Roman" w:hAnsi="Times New Roman" w:cs="Times New Roman"/>
        </w:rPr>
        <w:t>.</w:t>
      </w:r>
    </w:p>
    <w:p w:rsidRPr="00A54076" w:rsidR="1BC41059" w:rsidP="006D7E48" w:rsidRDefault="1BC41059" w14:paraId="0EE4597B" w14:textId="4E574A69">
      <w:pPr>
        <w:spacing w:after="0" w:line="240" w:lineRule="auto"/>
        <w:jc w:val="both"/>
        <w:rPr>
          <w:rFonts w:ascii="Times New Roman" w:hAnsi="Times New Roman" w:cs="Times New Roman"/>
          <w:sz w:val="24"/>
          <w:szCs w:val="24"/>
        </w:rPr>
      </w:pPr>
    </w:p>
    <w:p w:rsidRPr="00A54076" w:rsidR="1BC41059" w:rsidP="006D7E48" w:rsidRDefault="34B5946E" w14:paraId="0283F46F" w14:textId="484DB7A6">
      <w:pPr>
        <w:spacing w:after="0" w:line="240" w:lineRule="auto"/>
        <w:jc w:val="both"/>
        <w:rPr>
          <w:rFonts w:ascii="Times New Roman" w:hAnsi="Times New Roman" w:cs="Times New Roman"/>
          <w:sz w:val="24"/>
          <w:szCs w:val="24"/>
        </w:rPr>
      </w:pPr>
      <w:r w:rsidRPr="08CE0643">
        <w:rPr>
          <w:rFonts w:ascii="Times New Roman" w:hAnsi="Times New Roman" w:cs="Times New Roman"/>
          <w:sz w:val="24"/>
          <w:szCs w:val="24"/>
        </w:rPr>
        <w:t>KAS</w:t>
      </w:r>
      <w:r w:rsidRPr="08CE0643" w:rsidR="2E25104F">
        <w:rPr>
          <w:rFonts w:ascii="Times New Roman" w:hAnsi="Times New Roman" w:cs="Times New Roman"/>
          <w:sz w:val="24"/>
          <w:szCs w:val="24"/>
        </w:rPr>
        <w:t>i</w:t>
      </w:r>
      <w:r w:rsidRPr="08CE0643">
        <w:rPr>
          <w:rFonts w:ascii="Times New Roman" w:hAnsi="Times New Roman" w:cs="Times New Roman"/>
          <w:sz w:val="24"/>
          <w:szCs w:val="24"/>
        </w:rPr>
        <w:t xml:space="preserve"> § 88 l</w:t>
      </w:r>
      <w:r w:rsidRPr="08CE0643" w:rsidR="0F081AAB">
        <w:rPr>
          <w:rFonts w:ascii="Times New Roman" w:hAnsi="Times New Roman" w:cs="Times New Roman"/>
          <w:sz w:val="24"/>
          <w:szCs w:val="24"/>
        </w:rPr>
        <w:t>õike</w:t>
      </w:r>
      <w:r w:rsidRPr="08CE0643">
        <w:rPr>
          <w:rFonts w:ascii="Times New Roman" w:hAnsi="Times New Roman" w:cs="Times New Roman"/>
          <w:sz w:val="24"/>
          <w:szCs w:val="24"/>
        </w:rPr>
        <w:t xml:space="preserve"> 4</w:t>
      </w:r>
      <w:r w:rsidRPr="08CE0643">
        <w:rPr>
          <w:rFonts w:ascii="Times New Roman" w:hAnsi="Times New Roman" w:cs="Times New Roman"/>
          <w:sz w:val="24"/>
          <w:szCs w:val="24"/>
          <w:vertAlign w:val="superscript"/>
        </w:rPr>
        <w:t>2</w:t>
      </w:r>
      <w:r w:rsidRPr="08CE0643">
        <w:rPr>
          <w:rFonts w:ascii="Times New Roman" w:hAnsi="Times New Roman" w:cs="Times New Roman"/>
          <w:sz w:val="24"/>
          <w:szCs w:val="24"/>
        </w:rPr>
        <w:t xml:space="preserve"> punkti 1 kohaselt on krediidiasutusel õigus avaldada ja ta on kohustatud oma seadusest tulenevate ülesannete täitmise</w:t>
      </w:r>
      <w:r w:rsidRPr="08CE0643" w:rsidR="583D278D">
        <w:rPr>
          <w:rFonts w:ascii="Times New Roman" w:hAnsi="Times New Roman" w:cs="Times New Roman"/>
          <w:sz w:val="24"/>
          <w:szCs w:val="24"/>
        </w:rPr>
        <w:t>ks</w:t>
      </w:r>
      <w:r w:rsidRPr="08CE0643">
        <w:rPr>
          <w:rFonts w:ascii="Times New Roman" w:hAnsi="Times New Roman" w:cs="Times New Roman"/>
          <w:sz w:val="24"/>
          <w:szCs w:val="24"/>
        </w:rPr>
        <w:t xml:space="preserve"> avaldama pangasaladust sisaldavaid andmeid:</w:t>
      </w:r>
      <w:r w:rsidR="11179AF9">
        <w:br/>
      </w:r>
      <w:r w:rsidRPr="08CE0643">
        <w:rPr>
          <w:rFonts w:ascii="Times New Roman" w:hAnsi="Times New Roman" w:cs="Times New Roman"/>
          <w:sz w:val="24"/>
          <w:szCs w:val="24"/>
        </w:rPr>
        <w:t>1) Rahapesu Andmebüroole […] rahapesu ja terrorismi rahastamise tõkestamise seaduses […]  sätestatud juhtudel ja ulatuses.</w:t>
      </w:r>
    </w:p>
    <w:p w:rsidRPr="004852FE" w:rsidR="1BC41059" w:rsidP="006D7E48" w:rsidRDefault="1BC41059" w14:paraId="0CFE7332" w14:textId="77777777">
      <w:pPr>
        <w:spacing w:after="0" w:line="240" w:lineRule="auto"/>
        <w:jc w:val="both"/>
        <w:rPr>
          <w:rFonts w:ascii="Times New Roman" w:hAnsi="Times New Roman" w:cs="Times New Roman"/>
          <w:sz w:val="24"/>
          <w:szCs w:val="24"/>
        </w:rPr>
      </w:pPr>
    </w:p>
    <w:p w:rsidRPr="00A54076" w:rsidR="1BC41059" w:rsidP="08CE0643" w:rsidRDefault="12C6CA87" w14:paraId="6BE25D5F" w14:textId="2F1E31F1">
      <w:pPr>
        <w:spacing w:after="0" w:line="240" w:lineRule="auto"/>
        <w:jc w:val="both"/>
        <w:rPr>
          <w:rFonts w:ascii="Times New Roman" w:hAnsi="Times New Roman" w:cs="Times New Roman"/>
          <w:sz w:val="24"/>
          <w:szCs w:val="24"/>
        </w:rPr>
      </w:pPr>
      <w:r w:rsidRPr="1836CB87" w:rsidR="2965AD81">
        <w:rPr>
          <w:rFonts w:ascii="Times New Roman" w:hAnsi="Times New Roman" w:cs="Times New Roman"/>
          <w:sz w:val="24"/>
          <w:szCs w:val="24"/>
        </w:rPr>
        <w:t xml:space="preserve">Normi tekst (grammatiline tõlgendamine) </w:t>
      </w:r>
      <w:r w:rsidR="4456BA9E">
        <w:rPr>
          <w:rFonts w:ascii="Times New Roman" w:hAnsi="Times New Roman" w:cs="Times New Roman"/>
          <w:sz w:val="24"/>
          <w:szCs w:val="24"/>
        </w:rPr>
        <w:t>annab alust</w:t>
      </w:r>
      <w:r w:rsidRPr="1836CB87" w:rsidR="2965AD81">
        <w:rPr>
          <w:rFonts w:ascii="Times New Roman" w:hAnsi="Times New Roman" w:cs="Times New Roman"/>
          <w:sz w:val="24"/>
          <w:szCs w:val="24"/>
        </w:rPr>
        <w:t xml:space="preserve"> järeldada, et krediidiasutus võib pangasaladust </w:t>
      </w:r>
      <w:r w:rsidRPr="1836CB87" w:rsidR="2965AD81">
        <w:rPr>
          <w:rFonts w:ascii="Times New Roman" w:hAnsi="Times New Roman" w:cs="Times New Roman"/>
          <w:sz w:val="24"/>
          <w:szCs w:val="24"/>
        </w:rPr>
        <w:t xml:space="preserve">RAB-le</w:t>
      </w:r>
      <w:r w:rsidRPr="1836CB87" w:rsidR="2965AD81">
        <w:rPr>
          <w:rFonts w:ascii="Times New Roman" w:hAnsi="Times New Roman" w:cs="Times New Roman"/>
          <w:sz w:val="24"/>
          <w:szCs w:val="24"/>
        </w:rPr>
        <w:t xml:space="preserve"> kõnealuse sätte alusel avaldada üksnes ulatuses, mis on vajalik krediidiasutusele </w:t>
      </w:r>
      <w:r w:rsidRPr="1836CB87" w:rsidR="2965AD81">
        <w:rPr>
          <w:rFonts w:ascii="Times New Roman" w:hAnsi="Times New Roman" w:cs="Times New Roman"/>
          <w:sz w:val="24"/>
          <w:szCs w:val="24"/>
        </w:rPr>
        <w:t xml:space="preserve">RahaPTSis</w:t>
      </w:r>
      <w:r w:rsidRPr="1836CB87" w:rsidR="2965AD81">
        <w:rPr>
          <w:rFonts w:ascii="Times New Roman" w:hAnsi="Times New Roman" w:cs="Times New Roman"/>
          <w:sz w:val="24"/>
          <w:szCs w:val="24"/>
        </w:rPr>
        <w:t xml:space="preserve"> </w:t>
      </w:r>
      <w:r w:rsidRPr="74CD579E" w:rsidR="0B74F80F">
        <w:rPr>
          <w:rFonts w:ascii="Times New Roman" w:hAnsi="Times New Roman" w:cs="Times New Roman"/>
          <w:sz w:val="24"/>
          <w:szCs w:val="24"/>
        </w:rPr>
        <w:t>ette nähtud</w:t>
      </w:r>
      <w:r w:rsidRPr="1836CB87" w:rsidR="2965AD81">
        <w:rPr>
          <w:rFonts w:ascii="Times New Roman" w:hAnsi="Times New Roman" w:cs="Times New Roman"/>
          <w:sz w:val="24"/>
          <w:szCs w:val="24"/>
        </w:rPr>
        <w:t xml:space="preserve"> kohustuste täitmiseks</w:t>
      </w:r>
      <w:r w:rsidRPr="1836CB87" w:rsidR="685F3D77">
        <w:rPr>
          <w:rFonts w:ascii="Times New Roman" w:hAnsi="Times New Roman" w:cs="Times New Roman"/>
          <w:sz w:val="24"/>
          <w:szCs w:val="24"/>
        </w:rPr>
        <w:t>.</w:t>
      </w:r>
      <w:r w:rsidRPr="1836CB87" w:rsidR="2965AD81">
        <w:rPr>
          <w:rFonts w:ascii="Times New Roman" w:hAnsi="Times New Roman" w:cs="Times New Roman"/>
          <w:sz w:val="24"/>
          <w:szCs w:val="24"/>
        </w:rPr>
        <w:t xml:space="preserve"> Seega tuleb </w:t>
      </w:r>
      <w:r w:rsidRPr="1836CB87" w:rsidR="2965AD81">
        <w:rPr>
          <w:rFonts w:ascii="Times New Roman" w:hAnsi="Times New Roman" w:cs="Times New Roman"/>
          <w:sz w:val="24"/>
          <w:szCs w:val="24"/>
        </w:rPr>
        <w:t xml:space="preserve">KAS</w:t>
      </w:r>
      <w:r w:rsidRPr="74CD579E" w:rsidR="792F9488">
        <w:rPr>
          <w:rFonts w:ascii="Times New Roman" w:hAnsi="Times New Roman" w:cs="Times New Roman"/>
          <w:sz w:val="24"/>
          <w:szCs w:val="24"/>
        </w:rPr>
        <w:t>i</w:t>
      </w:r>
      <w:r w:rsidRPr="1836CB87" w:rsidR="2965AD81">
        <w:rPr>
          <w:rFonts w:ascii="Times New Roman" w:hAnsi="Times New Roman" w:cs="Times New Roman"/>
          <w:sz w:val="24"/>
          <w:szCs w:val="24"/>
        </w:rPr>
        <w:t xml:space="preserve"> § 88 l</w:t>
      </w:r>
      <w:r w:rsidRPr="74CD579E" w:rsidR="77F180E7">
        <w:rPr>
          <w:rFonts w:ascii="Times New Roman" w:hAnsi="Times New Roman" w:cs="Times New Roman"/>
          <w:sz w:val="24"/>
          <w:szCs w:val="24"/>
        </w:rPr>
        <w:t>õike</w:t>
      </w:r>
      <w:r w:rsidRPr="1836CB87" w:rsidR="2965AD81">
        <w:rPr>
          <w:rFonts w:ascii="Times New Roman" w:hAnsi="Times New Roman" w:cs="Times New Roman"/>
          <w:sz w:val="24"/>
          <w:szCs w:val="24"/>
        </w:rPr>
        <w:t xml:space="preserve"> 4</w:t>
      </w:r>
      <w:r w:rsidRPr="1836CB87" w:rsidR="2965AD81">
        <w:rPr>
          <w:rFonts w:ascii="Times New Roman" w:hAnsi="Times New Roman" w:cs="Times New Roman"/>
          <w:sz w:val="24"/>
          <w:szCs w:val="24"/>
          <w:vertAlign w:val="superscript"/>
        </w:rPr>
        <w:t>2</w:t>
      </w:r>
      <w:r w:rsidRPr="1836CB87" w:rsidR="2965AD81">
        <w:rPr>
          <w:rFonts w:ascii="Times New Roman" w:hAnsi="Times New Roman" w:cs="Times New Roman"/>
          <w:sz w:val="24"/>
          <w:szCs w:val="24"/>
        </w:rPr>
        <w:t xml:space="preserve"> punkti 1 kohaldamisel teha kindlaks </w:t>
      </w:r>
      <w:r w:rsidRPr="1836CB87" w:rsidR="2965AD81">
        <w:rPr>
          <w:rFonts w:ascii="Times New Roman" w:hAnsi="Times New Roman" w:cs="Times New Roman"/>
          <w:sz w:val="24"/>
          <w:szCs w:val="24"/>
        </w:rPr>
        <w:t xml:space="preserve">RahaPTSis</w:t>
      </w:r>
      <w:r w:rsidRPr="1836CB87" w:rsidR="2965AD81">
        <w:rPr>
          <w:rFonts w:ascii="Times New Roman" w:hAnsi="Times New Roman" w:cs="Times New Roman"/>
          <w:sz w:val="24"/>
          <w:szCs w:val="24"/>
        </w:rPr>
        <w:t xml:space="preserve"> krediidiasutusele </w:t>
      </w:r>
      <w:r w:rsidRPr="74CD579E" w:rsidR="17ED85F0">
        <w:rPr>
          <w:rFonts w:ascii="Times New Roman" w:hAnsi="Times New Roman" w:cs="Times New Roman"/>
          <w:sz w:val="24"/>
          <w:szCs w:val="24"/>
        </w:rPr>
        <w:t>sätestatud</w:t>
      </w:r>
      <w:r w:rsidRPr="1836CB87" w:rsidR="2965AD81">
        <w:rPr>
          <w:rFonts w:ascii="Times New Roman" w:hAnsi="Times New Roman" w:cs="Times New Roman"/>
          <w:sz w:val="24"/>
          <w:szCs w:val="24"/>
        </w:rPr>
        <w:t xml:space="preserve"> kohustused ja nende kohustuste täitmiseks vajalikud andmete </w:t>
      </w:r>
      <w:r w:rsidRPr="1836CB87" w:rsidR="2965AD81">
        <w:rPr>
          <w:rFonts w:ascii="Times New Roman" w:hAnsi="Times New Roman" w:cs="Times New Roman"/>
          <w:sz w:val="24"/>
          <w:szCs w:val="24"/>
        </w:rPr>
        <w:t xml:space="preserve">RAB-le</w:t>
      </w:r>
      <w:r w:rsidRPr="1836CB87" w:rsidR="2965AD81">
        <w:rPr>
          <w:rFonts w:ascii="Times New Roman" w:hAnsi="Times New Roman" w:cs="Times New Roman"/>
          <w:sz w:val="24"/>
          <w:szCs w:val="24"/>
        </w:rPr>
        <w:t xml:space="preserve"> edastamise juhud. Seda kinnitab ka krediidiasutuste seaduse muutmise ja sellega seonduvalt teiste seaduste muutmise seaduse 559SE seletuskiri</w:t>
      </w:r>
      <w:r w:rsidRPr="1836CB87" w:rsidR="1BC41059">
        <w:rPr>
          <w:rStyle w:val="Allmrkuseviide"/>
          <w:rFonts w:ascii="Times New Roman" w:hAnsi="Times New Roman" w:cs="Times New Roman"/>
          <w:sz w:val="24"/>
          <w:szCs w:val="24"/>
        </w:rPr>
        <w:footnoteReference w:id="25"/>
      </w:r>
      <w:r w:rsidRPr="1836CB87" w:rsidR="2965AD81">
        <w:rPr>
          <w:rFonts w:ascii="Times New Roman" w:hAnsi="Times New Roman" w:cs="Times New Roman"/>
          <w:sz w:val="24"/>
          <w:szCs w:val="24"/>
        </w:rPr>
        <w:t>, mille kohaselt on lõike 4</w:t>
      </w:r>
      <w:r w:rsidRPr="1836CB87" w:rsidR="2965AD81">
        <w:rPr>
          <w:rFonts w:ascii="Times New Roman" w:hAnsi="Times New Roman" w:cs="Times New Roman"/>
          <w:sz w:val="24"/>
          <w:szCs w:val="24"/>
          <w:vertAlign w:val="superscript"/>
        </w:rPr>
        <w:t>2</w:t>
      </w:r>
      <w:r w:rsidRPr="1836CB87" w:rsidR="2965AD81">
        <w:rPr>
          <w:rFonts w:ascii="Times New Roman" w:hAnsi="Times New Roman" w:cs="Times New Roman"/>
          <w:sz w:val="24"/>
          <w:szCs w:val="24"/>
        </w:rPr>
        <w:t xml:space="preserve"> aluseks „pankadele seadusest tulenevad õigused ja kohustused teatud infot anda teatud asjaolude kohta õigusaktidega kehtestatud vormis. </w:t>
      </w:r>
      <w:r w:rsidRPr="00BC5548" w:rsidR="2965AD81">
        <w:rPr>
          <w:rFonts w:ascii="Times New Roman" w:hAnsi="Times New Roman" w:cs="Times New Roman"/>
          <w:sz w:val="24"/>
          <w:szCs w:val="24"/>
        </w:rPr>
        <w:t xml:space="preserve">RTRTSist</w:t>
      </w:r>
      <w:r w:rsidRPr="00BC5548" w:rsidR="2965AD81">
        <w:rPr>
          <w:rFonts w:ascii="Times New Roman" w:hAnsi="Times New Roman" w:cs="Times New Roman"/>
          <w:sz w:val="24"/>
          <w:szCs w:val="24"/>
        </w:rPr>
        <w:t xml:space="preserve">, </w:t>
      </w:r>
      <w:r w:rsidRPr="00BC5548" w:rsidR="2965AD81">
        <w:rPr>
          <w:rFonts w:ascii="Times New Roman" w:hAnsi="Times New Roman" w:cs="Times New Roman"/>
          <w:sz w:val="24"/>
          <w:szCs w:val="24"/>
        </w:rPr>
        <w:t xml:space="preserve">RSSist</w:t>
      </w:r>
      <w:r w:rsidRPr="00BC5548" w:rsidR="2965AD81">
        <w:rPr>
          <w:rFonts w:ascii="Times New Roman" w:hAnsi="Times New Roman" w:cs="Times New Roman"/>
          <w:sz w:val="24"/>
          <w:szCs w:val="24"/>
        </w:rPr>
        <w:t xml:space="preserve"> kui ka </w:t>
      </w:r>
      <w:r w:rsidRPr="00BC5548" w:rsidR="3EEC9DA7">
        <w:rPr>
          <w:rFonts w:ascii="Times New Roman" w:hAnsi="Times New Roman" w:cs="Times New Roman"/>
          <w:sz w:val="24"/>
          <w:szCs w:val="24"/>
        </w:rPr>
        <w:t>T</w:t>
      </w:r>
      <w:r w:rsidRPr="00BC5548" w:rsidR="45C3CBCD">
        <w:rPr>
          <w:rFonts w:ascii="Times New Roman" w:hAnsi="Times New Roman" w:cs="Times New Roman"/>
          <w:sz w:val="24"/>
          <w:szCs w:val="24"/>
        </w:rPr>
        <w:t>u</w:t>
      </w:r>
      <w:r w:rsidRPr="00BC5548" w:rsidR="3EEC9DA7">
        <w:rPr>
          <w:rFonts w:ascii="Times New Roman" w:hAnsi="Times New Roman" w:cs="Times New Roman"/>
          <w:sz w:val="24"/>
          <w:szCs w:val="24"/>
        </w:rPr>
        <w:t>MS</w:t>
      </w:r>
      <w:r w:rsidRPr="74CD579E" w:rsidR="7AA0F9EB">
        <w:rPr>
          <w:rFonts w:ascii="Times New Roman" w:hAnsi="Times New Roman" w:cs="Times New Roman"/>
          <w:sz w:val="24"/>
          <w:szCs w:val="24"/>
        </w:rPr>
        <w:t>i</w:t>
      </w:r>
      <w:r w:rsidRPr="1836CB87" w:rsidR="2965AD81">
        <w:rPr>
          <w:rFonts w:ascii="Times New Roman" w:hAnsi="Times New Roman" w:cs="Times New Roman"/>
          <w:sz w:val="24"/>
          <w:szCs w:val="24"/>
        </w:rPr>
        <w:t xml:space="preserve"> §</w:t>
      </w:r>
      <w:r w:rsidRPr="74CD579E" w:rsidR="7AA0F9EB">
        <w:rPr>
          <w:rFonts w:ascii="Times New Roman" w:hAnsi="Times New Roman" w:cs="Times New Roman"/>
          <w:sz w:val="24"/>
          <w:szCs w:val="24"/>
        </w:rPr>
        <w:t>-st</w:t>
      </w:r>
      <w:r w:rsidRPr="1836CB87" w:rsidR="2965AD81">
        <w:rPr>
          <w:rFonts w:ascii="Times New Roman" w:hAnsi="Times New Roman" w:cs="Times New Roman"/>
          <w:sz w:val="24"/>
          <w:szCs w:val="24"/>
        </w:rPr>
        <w:t xml:space="preserve"> 57</w:t>
      </w:r>
      <w:r w:rsidRPr="1836CB87" w:rsidR="2965AD81">
        <w:rPr>
          <w:rFonts w:ascii="Times New Roman" w:hAnsi="Times New Roman" w:cs="Times New Roman"/>
          <w:sz w:val="24"/>
          <w:szCs w:val="24"/>
          <w:vertAlign w:val="superscript"/>
        </w:rPr>
        <w:t>2</w:t>
      </w:r>
      <w:r w:rsidRPr="1836CB87" w:rsidR="2965AD81">
        <w:rPr>
          <w:rFonts w:ascii="Times New Roman" w:hAnsi="Times New Roman" w:cs="Times New Roman"/>
          <w:sz w:val="24"/>
          <w:szCs w:val="24"/>
        </w:rPr>
        <w:t xml:space="preserve"> tulenevad sisuliselt krediidiasutustele spetsiifilised teabe edastamise või aruandluse kohustused, </w:t>
      </w:r>
      <w:r w:rsidRPr="00BC5548" w:rsidR="2965AD81">
        <w:rPr>
          <w:rFonts w:ascii="Times New Roman" w:hAnsi="Times New Roman" w:cs="Times New Roman"/>
          <w:sz w:val="24"/>
          <w:szCs w:val="24"/>
        </w:rPr>
        <w:t xml:space="preserve">milleks </w:t>
      </w:r>
      <w:r w:rsidRPr="00BC5548" w:rsidR="1BC0CBAD">
        <w:rPr>
          <w:rFonts w:ascii="Times New Roman" w:hAnsi="Times New Roman" w:cs="Times New Roman"/>
          <w:sz w:val="24"/>
          <w:szCs w:val="24"/>
        </w:rPr>
        <w:t>n</w:t>
      </w:r>
      <w:r w:rsidRPr="00BC5548" w:rsidR="2965AD81">
        <w:rPr>
          <w:rFonts w:ascii="Times New Roman" w:hAnsi="Times New Roman" w:cs="Times New Roman"/>
          <w:sz w:val="24"/>
          <w:szCs w:val="24"/>
        </w:rPr>
        <w:t>ormid tulenevad eelnimetatud seadustest</w:t>
      </w:r>
      <w:r w:rsidRPr="1836CB87" w:rsidR="2965AD81">
        <w:rPr>
          <w:rFonts w:ascii="Times New Roman" w:hAnsi="Times New Roman" w:cs="Times New Roman"/>
          <w:sz w:val="24"/>
          <w:szCs w:val="24"/>
        </w:rPr>
        <w:t xml:space="preserve">. Need normid on sätestatud hetkel </w:t>
      </w:r>
      <w:commentRangeStart w:id="673834528"/>
      <w:r w:rsidRPr="08CE0643" w:rsidR="2965AD81">
        <w:rPr>
          <w:rFonts w:ascii="Times New Roman" w:hAnsi="Times New Roman" w:cs="Times New Roman"/>
          <w:sz w:val="24"/>
          <w:szCs w:val="24"/>
        </w:rPr>
        <w:t>K</w:t>
      </w:r>
      <w:del w:author="Maarja-Liis Lall - JUSTDIGI" w:date="2026-01-16T07:14:40.667Z" w:id="1076554887">
        <w:r w:rsidRPr="01B6DEFF" w:rsidDel="2965AD81">
          <w:rPr>
            <w:rFonts w:ascii="Times New Roman" w:hAnsi="Times New Roman" w:cs="Times New Roman"/>
            <w:sz w:val="24"/>
            <w:szCs w:val="24"/>
          </w:rPr>
          <w:delText>r</w:delText>
        </w:r>
      </w:del>
      <w:r w:rsidRPr="08CE0643" w:rsidR="2965AD81">
        <w:rPr>
          <w:rFonts w:ascii="Times New Roman" w:hAnsi="Times New Roman" w:cs="Times New Roman"/>
          <w:sz w:val="24"/>
          <w:szCs w:val="24"/>
        </w:rPr>
        <w:t>AS</w:t>
      </w:r>
      <w:r w:rsidRPr="08CE0643" w:rsidR="5F87A711">
        <w:rPr>
          <w:rFonts w:ascii="Times New Roman" w:hAnsi="Times New Roman" w:cs="Times New Roman"/>
          <w:sz w:val="24"/>
          <w:szCs w:val="24"/>
        </w:rPr>
        <w:t>i</w:t>
      </w:r>
      <w:commentRangeEnd w:id="673834528"/>
      <w:r>
        <w:rPr>
          <w:rStyle w:val="CommentReference"/>
        </w:rPr>
        <w:commentReference w:id="673834528"/>
      </w:r>
      <w:r w:rsidRPr="1836CB87" w:rsidR="2965AD81">
        <w:rPr>
          <w:rFonts w:ascii="Times New Roman" w:hAnsi="Times New Roman" w:cs="Times New Roman"/>
          <w:sz w:val="24"/>
          <w:szCs w:val="24"/>
        </w:rPr>
        <w:t xml:space="preserve"> § 88 lõigetes 8 ja 10, kuid selgema pangasaladuse paragrahvi struktuuri loomise eesmärgil on need esitatud nüüd lõikes 4</w:t>
      </w:r>
      <w:r w:rsidRPr="000743E6" w:rsidR="2965AD81">
        <w:rPr>
          <w:rFonts w:ascii="Times New Roman" w:hAnsi="Times New Roman" w:cs="Times New Roman"/>
          <w:sz w:val="24"/>
          <w:szCs w:val="24"/>
          <w:vertAlign w:val="superscript"/>
        </w:rPr>
        <w:t>2</w:t>
      </w:r>
      <w:r w:rsidRPr="1836CB87" w:rsidR="2965AD81">
        <w:rPr>
          <w:rFonts w:ascii="Times New Roman" w:hAnsi="Times New Roman" w:cs="Times New Roman"/>
          <w:sz w:val="24"/>
          <w:szCs w:val="24"/>
        </w:rPr>
        <w:t>.“</w:t>
      </w:r>
      <w:r w:rsidRPr="1836CB87" w:rsidR="1BC41059">
        <w:rPr>
          <w:rStyle w:val="Allmrkuseviide"/>
          <w:rFonts w:ascii="Times New Roman" w:hAnsi="Times New Roman" w:cs="Times New Roman"/>
          <w:sz w:val="24"/>
          <w:szCs w:val="24"/>
        </w:rPr>
        <w:footnoteReference w:id="26"/>
      </w:r>
    </w:p>
    <w:p w:rsidR="08CE0643" w:rsidP="08CE0643" w:rsidRDefault="08CE0643" w14:paraId="4A5672B9" w14:textId="745104D4">
      <w:pPr>
        <w:spacing w:after="0" w:line="240" w:lineRule="auto"/>
        <w:jc w:val="both"/>
        <w:rPr>
          <w:rFonts w:ascii="Times New Roman" w:hAnsi="Times New Roman" w:cs="Times New Roman"/>
          <w:sz w:val="24"/>
          <w:szCs w:val="24"/>
        </w:rPr>
      </w:pPr>
    </w:p>
    <w:p w:rsidRPr="00A54076" w:rsidR="1BC41059" w:rsidP="006D7E48" w:rsidRDefault="15A3A608" w14:paraId="3C38C472" w14:textId="60D93923">
      <w:pPr>
        <w:spacing w:after="0" w:line="240" w:lineRule="auto"/>
        <w:jc w:val="both"/>
        <w:rPr>
          <w:rFonts w:ascii="Times New Roman" w:hAnsi="Times New Roman" w:cs="Times New Roman"/>
          <w:sz w:val="24"/>
          <w:szCs w:val="24"/>
        </w:rPr>
      </w:pPr>
      <w:r w:rsidRPr="20A76737">
        <w:rPr>
          <w:rFonts w:ascii="Times New Roman" w:hAnsi="Times New Roman" w:cs="Times New Roman"/>
          <w:sz w:val="24"/>
          <w:szCs w:val="24"/>
        </w:rPr>
        <w:t>KAS</w:t>
      </w:r>
      <w:r w:rsidRPr="20A76737" w:rsidR="106818B3">
        <w:rPr>
          <w:rFonts w:ascii="Times New Roman" w:hAnsi="Times New Roman" w:cs="Times New Roman"/>
          <w:sz w:val="24"/>
          <w:szCs w:val="24"/>
        </w:rPr>
        <w:t>i</w:t>
      </w:r>
      <w:r w:rsidRPr="20A76737">
        <w:rPr>
          <w:rFonts w:ascii="Times New Roman" w:hAnsi="Times New Roman" w:cs="Times New Roman"/>
          <w:sz w:val="24"/>
          <w:szCs w:val="24"/>
        </w:rPr>
        <w:t xml:space="preserve"> § 88 l</w:t>
      </w:r>
      <w:r w:rsidRPr="20A76737" w:rsidR="0D8D16CE">
        <w:rPr>
          <w:rFonts w:ascii="Times New Roman" w:hAnsi="Times New Roman" w:cs="Times New Roman"/>
          <w:sz w:val="24"/>
          <w:szCs w:val="24"/>
        </w:rPr>
        <w:t>õike</w:t>
      </w:r>
      <w:r w:rsidRPr="20A76737">
        <w:rPr>
          <w:rFonts w:ascii="Times New Roman" w:hAnsi="Times New Roman" w:cs="Times New Roman"/>
          <w:sz w:val="24"/>
          <w:szCs w:val="24"/>
        </w:rPr>
        <w:t xml:space="preserve"> 5 punkt</w:t>
      </w:r>
      <w:r w:rsidRPr="20A76737" w:rsidR="626B9A01">
        <w:rPr>
          <w:rFonts w:ascii="Times New Roman" w:hAnsi="Times New Roman" w:cs="Times New Roman"/>
          <w:sz w:val="24"/>
          <w:szCs w:val="24"/>
        </w:rPr>
        <w:t>i</w:t>
      </w:r>
      <w:r w:rsidRPr="20A76737">
        <w:rPr>
          <w:rFonts w:ascii="Times New Roman" w:hAnsi="Times New Roman" w:cs="Times New Roman"/>
          <w:sz w:val="24"/>
          <w:szCs w:val="24"/>
        </w:rPr>
        <w:t xml:space="preserve"> 3</w:t>
      </w:r>
      <w:r w:rsidRPr="20A76737">
        <w:rPr>
          <w:rFonts w:ascii="Times New Roman" w:hAnsi="Times New Roman" w:cs="Times New Roman"/>
          <w:sz w:val="24"/>
          <w:szCs w:val="24"/>
          <w:vertAlign w:val="superscript"/>
        </w:rPr>
        <w:t>1</w:t>
      </w:r>
      <w:r w:rsidRPr="20A76737">
        <w:rPr>
          <w:rFonts w:ascii="Times New Roman" w:hAnsi="Times New Roman" w:cs="Times New Roman"/>
          <w:sz w:val="24"/>
          <w:szCs w:val="24"/>
        </w:rPr>
        <w:t xml:space="preserve"> kohaselt peab krediidiasutus kirjalikus või elektroonilises vormis või täitemenetluse seadustiku §-s 63 sätestatud täitmisregistri kaudu esitatud järelepärimise vastusena avaldama pangasaladuse RAB-le RahaPTS</w:t>
      </w:r>
      <w:r w:rsidRPr="20A76737" w:rsidR="626B9A01">
        <w:rPr>
          <w:rFonts w:ascii="Times New Roman" w:hAnsi="Times New Roman" w:cs="Times New Roman"/>
          <w:sz w:val="24"/>
          <w:szCs w:val="24"/>
        </w:rPr>
        <w:t>i</w:t>
      </w:r>
      <w:r w:rsidRPr="20A76737">
        <w:rPr>
          <w:rFonts w:ascii="Times New Roman" w:hAnsi="Times New Roman" w:cs="Times New Roman"/>
          <w:sz w:val="24"/>
          <w:szCs w:val="24"/>
        </w:rPr>
        <w:t xml:space="preserve"> §-s 81 sätestatud ulatuses.</w:t>
      </w:r>
    </w:p>
    <w:p w:rsidRPr="004852FE" w:rsidR="1BC41059" w:rsidP="006D7E48" w:rsidRDefault="1BC41059" w14:paraId="57C451CC" w14:textId="77777777">
      <w:pPr>
        <w:spacing w:after="0" w:line="240" w:lineRule="auto"/>
        <w:jc w:val="both"/>
        <w:rPr>
          <w:rFonts w:ascii="Times New Roman" w:hAnsi="Times New Roman" w:cs="Times New Roman"/>
          <w:sz w:val="24"/>
          <w:szCs w:val="24"/>
        </w:rPr>
      </w:pPr>
    </w:p>
    <w:p w:rsidRPr="00A54076" w:rsidR="1BC41059" w:rsidP="006D7E48" w:rsidRDefault="34B5946E" w14:paraId="142D6AE1" w14:textId="41321D8A">
      <w:pPr>
        <w:spacing w:after="0" w:line="240" w:lineRule="auto"/>
        <w:jc w:val="both"/>
        <w:rPr>
          <w:rFonts w:ascii="Times New Roman" w:hAnsi="Times New Roman" w:cs="Times New Roman"/>
          <w:sz w:val="24"/>
          <w:szCs w:val="24"/>
        </w:rPr>
      </w:pPr>
      <w:r w:rsidRPr="08CE0643">
        <w:rPr>
          <w:rFonts w:ascii="Times New Roman" w:hAnsi="Times New Roman" w:cs="Times New Roman"/>
          <w:sz w:val="24"/>
          <w:szCs w:val="24"/>
        </w:rPr>
        <w:t xml:space="preserve">Paragrahvi 88 lõike 5 eesmärk on kehtestada ammendav loetelu </w:t>
      </w:r>
      <w:r w:rsidRPr="08CE0643">
        <w:rPr>
          <w:rFonts w:ascii="Times New Roman" w:hAnsi="Times New Roman" w:cs="Times New Roman"/>
          <w:i/>
          <w:iCs/>
          <w:sz w:val="24"/>
          <w:szCs w:val="24"/>
        </w:rPr>
        <w:t>(numerus clausus</w:t>
      </w:r>
      <w:r w:rsidRPr="08CE0643">
        <w:rPr>
          <w:rFonts w:ascii="Times New Roman" w:hAnsi="Times New Roman" w:cs="Times New Roman"/>
          <w:sz w:val="24"/>
          <w:szCs w:val="24"/>
        </w:rPr>
        <w:t xml:space="preserve">`e põhimõte) asutustest (sh RAB) ja isikutest, kellel avalikes huvides või üksikutel juhtudel mõjuval põhjusel erahuvides (näiteks notarid seoses pärimismenetlustega) on õigus nõuda, et krediidiasutus teavet väljastaks. Siin on aga oluline märkida, et RAB puhul seab KASi kõnesolev säte edastatavate andmete koosseisule piirid, viidates </w:t>
      </w:r>
      <w:r w:rsidRPr="08CE0643" w:rsidR="4B3E1729">
        <w:rPr>
          <w:rFonts w:ascii="Times New Roman" w:hAnsi="Times New Roman" w:cs="Times New Roman"/>
          <w:sz w:val="24"/>
          <w:szCs w:val="24"/>
        </w:rPr>
        <w:t xml:space="preserve">konkreetselt </w:t>
      </w:r>
      <w:r w:rsidRPr="08CE0643">
        <w:rPr>
          <w:rFonts w:ascii="Times New Roman" w:hAnsi="Times New Roman" w:cs="Times New Roman"/>
          <w:sz w:val="24"/>
          <w:szCs w:val="24"/>
        </w:rPr>
        <w:t>RahaPTS</w:t>
      </w:r>
      <w:r w:rsidRPr="08CE0643" w:rsidR="2D8E1F38">
        <w:rPr>
          <w:rFonts w:ascii="Times New Roman" w:hAnsi="Times New Roman" w:cs="Times New Roman"/>
          <w:sz w:val="24"/>
          <w:szCs w:val="24"/>
        </w:rPr>
        <w:t>i</w:t>
      </w:r>
      <w:r w:rsidRPr="08CE0643">
        <w:rPr>
          <w:rFonts w:ascii="Times New Roman" w:hAnsi="Times New Roman" w:cs="Times New Roman"/>
          <w:sz w:val="24"/>
          <w:szCs w:val="24"/>
        </w:rPr>
        <w:t xml:space="preserve"> §</w:t>
      </w:r>
      <w:r w:rsidRPr="08CE0643" w:rsidR="2D8E1F38">
        <w:rPr>
          <w:rFonts w:ascii="Times New Roman" w:hAnsi="Times New Roman" w:cs="Times New Roman"/>
          <w:sz w:val="24"/>
          <w:szCs w:val="24"/>
        </w:rPr>
        <w:t>-le</w:t>
      </w:r>
      <w:r w:rsidRPr="08CE0643">
        <w:rPr>
          <w:rFonts w:ascii="Times New Roman" w:hAnsi="Times New Roman" w:cs="Times New Roman"/>
          <w:sz w:val="24"/>
          <w:szCs w:val="24"/>
        </w:rPr>
        <w:t xml:space="preserve"> 81.</w:t>
      </w:r>
    </w:p>
    <w:p w:rsidRPr="00A54076" w:rsidR="1BC41059" w:rsidP="006D7E48" w:rsidRDefault="1BC41059" w14:paraId="0583CDBB" w14:textId="676E84A3">
      <w:pPr>
        <w:spacing w:after="0" w:line="240" w:lineRule="auto"/>
        <w:jc w:val="both"/>
        <w:rPr>
          <w:rFonts w:ascii="Times New Roman" w:hAnsi="Times New Roman" w:cs="Times New Roman"/>
          <w:sz w:val="24"/>
          <w:szCs w:val="24"/>
        </w:rPr>
      </w:pPr>
    </w:p>
    <w:p w:rsidRPr="00A54076" w:rsidR="1BC41059" w:rsidP="006D7E48" w:rsidRDefault="15A3A608" w14:paraId="6FFC8FA3" w14:textId="34C2CC7F">
      <w:pPr>
        <w:spacing w:after="0" w:line="240" w:lineRule="auto"/>
        <w:jc w:val="both"/>
        <w:rPr>
          <w:rFonts w:ascii="Times New Roman" w:hAnsi="Times New Roman" w:cs="Times New Roman"/>
          <w:sz w:val="24"/>
          <w:szCs w:val="24"/>
        </w:rPr>
      </w:pPr>
      <w:r w:rsidRPr="20A76737">
        <w:rPr>
          <w:rFonts w:ascii="Times New Roman" w:hAnsi="Times New Roman" w:cs="Times New Roman"/>
          <w:sz w:val="24"/>
          <w:szCs w:val="24"/>
        </w:rPr>
        <w:t>Punkt 3</w:t>
      </w:r>
      <w:r w:rsidRPr="20A76737">
        <w:rPr>
          <w:rFonts w:ascii="Times New Roman" w:hAnsi="Times New Roman" w:cs="Times New Roman"/>
          <w:sz w:val="24"/>
          <w:szCs w:val="24"/>
          <w:vertAlign w:val="superscript"/>
        </w:rPr>
        <w:t>1</w:t>
      </w:r>
      <w:r w:rsidRPr="20A76737">
        <w:rPr>
          <w:rFonts w:ascii="Times New Roman" w:hAnsi="Times New Roman" w:cs="Times New Roman"/>
          <w:sz w:val="24"/>
          <w:szCs w:val="24"/>
        </w:rPr>
        <w:t xml:space="preserve"> jõustus 20. juulil 2020.</w:t>
      </w:r>
      <w:r w:rsidR="008F0CA2">
        <w:rPr>
          <w:rFonts w:ascii="Times New Roman" w:hAnsi="Times New Roman" w:cs="Times New Roman"/>
          <w:sz w:val="24"/>
          <w:szCs w:val="24"/>
        </w:rPr>
        <w:t xml:space="preserve"> a.</w:t>
      </w:r>
      <w:r w:rsidRPr="20A76737">
        <w:rPr>
          <w:rFonts w:ascii="Times New Roman" w:hAnsi="Times New Roman" w:cs="Times New Roman"/>
          <w:sz w:val="24"/>
          <w:szCs w:val="24"/>
        </w:rPr>
        <w:t xml:space="preserve"> Sätte algne sõnastus eelnõus oli „rahapesu andmebüroole rahapesu ja terrorismi rahastamise tõkestamise seaduse §-s 81 sätestatud korras“ ning säte oli kavandatud § 88 punktiks 11. Muudatust põhjendati eelnõu seletuskirjas </w:t>
      </w:r>
      <w:r w:rsidRPr="20A76737" w:rsidR="73E55611">
        <w:rPr>
          <w:rFonts w:ascii="Times New Roman" w:hAnsi="Times New Roman" w:cs="Times New Roman"/>
          <w:sz w:val="24"/>
          <w:szCs w:val="24"/>
        </w:rPr>
        <w:t>järgnevalt</w:t>
      </w:r>
      <w:r w:rsidRPr="20A76737">
        <w:rPr>
          <w:rFonts w:ascii="Times New Roman" w:hAnsi="Times New Roman" w:cs="Times New Roman"/>
          <w:sz w:val="24"/>
          <w:szCs w:val="24"/>
        </w:rPr>
        <w:t xml:space="preserve">: </w:t>
      </w:r>
      <w:r w:rsidR="008F0CA2">
        <w:rPr>
          <w:rFonts w:ascii="Times New Roman" w:hAnsi="Times New Roman" w:cs="Times New Roman"/>
          <w:sz w:val="24"/>
          <w:szCs w:val="24"/>
        </w:rPr>
        <w:t>„</w:t>
      </w:r>
      <w:r w:rsidRPr="20A76737">
        <w:rPr>
          <w:rFonts w:ascii="Times New Roman" w:hAnsi="Times New Roman" w:cs="Times New Roman"/>
          <w:sz w:val="24"/>
          <w:szCs w:val="24"/>
        </w:rPr>
        <w:t xml:space="preserve">Pangasaladust käsitlevat § 88 täiendatakse viidetega eelnõuga kehtestatavale RahaPTS §-i 16 lõikele 2 ja §-le 81, mis loovad pangasaladuse avaldamiseks täiendavad alused. Ehkki RahaPTS § 16 lõige 2 on sõnastatud prevaleerima teistes seadustes sisalduvate saladuse hoidmise nõuete üle ning § 81 sätestab andmete avaldamise kohustuslikuna, peab eelnõu koostaja õigusselguse huvides vajalikuks muuta ka krediidiasutuste seadust, kuna muudetav § 88 on varasemalt üles ehitatud </w:t>
      </w:r>
      <w:r w:rsidRPr="20A76737">
        <w:rPr>
          <w:rFonts w:ascii="Times New Roman" w:hAnsi="Times New Roman" w:cs="Times New Roman"/>
          <w:i/>
          <w:iCs/>
          <w:sz w:val="24"/>
          <w:szCs w:val="24"/>
        </w:rPr>
        <w:t>numerus clausus</w:t>
      </w:r>
      <w:r w:rsidRPr="20A76737" w:rsidR="46BAB9DD">
        <w:rPr>
          <w:rFonts w:ascii="Times New Roman" w:hAnsi="Times New Roman" w:cs="Times New Roman"/>
          <w:i/>
          <w:iCs/>
          <w:sz w:val="24"/>
          <w:szCs w:val="24"/>
        </w:rPr>
        <w:t>`</w:t>
      </w:r>
      <w:r w:rsidRPr="20A76737">
        <w:rPr>
          <w:rFonts w:ascii="Times New Roman" w:hAnsi="Times New Roman" w:cs="Times New Roman"/>
          <w:sz w:val="24"/>
          <w:szCs w:val="24"/>
        </w:rPr>
        <w:t>e põhimõttel ning seda lähenemist soovitakse säilitada.</w:t>
      </w:r>
    </w:p>
    <w:p w:rsidRPr="00A54076" w:rsidR="1BC41059" w:rsidP="006D7E48" w:rsidRDefault="1BC41059" w14:paraId="724559C4" w14:textId="40524C65">
      <w:pPr>
        <w:spacing w:after="0" w:line="240" w:lineRule="auto"/>
        <w:jc w:val="both"/>
        <w:rPr>
          <w:rFonts w:ascii="Times New Roman" w:hAnsi="Times New Roman" w:cs="Times New Roman"/>
          <w:sz w:val="24"/>
          <w:szCs w:val="24"/>
        </w:rPr>
      </w:pPr>
    </w:p>
    <w:p w:rsidRPr="00A54076" w:rsidR="1BC41059" w:rsidP="006D7E48" w:rsidRDefault="60A5E7C2" w14:paraId="257F05E1" w14:textId="511F49A3">
      <w:pPr>
        <w:spacing w:after="0" w:line="240" w:lineRule="auto"/>
        <w:jc w:val="both"/>
        <w:rPr>
          <w:rFonts w:ascii="Times New Roman" w:hAnsi="Times New Roman" w:cs="Times New Roman"/>
          <w:sz w:val="24"/>
          <w:szCs w:val="24"/>
        </w:rPr>
      </w:pPr>
      <w:r w:rsidRPr="20A76737">
        <w:rPr>
          <w:rFonts w:ascii="Times New Roman" w:hAnsi="Times New Roman" w:cs="Times New Roman"/>
          <w:sz w:val="24"/>
          <w:szCs w:val="24"/>
        </w:rPr>
        <w:t xml:space="preserve">KAS § 88 lõiget 5 täiendatakse punktiga 11, mille kohaselt peab krediidiasutus kirjalikus või elektroonilises vormis või elektroonilise arestimissüsteemi kaudu esitatud järelepärimise </w:t>
      </w:r>
      <w:r w:rsidRPr="20A76737">
        <w:rPr>
          <w:rFonts w:ascii="Times New Roman" w:hAnsi="Times New Roman" w:cs="Times New Roman"/>
          <w:sz w:val="24"/>
          <w:szCs w:val="24"/>
        </w:rPr>
        <w:lastRenderedPageBreak/>
        <w:t>vastusena avaldama pangasaladuse rahapesu andmebüroole rahapesu ja terrorismi rahastamise tõkestamise seaduse §-s 81 toodud korras.</w:t>
      </w:r>
    </w:p>
    <w:p w:rsidR="20A76737" w:rsidP="20A76737" w:rsidRDefault="20A76737" w14:paraId="79EAD14A" w14:textId="65923B5F">
      <w:pPr>
        <w:spacing w:after="0" w:line="240" w:lineRule="auto"/>
        <w:jc w:val="both"/>
        <w:rPr>
          <w:rFonts w:ascii="Times New Roman" w:hAnsi="Times New Roman" w:cs="Times New Roman"/>
          <w:sz w:val="24"/>
          <w:szCs w:val="24"/>
        </w:rPr>
      </w:pPr>
    </w:p>
    <w:p w:rsidRPr="00A54076" w:rsidR="1BC41059" w:rsidP="08CE0643" w:rsidRDefault="12C6CA87" w14:paraId="1369E0BF" w14:textId="66C7C039">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Elektroonilise arestimissüsteemi kaudu saavad päringuid, sh RahaPTS §-s 81 nimetatud andmete osas, esitada kõik KAS § 88 lõikes 5 loetletud isikud, kui see osutub lõike punktides 1–11 nimetatud eesmärke arvestades vajalikuks.“</w:t>
      </w:r>
      <w:r w:rsidRPr="1836CB87" w:rsidR="1BC41059">
        <w:rPr>
          <w:rStyle w:val="Allmrkuseviide"/>
          <w:rFonts w:ascii="Times New Roman" w:hAnsi="Times New Roman" w:cs="Times New Roman"/>
          <w:sz w:val="24"/>
          <w:szCs w:val="24"/>
        </w:rPr>
        <w:footnoteReference w:id="27"/>
      </w:r>
    </w:p>
    <w:p w:rsidRPr="00A54076" w:rsidR="1BC41059" w:rsidP="006D7E48" w:rsidRDefault="1BC41059" w14:paraId="0F1BA9FD" w14:textId="6C233F34">
      <w:pPr>
        <w:spacing w:after="0" w:line="240" w:lineRule="auto"/>
        <w:jc w:val="both"/>
        <w:rPr>
          <w:rFonts w:ascii="Times New Roman" w:hAnsi="Times New Roman" w:cs="Times New Roman"/>
          <w:sz w:val="24"/>
          <w:szCs w:val="24"/>
        </w:rPr>
      </w:pPr>
    </w:p>
    <w:p w:rsidRPr="00A54076" w:rsidR="1BC41059" w:rsidP="006D7E48" w:rsidRDefault="12C6CA87" w14:paraId="6D907686" w14:textId="41585F9F">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Riigikogu menetluses sätet ja selle asukohta muudeti: säte tõsteti punktiks 3</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xml:space="preserve"> ning sõna „korras“ asendati sõnaga „ulatuses“. Põhjendused olid järgmised</w:t>
      </w:r>
      <w:r w:rsidRPr="74CD579E" w:rsidR="19B61296">
        <w:rPr>
          <w:rFonts w:ascii="Times New Roman" w:hAnsi="Times New Roman" w:cs="Times New Roman"/>
          <w:sz w:val="24"/>
          <w:szCs w:val="24"/>
        </w:rPr>
        <w:t>:</w:t>
      </w:r>
      <w:r w:rsidRPr="1836CB87">
        <w:rPr>
          <w:rFonts w:ascii="Times New Roman" w:hAnsi="Times New Roman" w:cs="Times New Roman"/>
          <w:sz w:val="24"/>
          <w:szCs w:val="24"/>
        </w:rPr>
        <w:t xml:space="preserve"> „luua krediidiasutuste seaduses (KAS) sõnaselge alus, millele tuginedes võivad krediidiasutused KAS § 88 lõike 5 punktides 1–4 nimetatud asutuste ja </w:t>
      </w:r>
      <w:proofErr w:type="spellStart"/>
      <w:r w:rsidRPr="1836CB87">
        <w:rPr>
          <w:rFonts w:ascii="Times New Roman" w:hAnsi="Times New Roman" w:cs="Times New Roman"/>
          <w:sz w:val="24"/>
          <w:szCs w:val="24"/>
        </w:rPr>
        <w:t>RAB-i</w:t>
      </w:r>
      <w:proofErr w:type="spellEnd"/>
      <w:r w:rsidRPr="1836CB87">
        <w:rPr>
          <w:rFonts w:ascii="Times New Roman" w:hAnsi="Times New Roman" w:cs="Times New Roman"/>
          <w:sz w:val="24"/>
          <w:szCs w:val="24"/>
        </w:rPr>
        <w:t xml:space="preserve"> järelepärimiste vastusena väljastada ka tegelike kasusaajate andmeid. Uuele punktile antakse number 3</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mille tagajärjel laienevad sellele automaatselt ka KAS § 88 lõiked 6</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 xml:space="preserve"> ja 6</w:t>
      </w:r>
      <w:r w:rsidRPr="1836CB87">
        <w:rPr>
          <w:rFonts w:ascii="Times New Roman" w:hAnsi="Times New Roman" w:cs="Times New Roman"/>
          <w:sz w:val="24"/>
          <w:szCs w:val="24"/>
          <w:vertAlign w:val="superscript"/>
        </w:rPr>
        <w:t>2</w:t>
      </w:r>
      <w:r w:rsidRPr="1836CB87">
        <w:rPr>
          <w:rFonts w:ascii="Times New Roman" w:hAnsi="Times New Roman" w:cs="Times New Roman"/>
          <w:sz w:val="24"/>
          <w:szCs w:val="24"/>
        </w:rPr>
        <w:t xml:space="preserve"> […] Samuti tuleks selguse huvides asendada sõna „korras“ sõnaga „ulatuses“, kuna RahaPTS § 81 ei ole käsitatav eraldiseisva õigusliku alusena päringute tegemiseks“.</w:t>
      </w:r>
      <w:r w:rsidRPr="1836CB87" w:rsidR="1BC41059">
        <w:rPr>
          <w:rStyle w:val="Allmrkuseviide"/>
          <w:rFonts w:ascii="Times New Roman" w:hAnsi="Times New Roman" w:cs="Times New Roman"/>
          <w:sz w:val="24"/>
          <w:szCs w:val="24"/>
        </w:rPr>
        <w:footnoteReference w:id="28"/>
      </w:r>
    </w:p>
    <w:p w:rsidRPr="00A54076" w:rsidR="1BC41059" w:rsidP="006D7E48" w:rsidRDefault="1BC41059" w14:paraId="7214BD1D" w14:textId="2050801F">
      <w:pPr>
        <w:spacing w:after="0" w:line="240" w:lineRule="auto"/>
        <w:jc w:val="both"/>
        <w:rPr>
          <w:rFonts w:ascii="Times New Roman" w:hAnsi="Times New Roman" w:cs="Times New Roman"/>
          <w:sz w:val="24"/>
          <w:szCs w:val="24"/>
        </w:rPr>
      </w:pPr>
    </w:p>
    <w:p w:rsidRPr="00A54076" w:rsidR="1BC41059" w:rsidP="006D7E48" w:rsidRDefault="12C6CA87" w14:paraId="054EEF5B" w14:textId="08004262">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Seejuures sätestati RahaPTS</w:t>
      </w:r>
      <w:r w:rsidRPr="74CD579E" w:rsidR="7B8D58D4">
        <w:rPr>
          <w:rFonts w:ascii="Times New Roman" w:hAnsi="Times New Roman" w:cs="Times New Roman"/>
          <w:sz w:val="24"/>
          <w:szCs w:val="24"/>
        </w:rPr>
        <w:t>i</w:t>
      </w:r>
      <w:r w:rsidRPr="1836CB87">
        <w:rPr>
          <w:rFonts w:ascii="Times New Roman" w:hAnsi="Times New Roman" w:cs="Times New Roman"/>
          <w:sz w:val="24"/>
          <w:szCs w:val="24"/>
        </w:rPr>
        <w:t xml:space="preserve"> § 81 andmekoosseisud sama eelnõuga: „Paragrahvi 81 selgema loetavuse huvides täiendatakse seda lõigetega 1</w:t>
      </w:r>
      <w:r w:rsidRPr="1836CB87">
        <w:rPr>
          <w:rFonts w:ascii="Times New Roman" w:hAnsi="Times New Roman" w:cs="Times New Roman"/>
          <w:sz w:val="24"/>
          <w:szCs w:val="24"/>
          <w:vertAlign w:val="superscript"/>
        </w:rPr>
        <w:t>1</w:t>
      </w:r>
      <w:r w:rsidRPr="1836CB87">
        <w:rPr>
          <w:rFonts w:ascii="Times New Roman" w:hAnsi="Times New Roman" w:cs="Times New Roman"/>
          <w:sz w:val="24"/>
          <w:szCs w:val="24"/>
        </w:rPr>
        <w:t>–1</w:t>
      </w:r>
      <w:r w:rsidRPr="1836CB87">
        <w:rPr>
          <w:rFonts w:ascii="Times New Roman" w:hAnsi="Times New Roman" w:cs="Times New Roman"/>
          <w:sz w:val="24"/>
          <w:szCs w:val="24"/>
          <w:vertAlign w:val="superscript"/>
        </w:rPr>
        <w:t>5</w:t>
      </w:r>
      <w:r w:rsidRPr="1836CB87">
        <w:rPr>
          <w:rFonts w:ascii="Times New Roman" w:hAnsi="Times New Roman" w:cs="Times New Roman"/>
          <w:sz w:val="24"/>
          <w:szCs w:val="24"/>
        </w:rPr>
        <w:t>, milles loetletakse andmed, mida krediidi- või finantseerimisasutus peab täitemenetluse seadustikus kirjeldatud elektroonilise arestimissüsteemi kaudu kättesaadavaks tegema ja mis siiani olid esitatud lõikes 1. Andmete koosseis tuleneb AMLDV artikli 32a lõikest 3.“</w:t>
      </w:r>
      <w:r w:rsidRPr="1836CB87" w:rsidR="1BC41059">
        <w:rPr>
          <w:rStyle w:val="Allmrkuseviide"/>
          <w:rFonts w:ascii="Times New Roman" w:hAnsi="Times New Roman" w:cs="Times New Roman"/>
          <w:sz w:val="24"/>
          <w:szCs w:val="24"/>
        </w:rPr>
        <w:footnoteReference w:id="29"/>
      </w:r>
    </w:p>
    <w:p w:rsidRPr="00A54076" w:rsidR="1BC41059" w:rsidP="20A76737" w:rsidRDefault="1BC41059" w14:paraId="7EBF663D" w14:textId="47F519E8">
      <w:pPr>
        <w:spacing w:after="0" w:line="240" w:lineRule="auto"/>
        <w:jc w:val="both"/>
        <w:rPr>
          <w:rFonts w:ascii="Times New Roman" w:hAnsi="Times New Roman" w:cs="Times New Roman"/>
          <w:sz w:val="24"/>
          <w:szCs w:val="24"/>
        </w:rPr>
      </w:pPr>
    </w:p>
    <w:p w:rsidRPr="00A54076" w:rsidR="1BC41059" w:rsidP="006D7E48" w:rsidRDefault="34B5946E" w14:paraId="0903363A" w14:textId="1A6F3B05">
      <w:pPr>
        <w:spacing w:after="0" w:line="240" w:lineRule="auto"/>
        <w:jc w:val="both"/>
        <w:rPr>
          <w:rFonts w:ascii="Times New Roman" w:hAnsi="Times New Roman" w:cs="Times New Roman"/>
          <w:sz w:val="24"/>
          <w:szCs w:val="24"/>
        </w:rPr>
      </w:pPr>
      <w:r w:rsidRPr="08CE0643">
        <w:rPr>
          <w:rFonts w:ascii="Times New Roman" w:hAnsi="Times New Roman" w:cs="Times New Roman"/>
          <w:sz w:val="24"/>
          <w:szCs w:val="24"/>
        </w:rPr>
        <w:t>KAS</w:t>
      </w:r>
      <w:r w:rsidRPr="08CE0643" w:rsidR="221378DD">
        <w:rPr>
          <w:rFonts w:ascii="Times New Roman" w:hAnsi="Times New Roman" w:cs="Times New Roman"/>
          <w:sz w:val="24"/>
          <w:szCs w:val="24"/>
        </w:rPr>
        <w:t>i</w:t>
      </w:r>
      <w:r w:rsidRPr="08CE0643">
        <w:rPr>
          <w:rFonts w:ascii="Times New Roman" w:hAnsi="Times New Roman" w:cs="Times New Roman"/>
          <w:sz w:val="24"/>
          <w:szCs w:val="24"/>
        </w:rPr>
        <w:t xml:space="preserve"> § 88 l</w:t>
      </w:r>
      <w:r w:rsidRPr="08CE0643" w:rsidR="29D3592C">
        <w:rPr>
          <w:rFonts w:ascii="Times New Roman" w:hAnsi="Times New Roman" w:cs="Times New Roman"/>
          <w:sz w:val="24"/>
          <w:szCs w:val="24"/>
        </w:rPr>
        <w:t>õike</w:t>
      </w:r>
      <w:r w:rsidRPr="08CE0643">
        <w:rPr>
          <w:rFonts w:ascii="Times New Roman" w:hAnsi="Times New Roman" w:cs="Times New Roman"/>
          <w:sz w:val="24"/>
          <w:szCs w:val="24"/>
        </w:rPr>
        <w:t xml:space="preserve"> 5 punkti 3</w:t>
      </w:r>
      <w:r w:rsidRPr="08CE0643">
        <w:rPr>
          <w:rFonts w:ascii="Times New Roman" w:hAnsi="Times New Roman" w:cs="Times New Roman"/>
          <w:sz w:val="24"/>
          <w:szCs w:val="24"/>
          <w:vertAlign w:val="superscript"/>
        </w:rPr>
        <w:t>1</w:t>
      </w:r>
      <w:r w:rsidRPr="08CE0643">
        <w:rPr>
          <w:rFonts w:ascii="Times New Roman" w:hAnsi="Times New Roman" w:cs="Times New Roman"/>
          <w:sz w:val="24"/>
          <w:szCs w:val="24"/>
        </w:rPr>
        <w:t xml:space="preserve"> grammatilise tõlgendamise tulemusel </w:t>
      </w:r>
      <w:r w:rsidR="00EB2CDD">
        <w:rPr>
          <w:rFonts w:ascii="Times New Roman" w:hAnsi="Times New Roman" w:cs="Times New Roman"/>
          <w:sz w:val="24"/>
          <w:szCs w:val="24"/>
        </w:rPr>
        <w:t>võimaldab</w:t>
      </w:r>
      <w:r w:rsidRPr="08CE0643">
        <w:rPr>
          <w:rFonts w:ascii="Times New Roman" w:hAnsi="Times New Roman" w:cs="Times New Roman"/>
          <w:sz w:val="24"/>
          <w:szCs w:val="24"/>
        </w:rPr>
        <w:t xml:space="preserve"> asuda seisukohale, et selle sätte alusel RAB kirjaliku, elektroonilises vormis või täitmisregistri kaudu esitatud päringule vastamise kohustuse ulatus piirdub krediidiasutuse jaoks RahaPTS</w:t>
      </w:r>
      <w:r w:rsidRPr="08CE0643" w:rsidR="221378DD">
        <w:rPr>
          <w:rFonts w:ascii="Times New Roman" w:hAnsi="Times New Roman" w:cs="Times New Roman"/>
          <w:sz w:val="24"/>
          <w:szCs w:val="24"/>
        </w:rPr>
        <w:t>i</w:t>
      </w:r>
      <w:r w:rsidRPr="08CE0643">
        <w:rPr>
          <w:rFonts w:ascii="Times New Roman" w:hAnsi="Times New Roman" w:cs="Times New Roman"/>
          <w:sz w:val="24"/>
          <w:szCs w:val="24"/>
        </w:rPr>
        <w:t xml:space="preserve"> §-s 81 sätestatud andmetega.</w:t>
      </w:r>
      <w:r w:rsidRPr="08CE0643" w:rsidR="2E38ACAA">
        <w:rPr>
          <w:rFonts w:ascii="Times New Roman" w:hAnsi="Times New Roman" w:cs="Times New Roman"/>
          <w:sz w:val="24"/>
          <w:szCs w:val="24"/>
        </w:rPr>
        <w:t xml:space="preserve"> </w:t>
      </w:r>
      <w:r w:rsidRPr="08CE0643">
        <w:rPr>
          <w:rFonts w:ascii="Times New Roman" w:hAnsi="Times New Roman" w:cs="Times New Roman"/>
          <w:sz w:val="24"/>
          <w:szCs w:val="24"/>
        </w:rPr>
        <w:t>Samas võimaldab sätte ajalooline tõlgendamine jõuda ka tulemuseni, et nimetatud andmete koosseisu kehtestamisel oli eesmärk ennekõike piiritleda konkreetsete andmete edastamise viisi – nimetatud andme</w:t>
      </w:r>
      <w:r w:rsidRPr="08CE0643" w:rsidR="085488F9">
        <w:rPr>
          <w:rFonts w:ascii="Times New Roman" w:hAnsi="Times New Roman" w:cs="Times New Roman"/>
          <w:sz w:val="24"/>
          <w:szCs w:val="24"/>
        </w:rPr>
        <w:t>d</w:t>
      </w:r>
      <w:r w:rsidRPr="08CE0643">
        <w:rPr>
          <w:rFonts w:ascii="Times New Roman" w:hAnsi="Times New Roman" w:cs="Times New Roman"/>
          <w:sz w:val="24"/>
          <w:szCs w:val="24"/>
        </w:rPr>
        <w:t xml:space="preserve"> edasta</w:t>
      </w:r>
      <w:r w:rsidRPr="08CE0643" w:rsidR="085488F9">
        <w:rPr>
          <w:rFonts w:ascii="Times New Roman" w:hAnsi="Times New Roman" w:cs="Times New Roman"/>
          <w:sz w:val="24"/>
          <w:szCs w:val="24"/>
        </w:rPr>
        <w:t>takse</w:t>
      </w:r>
      <w:r w:rsidRPr="08CE0643">
        <w:rPr>
          <w:rFonts w:ascii="Times New Roman" w:hAnsi="Times New Roman" w:cs="Times New Roman"/>
          <w:sz w:val="24"/>
          <w:szCs w:val="24"/>
        </w:rPr>
        <w:t xml:space="preserve"> ennekõike täitmisregistri kaudu.</w:t>
      </w:r>
    </w:p>
    <w:p w:rsidRPr="004852FE" w:rsidR="1BC41059" w:rsidP="006D7E48" w:rsidRDefault="1BC41059" w14:paraId="555D1978" w14:textId="77777777">
      <w:pPr>
        <w:spacing w:after="0" w:line="240" w:lineRule="auto"/>
        <w:jc w:val="both"/>
        <w:rPr>
          <w:rFonts w:ascii="Times New Roman" w:hAnsi="Times New Roman" w:cs="Times New Roman"/>
          <w:sz w:val="24"/>
          <w:szCs w:val="24"/>
        </w:rPr>
      </w:pPr>
    </w:p>
    <w:p w:rsidRPr="00A54076" w:rsidR="1BC41059" w:rsidP="006D7E48" w:rsidRDefault="44A83351" w14:paraId="42AFC0B2" w14:textId="5E38A23B">
      <w:pPr>
        <w:spacing w:after="0" w:line="240" w:lineRule="auto"/>
        <w:jc w:val="both"/>
        <w:rPr>
          <w:rFonts w:ascii="Times New Roman" w:hAnsi="Times New Roman" w:cs="Times New Roman"/>
          <w:sz w:val="24"/>
          <w:szCs w:val="24"/>
        </w:rPr>
      </w:pPr>
      <w:r w:rsidRPr="08CE0643">
        <w:rPr>
          <w:rFonts w:ascii="Times New Roman" w:hAnsi="Times New Roman" w:cs="Times New Roman"/>
          <w:sz w:val="24"/>
          <w:szCs w:val="24"/>
        </w:rPr>
        <w:t>O</w:t>
      </w:r>
      <w:r w:rsidRPr="08CE0643" w:rsidR="34B5946E">
        <w:rPr>
          <w:rFonts w:ascii="Times New Roman" w:hAnsi="Times New Roman" w:cs="Times New Roman"/>
          <w:sz w:val="24"/>
          <w:szCs w:val="24"/>
        </w:rPr>
        <w:t xml:space="preserve">luline </w:t>
      </w:r>
      <w:r w:rsidRPr="08CE0643">
        <w:rPr>
          <w:rFonts w:ascii="Times New Roman" w:hAnsi="Times New Roman" w:cs="Times New Roman"/>
          <w:sz w:val="24"/>
          <w:szCs w:val="24"/>
        </w:rPr>
        <w:t xml:space="preserve">on </w:t>
      </w:r>
      <w:r w:rsidRPr="08CE0643" w:rsidR="34B5946E">
        <w:rPr>
          <w:rFonts w:ascii="Times New Roman" w:hAnsi="Times New Roman" w:cs="Times New Roman"/>
          <w:sz w:val="24"/>
          <w:szCs w:val="24"/>
        </w:rPr>
        <w:t>märkida, et KAS reguleerib üksnes krediidiasutuse asutamist, tegevust, lõpetamist, vastutust ning järelevalv</w:t>
      </w:r>
      <w:r w:rsidRPr="08CE0643" w:rsidR="64163346">
        <w:rPr>
          <w:rFonts w:ascii="Times New Roman" w:hAnsi="Times New Roman" w:cs="Times New Roman"/>
          <w:sz w:val="24"/>
          <w:szCs w:val="24"/>
        </w:rPr>
        <w:t>e</w:t>
      </w:r>
      <w:r w:rsidRPr="08CE0643">
        <w:rPr>
          <w:rFonts w:ascii="Times New Roman" w:hAnsi="Times New Roman" w:cs="Times New Roman"/>
          <w:sz w:val="24"/>
          <w:szCs w:val="24"/>
        </w:rPr>
        <w:t>t</w:t>
      </w:r>
      <w:r w:rsidRPr="08CE0643" w:rsidR="34B5946E">
        <w:rPr>
          <w:rFonts w:ascii="Times New Roman" w:hAnsi="Times New Roman" w:cs="Times New Roman"/>
          <w:sz w:val="24"/>
          <w:szCs w:val="24"/>
        </w:rPr>
        <w:t xml:space="preserve"> krediidiasutuse üle (§ 1 lõige 1). RAB-le pangasaladusega kaetud andmete avaldamise ulatust tuleb aga hinnata RahaPTSi tõlgendades. Just RahaPTSiga reguleeritakse RAB tegevuse aluseid ja järelevalvet kohustatud isikute üle seaduse täitmisel (RahaPTS § 1 l</w:t>
      </w:r>
      <w:r w:rsidR="008A140C">
        <w:rPr>
          <w:rFonts w:ascii="Times New Roman" w:hAnsi="Times New Roman" w:cs="Times New Roman"/>
          <w:sz w:val="24"/>
          <w:szCs w:val="24"/>
        </w:rPr>
        <w:t>õike</w:t>
      </w:r>
      <w:r w:rsidRPr="08CE0643" w:rsidR="34B5946E">
        <w:rPr>
          <w:rFonts w:ascii="Times New Roman" w:hAnsi="Times New Roman" w:cs="Times New Roman"/>
          <w:sz w:val="24"/>
          <w:szCs w:val="24"/>
        </w:rPr>
        <w:t xml:space="preserve"> 2 punktid 2 ja 3). Just RahaPTS </w:t>
      </w:r>
      <w:r w:rsidRPr="08CE0643" w:rsidR="1D871413">
        <w:rPr>
          <w:rFonts w:ascii="Times New Roman" w:hAnsi="Times New Roman" w:cs="Times New Roman"/>
          <w:sz w:val="24"/>
          <w:szCs w:val="24"/>
        </w:rPr>
        <w:t>määrab</w:t>
      </w:r>
      <w:r w:rsidRPr="08CE0643" w:rsidR="34B5946E">
        <w:rPr>
          <w:rFonts w:ascii="Times New Roman" w:hAnsi="Times New Roman" w:cs="Times New Roman"/>
          <w:sz w:val="24"/>
          <w:szCs w:val="24"/>
        </w:rPr>
        <w:t xml:space="preserve"> RAB pädevuse ja volitused (sh andmete küsimise õiguse ja ulatuse). KAS kohustab krediidiasutust vastama RAB päringule ja avaldama pangasaladust, sh andmeid, mis sisalduvad pangakonto väljavõttes, kui RAB vajadus selliste andmete järele on põhjendatud ja taandatav RahaPTSi</w:t>
      </w:r>
      <w:r w:rsidRPr="08CE0643" w:rsidR="1D871413">
        <w:rPr>
          <w:rFonts w:ascii="Times New Roman" w:hAnsi="Times New Roman" w:cs="Times New Roman"/>
          <w:sz w:val="24"/>
          <w:szCs w:val="24"/>
        </w:rPr>
        <w:t xml:space="preserve"> kohastele</w:t>
      </w:r>
      <w:r w:rsidRPr="08CE0643" w:rsidR="34B5946E">
        <w:rPr>
          <w:rFonts w:ascii="Times New Roman" w:hAnsi="Times New Roman" w:cs="Times New Roman"/>
          <w:sz w:val="24"/>
          <w:szCs w:val="24"/>
        </w:rPr>
        <w:t xml:space="preserve"> õigustele. KAS reguleerib krediidiasutuse tegevust olukorras, kus RAB on </w:t>
      </w:r>
      <w:r w:rsidRPr="08CE0643" w:rsidR="65CD4FFD">
        <w:rPr>
          <w:rFonts w:ascii="Times New Roman" w:hAnsi="Times New Roman" w:cs="Times New Roman"/>
          <w:sz w:val="24"/>
          <w:szCs w:val="24"/>
        </w:rPr>
        <w:t>sellele</w:t>
      </w:r>
      <w:r w:rsidRPr="08CE0643" w:rsidR="34B5946E">
        <w:rPr>
          <w:rFonts w:ascii="Times New Roman" w:hAnsi="Times New Roman" w:cs="Times New Roman"/>
          <w:sz w:val="24"/>
          <w:szCs w:val="24"/>
        </w:rPr>
        <w:t xml:space="preserve"> RahaPTS</w:t>
      </w:r>
      <w:r w:rsidRPr="08CE0643" w:rsidR="3A82D09B">
        <w:rPr>
          <w:rFonts w:ascii="Times New Roman" w:hAnsi="Times New Roman" w:cs="Times New Roman"/>
          <w:sz w:val="24"/>
          <w:szCs w:val="24"/>
        </w:rPr>
        <w:t>i</w:t>
      </w:r>
      <w:r w:rsidRPr="08CE0643" w:rsidR="34B5946E">
        <w:rPr>
          <w:rFonts w:ascii="Times New Roman" w:hAnsi="Times New Roman" w:cs="Times New Roman"/>
          <w:sz w:val="24"/>
          <w:szCs w:val="24"/>
        </w:rPr>
        <w:t xml:space="preserve"> alusel teinud põhjendatud päringu pangasaladusega kaitstud andmete saamiseks. KAS</w:t>
      </w:r>
      <w:r w:rsidRPr="08CE0643" w:rsidR="3A82D09B">
        <w:rPr>
          <w:rFonts w:ascii="Times New Roman" w:hAnsi="Times New Roman" w:cs="Times New Roman"/>
          <w:sz w:val="24"/>
          <w:szCs w:val="24"/>
        </w:rPr>
        <w:t>i</w:t>
      </w:r>
      <w:r w:rsidRPr="08CE0643" w:rsidR="34B5946E">
        <w:rPr>
          <w:rFonts w:ascii="Times New Roman" w:hAnsi="Times New Roman" w:cs="Times New Roman"/>
          <w:sz w:val="24"/>
          <w:szCs w:val="24"/>
        </w:rPr>
        <w:t xml:space="preserve"> § 88 l</w:t>
      </w:r>
      <w:r w:rsidRPr="08CE0643" w:rsidR="77F9FE90">
        <w:rPr>
          <w:rFonts w:ascii="Times New Roman" w:hAnsi="Times New Roman" w:cs="Times New Roman"/>
          <w:sz w:val="24"/>
          <w:szCs w:val="24"/>
        </w:rPr>
        <w:t>õike</w:t>
      </w:r>
      <w:r w:rsidRPr="08CE0643" w:rsidR="34B5946E">
        <w:rPr>
          <w:rFonts w:ascii="Times New Roman" w:hAnsi="Times New Roman" w:cs="Times New Roman"/>
          <w:sz w:val="24"/>
          <w:szCs w:val="24"/>
        </w:rPr>
        <w:t xml:space="preserve"> 4</w:t>
      </w:r>
      <w:r w:rsidRPr="08CE0643" w:rsidR="34B5946E">
        <w:rPr>
          <w:rFonts w:ascii="Times New Roman" w:hAnsi="Times New Roman" w:cs="Times New Roman"/>
          <w:sz w:val="24"/>
          <w:szCs w:val="24"/>
          <w:vertAlign w:val="superscript"/>
        </w:rPr>
        <w:t>2</w:t>
      </w:r>
      <w:r w:rsidRPr="08CE0643" w:rsidR="34B5946E">
        <w:rPr>
          <w:rFonts w:ascii="Times New Roman" w:hAnsi="Times New Roman" w:cs="Times New Roman"/>
          <w:sz w:val="24"/>
          <w:szCs w:val="24"/>
        </w:rPr>
        <w:t xml:space="preserve"> punkt 1 ja l</w:t>
      </w:r>
      <w:r w:rsidRPr="08CE0643" w:rsidR="77F9FE90">
        <w:rPr>
          <w:rFonts w:ascii="Times New Roman" w:hAnsi="Times New Roman" w:cs="Times New Roman"/>
          <w:sz w:val="24"/>
          <w:szCs w:val="24"/>
        </w:rPr>
        <w:t>õike</w:t>
      </w:r>
      <w:r w:rsidRPr="08CE0643" w:rsidR="34B5946E">
        <w:rPr>
          <w:rFonts w:ascii="Times New Roman" w:hAnsi="Times New Roman" w:cs="Times New Roman"/>
          <w:sz w:val="24"/>
          <w:szCs w:val="24"/>
        </w:rPr>
        <w:t xml:space="preserve"> 5 punkt 3</w:t>
      </w:r>
      <w:r w:rsidRPr="08CE0643" w:rsidR="34B5946E">
        <w:rPr>
          <w:rFonts w:ascii="Times New Roman" w:hAnsi="Times New Roman" w:cs="Times New Roman"/>
          <w:sz w:val="24"/>
          <w:szCs w:val="24"/>
          <w:vertAlign w:val="superscript"/>
        </w:rPr>
        <w:t>1</w:t>
      </w:r>
      <w:r w:rsidRPr="08CE0643" w:rsidR="34B5946E">
        <w:rPr>
          <w:rFonts w:ascii="Times New Roman" w:hAnsi="Times New Roman" w:cs="Times New Roman"/>
          <w:sz w:val="24"/>
          <w:szCs w:val="24"/>
        </w:rPr>
        <w:t xml:space="preserve"> ei ole eraldiseis</w:t>
      </w:r>
      <w:r w:rsidRPr="08CE0643" w:rsidR="65CD4FFD">
        <w:rPr>
          <w:rFonts w:ascii="Times New Roman" w:hAnsi="Times New Roman" w:cs="Times New Roman"/>
          <w:sz w:val="24"/>
          <w:szCs w:val="24"/>
        </w:rPr>
        <w:t>ev</w:t>
      </w:r>
      <w:r w:rsidRPr="08CE0643" w:rsidR="34B5946E">
        <w:rPr>
          <w:rFonts w:ascii="Times New Roman" w:hAnsi="Times New Roman" w:cs="Times New Roman"/>
          <w:sz w:val="24"/>
          <w:szCs w:val="24"/>
        </w:rPr>
        <w:t xml:space="preserve"> õiguslik alus RAB</w:t>
      </w:r>
      <w:r w:rsidRPr="08CE0643" w:rsidR="77F9FE90">
        <w:rPr>
          <w:rFonts w:ascii="Times New Roman" w:hAnsi="Times New Roman" w:cs="Times New Roman"/>
          <w:sz w:val="24"/>
          <w:szCs w:val="24"/>
        </w:rPr>
        <w:t>-</w:t>
      </w:r>
      <w:r w:rsidRPr="08CE0643" w:rsidR="34B5946E">
        <w:rPr>
          <w:rFonts w:ascii="Times New Roman" w:hAnsi="Times New Roman" w:cs="Times New Roman"/>
          <w:sz w:val="24"/>
          <w:szCs w:val="24"/>
        </w:rPr>
        <w:t>le andmeid küsida, vaid sätestab krediidiasutuse kohustuse RAB-le põhjendatud juhtudel andmeid edastada või avaldada.</w:t>
      </w:r>
    </w:p>
    <w:p w:rsidRPr="00A54076" w:rsidR="1BC41059" w:rsidP="006D7E48" w:rsidRDefault="1BC41059" w14:paraId="6808D833" w14:textId="714BD69F">
      <w:pPr>
        <w:spacing w:after="0" w:line="240" w:lineRule="auto"/>
        <w:jc w:val="both"/>
        <w:rPr>
          <w:rFonts w:ascii="Times New Roman" w:hAnsi="Times New Roman" w:cs="Times New Roman"/>
          <w:b/>
          <w:bCs/>
          <w:sz w:val="24"/>
          <w:szCs w:val="24"/>
        </w:rPr>
      </w:pPr>
    </w:p>
    <w:p w:rsidRPr="00A54076" w:rsidR="1F7F5D81" w:rsidP="006D7E48" w:rsidRDefault="2855243F" w14:paraId="5CF85143" w14:textId="2EEE2B97">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Muudatusega täpsustatakse õiguskantsleri soovitustest lähtu</w:t>
      </w:r>
      <w:r w:rsidRPr="08CE0643" w:rsidR="1346260C">
        <w:rPr>
          <w:rFonts w:ascii="Times New Roman" w:hAnsi="Times New Roman" w:eastAsia="Times New Roman" w:cs="Times New Roman"/>
          <w:color w:val="000000" w:themeColor="text1"/>
          <w:sz w:val="24"/>
          <w:szCs w:val="24"/>
        </w:rPr>
        <w:t>des</w:t>
      </w:r>
      <w:r w:rsidRPr="08CE0643">
        <w:rPr>
          <w:rFonts w:ascii="Times New Roman" w:hAnsi="Times New Roman" w:eastAsia="Times New Roman" w:cs="Times New Roman"/>
          <w:color w:val="000000" w:themeColor="text1"/>
          <w:sz w:val="24"/>
          <w:szCs w:val="24"/>
        </w:rPr>
        <w:t xml:space="preserve"> asjaolu, et pangasaladus sisaldab ka pangakonto väljavõtet, ning piiritletakse selgelt ja üheselt ülesandeid</w:t>
      </w:r>
      <w:r w:rsidRPr="08CE0643" w:rsidR="1FB4276B">
        <w:rPr>
          <w:rFonts w:ascii="Times New Roman" w:hAnsi="Times New Roman" w:eastAsia="Times New Roman" w:cs="Times New Roman"/>
          <w:color w:val="000000" w:themeColor="text1"/>
          <w:sz w:val="24"/>
          <w:szCs w:val="24"/>
        </w:rPr>
        <w:t>,</w:t>
      </w:r>
      <w:r w:rsidRPr="08CE0643">
        <w:rPr>
          <w:rFonts w:ascii="Times New Roman" w:hAnsi="Times New Roman" w:eastAsia="Times New Roman" w:cs="Times New Roman"/>
          <w:color w:val="000000" w:themeColor="text1"/>
          <w:sz w:val="24"/>
          <w:szCs w:val="24"/>
        </w:rPr>
        <w:t xml:space="preserve"> mille </w:t>
      </w:r>
      <w:r w:rsidRPr="08CE0643">
        <w:rPr>
          <w:rFonts w:ascii="Times New Roman" w:hAnsi="Times New Roman" w:eastAsia="Times New Roman" w:cs="Times New Roman"/>
          <w:color w:val="000000" w:themeColor="text1"/>
          <w:sz w:val="24"/>
          <w:szCs w:val="24"/>
        </w:rPr>
        <w:lastRenderedPageBreak/>
        <w:t>täitmiseks RAB on õigustatud pangasaladust (sh pangakontode väljavõtteid) sisald</w:t>
      </w:r>
      <w:r w:rsidRPr="08CE0643" w:rsidR="5774E5EE">
        <w:rPr>
          <w:rFonts w:ascii="Times New Roman" w:hAnsi="Times New Roman" w:eastAsia="Times New Roman" w:cs="Times New Roman"/>
          <w:color w:val="000000" w:themeColor="text1"/>
          <w:sz w:val="24"/>
          <w:szCs w:val="24"/>
        </w:rPr>
        <w:t>a</w:t>
      </w:r>
      <w:r w:rsidRPr="08CE0643">
        <w:rPr>
          <w:rFonts w:ascii="Times New Roman" w:hAnsi="Times New Roman" w:eastAsia="Times New Roman" w:cs="Times New Roman"/>
          <w:color w:val="000000" w:themeColor="text1"/>
          <w:sz w:val="24"/>
          <w:szCs w:val="24"/>
        </w:rPr>
        <w:t>vaid andmeid saama. Need ülesanded on loetletud RahaPTS</w:t>
      </w:r>
      <w:r w:rsidRPr="08CE0643" w:rsidR="4F313266">
        <w:rPr>
          <w:rFonts w:ascii="Times New Roman" w:hAnsi="Times New Roman" w:eastAsia="Times New Roman" w:cs="Times New Roman"/>
          <w:color w:val="000000" w:themeColor="text1"/>
          <w:sz w:val="24"/>
          <w:szCs w:val="24"/>
        </w:rPr>
        <w:t>i</w:t>
      </w:r>
      <w:r w:rsidRPr="08CE0643">
        <w:rPr>
          <w:rFonts w:ascii="Times New Roman" w:hAnsi="Times New Roman" w:eastAsia="Times New Roman" w:cs="Times New Roman"/>
          <w:color w:val="000000" w:themeColor="text1"/>
          <w:sz w:val="24"/>
          <w:szCs w:val="24"/>
        </w:rPr>
        <w:t xml:space="preserve"> § 54 lõikes 1 ja on järg</w:t>
      </w:r>
      <w:r w:rsidRPr="08CE0643" w:rsidR="046EAB34">
        <w:rPr>
          <w:rFonts w:ascii="Times New Roman" w:hAnsi="Times New Roman" w:eastAsia="Times New Roman" w:cs="Times New Roman"/>
          <w:color w:val="000000" w:themeColor="text1"/>
          <w:sz w:val="24"/>
          <w:szCs w:val="24"/>
        </w:rPr>
        <w:t>mised</w:t>
      </w:r>
      <w:r w:rsidRPr="08CE0643">
        <w:rPr>
          <w:rFonts w:ascii="Times New Roman" w:hAnsi="Times New Roman" w:eastAsia="Times New Roman" w:cs="Times New Roman"/>
          <w:color w:val="000000" w:themeColor="text1"/>
          <w:sz w:val="24"/>
          <w:szCs w:val="24"/>
        </w:rPr>
        <w:t>:</w:t>
      </w:r>
    </w:p>
    <w:p w:rsidRPr="00A54076" w:rsidR="1F7F5D81" w:rsidP="006D7E48" w:rsidRDefault="2855243F" w14:paraId="781CE6EA" w14:textId="2563DC6D">
      <w:pPr>
        <w:numPr>
          <w:ilvl w:val="0"/>
          <w:numId w:val="6"/>
        </w:numPr>
        <w:spacing w:after="0" w:line="240" w:lineRule="auto"/>
        <w:ind w:left="360"/>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rahapesu ja terrorismi rahastamise tõkestamine ning sellele viitava teabe vastuvõtmine, kogumine, väljanõudmine, registreerimine, töötlemine, analüüsimine ja edastamine (RahaPTS § 54 l</w:t>
      </w:r>
      <w:r w:rsidR="008A140C">
        <w:rPr>
          <w:rFonts w:ascii="Times New Roman" w:hAnsi="Times New Roman" w:eastAsia="Times New Roman" w:cs="Times New Roman"/>
          <w:color w:val="000000" w:themeColor="text1"/>
          <w:sz w:val="24"/>
          <w:szCs w:val="24"/>
        </w:rPr>
        <w:t>õige</w:t>
      </w:r>
      <w:r w:rsidRPr="08CE0643">
        <w:rPr>
          <w:rFonts w:ascii="Times New Roman" w:hAnsi="Times New Roman" w:eastAsia="Times New Roman" w:cs="Times New Roman"/>
          <w:color w:val="000000" w:themeColor="text1"/>
          <w:sz w:val="24"/>
          <w:szCs w:val="24"/>
        </w:rPr>
        <w:t xml:space="preserve"> 1 p</w:t>
      </w:r>
      <w:r w:rsidR="008A140C">
        <w:rPr>
          <w:rFonts w:ascii="Times New Roman" w:hAnsi="Times New Roman" w:eastAsia="Times New Roman" w:cs="Times New Roman"/>
          <w:color w:val="000000" w:themeColor="text1"/>
          <w:sz w:val="24"/>
          <w:szCs w:val="24"/>
        </w:rPr>
        <w:t>unkt</w:t>
      </w:r>
      <w:r w:rsidRPr="08CE0643">
        <w:rPr>
          <w:rFonts w:ascii="Times New Roman" w:hAnsi="Times New Roman" w:eastAsia="Times New Roman" w:cs="Times New Roman"/>
          <w:color w:val="000000" w:themeColor="text1"/>
          <w:sz w:val="24"/>
          <w:szCs w:val="24"/>
        </w:rPr>
        <w:t xml:space="preserve"> 1);</w:t>
      </w:r>
    </w:p>
    <w:p w:rsidRPr="00A54076" w:rsidR="1F7F5D81" w:rsidP="006D7E48" w:rsidRDefault="2855243F" w14:paraId="10ADB8C8" w14:textId="28799B8D">
      <w:pPr>
        <w:numPr>
          <w:ilvl w:val="0"/>
          <w:numId w:val="6"/>
        </w:numPr>
        <w:spacing w:after="0" w:line="240" w:lineRule="auto"/>
        <w:ind w:left="360"/>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 xml:space="preserve">välissuhtlemise ja teabevahetuse korraldamine sama seaduse § 63 </w:t>
      </w:r>
      <w:r w:rsidRPr="08CE0643" w:rsidR="4C804406">
        <w:rPr>
          <w:rFonts w:ascii="Times New Roman" w:hAnsi="Times New Roman" w:eastAsia="Times New Roman" w:cs="Times New Roman"/>
          <w:color w:val="000000" w:themeColor="text1"/>
          <w:sz w:val="24"/>
          <w:szCs w:val="24"/>
        </w:rPr>
        <w:t xml:space="preserve">kohaselt </w:t>
      </w:r>
      <w:r w:rsidRPr="08CE0643">
        <w:rPr>
          <w:rFonts w:ascii="Times New Roman" w:hAnsi="Times New Roman" w:eastAsia="Times New Roman" w:cs="Times New Roman"/>
          <w:color w:val="000000" w:themeColor="text1"/>
          <w:sz w:val="24"/>
          <w:szCs w:val="24"/>
        </w:rPr>
        <w:t>(RahaPTS § 54 l</w:t>
      </w:r>
      <w:r w:rsidR="008A140C">
        <w:rPr>
          <w:rFonts w:ascii="Times New Roman" w:hAnsi="Times New Roman" w:eastAsia="Times New Roman" w:cs="Times New Roman"/>
          <w:color w:val="000000" w:themeColor="text1"/>
          <w:sz w:val="24"/>
          <w:szCs w:val="24"/>
        </w:rPr>
        <w:t>õige</w:t>
      </w:r>
      <w:r w:rsidRPr="08CE0643">
        <w:rPr>
          <w:rFonts w:ascii="Times New Roman" w:hAnsi="Times New Roman" w:eastAsia="Times New Roman" w:cs="Times New Roman"/>
          <w:color w:val="000000" w:themeColor="text1"/>
          <w:sz w:val="24"/>
          <w:szCs w:val="24"/>
        </w:rPr>
        <w:t xml:space="preserve"> 1 p</w:t>
      </w:r>
      <w:r w:rsidR="008A140C">
        <w:rPr>
          <w:rFonts w:ascii="Times New Roman" w:hAnsi="Times New Roman" w:eastAsia="Times New Roman" w:cs="Times New Roman"/>
          <w:color w:val="000000" w:themeColor="text1"/>
          <w:sz w:val="24"/>
          <w:szCs w:val="24"/>
        </w:rPr>
        <w:t>unkt</w:t>
      </w:r>
      <w:r w:rsidRPr="08CE0643">
        <w:rPr>
          <w:rFonts w:ascii="Times New Roman" w:hAnsi="Times New Roman" w:eastAsia="Times New Roman" w:cs="Times New Roman"/>
          <w:color w:val="000000" w:themeColor="text1"/>
          <w:sz w:val="24"/>
          <w:szCs w:val="24"/>
        </w:rPr>
        <w:t xml:space="preserve"> 8);</w:t>
      </w:r>
    </w:p>
    <w:p w:rsidRPr="00A54076" w:rsidR="1F7F5D81" w:rsidP="006D7E48" w:rsidRDefault="2855243F" w14:paraId="50C08715" w14:textId="4E72610C">
      <w:pPr>
        <w:numPr>
          <w:ilvl w:val="0"/>
          <w:numId w:val="6"/>
        </w:numPr>
        <w:spacing w:after="0" w:line="240" w:lineRule="auto"/>
        <w:ind w:left="360"/>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rahvusvahelise sanktsiooni seadusest (RSanS) tulenevate ülesannete täitmine (RahaPTS §</w:t>
      </w:r>
      <w:r w:rsidRPr="08CE0643" w:rsidR="2568EB71">
        <w:rPr>
          <w:rFonts w:ascii="Times New Roman" w:hAnsi="Times New Roman" w:eastAsia="Times New Roman" w:cs="Times New Roman"/>
          <w:color w:val="000000" w:themeColor="text1"/>
          <w:sz w:val="24"/>
          <w:szCs w:val="24"/>
        </w:rPr>
        <w:t> </w:t>
      </w:r>
      <w:r w:rsidRPr="08CE0643">
        <w:rPr>
          <w:rFonts w:ascii="Times New Roman" w:hAnsi="Times New Roman" w:eastAsia="Times New Roman" w:cs="Times New Roman"/>
          <w:color w:val="000000" w:themeColor="text1"/>
          <w:sz w:val="24"/>
          <w:szCs w:val="24"/>
        </w:rPr>
        <w:t>54 l</w:t>
      </w:r>
      <w:r w:rsidR="008A140C">
        <w:rPr>
          <w:rFonts w:ascii="Times New Roman" w:hAnsi="Times New Roman" w:eastAsia="Times New Roman" w:cs="Times New Roman"/>
          <w:color w:val="000000" w:themeColor="text1"/>
          <w:sz w:val="24"/>
          <w:szCs w:val="24"/>
        </w:rPr>
        <w:t>õige</w:t>
      </w:r>
      <w:r w:rsidRPr="08CE0643">
        <w:rPr>
          <w:rFonts w:ascii="Times New Roman" w:hAnsi="Times New Roman" w:eastAsia="Times New Roman" w:cs="Times New Roman"/>
          <w:color w:val="000000" w:themeColor="text1"/>
          <w:sz w:val="24"/>
          <w:szCs w:val="24"/>
        </w:rPr>
        <w:t xml:space="preserve"> 1 p</w:t>
      </w:r>
      <w:r w:rsidR="008A140C">
        <w:rPr>
          <w:rFonts w:ascii="Times New Roman" w:hAnsi="Times New Roman" w:eastAsia="Times New Roman" w:cs="Times New Roman"/>
          <w:color w:val="000000" w:themeColor="text1"/>
          <w:sz w:val="24"/>
          <w:szCs w:val="24"/>
        </w:rPr>
        <w:t>unkt</w:t>
      </w:r>
      <w:r w:rsidRPr="08CE0643">
        <w:rPr>
          <w:rFonts w:ascii="Times New Roman" w:hAnsi="Times New Roman" w:eastAsia="Times New Roman" w:cs="Times New Roman"/>
          <w:color w:val="000000" w:themeColor="text1"/>
          <w:sz w:val="24"/>
          <w:szCs w:val="24"/>
        </w:rPr>
        <w:t xml:space="preserve"> 9);</w:t>
      </w:r>
    </w:p>
    <w:p w:rsidRPr="00A54076" w:rsidR="1F7F5D81" w:rsidP="006D7E48" w:rsidRDefault="2855243F" w14:paraId="5BFD608F" w14:textId="24C33363">
      <w:pPr>
        <w:numPr>
          <w:ilvl w:val="0"/>
          <w:numId w:val="6"/>
        </w:numPr>
        <w:spacing w:after="0" w:line="240" w:lineRule="auto"/>
        <w:ind w:left="360"/>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RahaPTSis sätestatud väärtegude menetlemine (RahaPTS § 54 l</w:t>
      </w:r>
      <w:r w:rsidR="008A140C">
        <w:rPr>
          <w:rFonts w:ascii="Times New Roman" w:hAnsi="Times New Roman" w:eastAsia="Times New Roman" w:cs="Times New Roman"/>
          <w:color w:val="000000" w:themeColor="text1"/>
          <w:sz w:val="24"/>
          <w:szCs w:val="24"/>
        </w:rPr>
        <w:t>õige</w:t>
      </w:r>
      <w:r w:rsidRPr="08CE0643">
        <w:rPr>
          <w:rFonts w:ascii="Times New Roman" w:hAnsi="Times New Roman" w:eastAsia="Times New Roman" w:cs="Times New Roman"/>
          <w:color w:val="000000" w:themeColor="text1"/>
          <w:sz w:val="24"/>
          <w:szCs w:val="24"/>
        </w:rPr>
        <w:t xml:space="preserve"> 1 p</w:t>
      </w:r>
      <w:r w:rsidR="008A140C">
        <w:rPr>
          <w:rFonts w:ascii="Times New Roman" w:hAnsi="Times New Roman" w:eastAsia="Times New Roman" w:cs="Times New Roman"/>
          <w:color w:val="000000" w:themeColor="text1"/>
          <w:sz w:val="24"/>
          <w:szCs w:val="24"/>
        </w:rPr>
        <w:t>unkt</w:t>
      </w:r>
      <w:r w:rsidRPr="08CE0643">
        <w:rPr>
          <w:rFonts w:ascii="Times New Roman" w:hAnsi="Times New Roman" w:eastAsia="Times New Roman" w:cs="Times New Roman"/>
          <w:color w:val="000000" w:themeColor="text1"/>
          <w:sz w:val="24"/>
          <w:szCs w:val="24"/>
        </w:rPr>
        <w:t xml:space="preserve"> 10).</w:t>
      </w:r>
    </w:p>
    <w:p w:rsidRPr="00A54076" w:rsidR="1836CB87" w:rsidP="006D7E48" w:rsidRDefault="1836CB87" w14:paraId="13CDCFAD" w14:textId="428A7086">
      <w:pPr>
        <w:spacing w:after="0" w:line="240" w:lineRule="auto"/>
        <w:jc w:val="both"/>
        <w:rPr>
          <w:rFonts w:ascii="Times New Roman" w:hAnsi="Times New Roman" w:eastAsia="Times New Roman" w:cs="Times New Roman"/>
          <w:color w:val="000000" w:themeColor="text1"/>
          <w:sz w:val="24"/>
          <w:szCs w:val="24"/>
        </w:rPr>
      </w:pPr>
    </w:p>
    <w:p w:rsidRPr="00A54076" w:rsidR="1F7F5D81" w:rsidP="006D7E48" w:rsidRDefault="2855243F" w14:paraId="0A37D2CE" w14:textId="5B592814">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RahaPTS</w:t>
      </w:r>
      <w:r w:rsidRPr="08CE0643" w:rsidR="35951231">
        <w:rPr>
          <w:rFonts w:ascii="Times New Roman" w:hAnsi="Times New Roman" w:eastAsia="Times New Roman" w:cs="Times New Roman"/>
          <w:color w:val="000000" w:themeColor="text1"/>
          <w:sz w:val="24"/>
          <w:szCs w:val="24"/>
        </w:rPr>
        <w:t>i</w:t>
      </w:r>
      <w:r w:rsidRPr="08CE0643">
        <w:rPr>
          <w:rFonts w:ascii="Times New Roman" w:hAnsi="Times New Roman" w:eastAsia="Times New Roman" w:cs="Times New Roman"/>
          <w:color w:val="000000" w:themeColor="text1"/>
          <w:sz w:val="24"/>
          <w:szCs w:val="24"/>
        </w:rPr>
        <w:t xml:space="preserve"> § 54 lõike 1 punk</w:t>
      </w:r>
      <w:r w:rsidR="008A140C">
        <w:rPr>
          <w:rFonts w:ascii="Times New Roman" w:hAnsi="Times New Roman" w:eastAsia="Times New Roman" w:cs="Times New Roman"/>
          <w:color w:val="000000" w:themeColor="text1"/>
          <w:sz w:val="24"/>
          <w:szCs w:val="24"/>
        </w:rPr>
        <w:t>t</w:t>
      </w:r>
      <w:r w:rsidRPr="08CE0643">
        <w:rPr>
          <w:rFonts w:ascii="Times New Roman" w:hAnsi="Times New Roman" w:eastAsia="Times New Roman" w:cs="Times New Roman"/>
          <w:color w:val="000000" w:themeColor="text1"/>
          <w:sz w:val="24"/>
          <w:szCs w:val="24"/>
        </w:rPr>
        <w:t xml:space="preserve"> 1 </w:t>
      </w:r>
      <w:r w:rsidRPr="08CE0643" w:rsidR="2B94ACAE">
        <w:rPr>
          <w:rFonts w:ascii="Times New Roman" w:hAnsi="Times New Roman" w:eastAsia="Times New Roman" w:cs="Times New Roman"/>
          <w:color w:val="000000" w:themeColor="text1"/>
          <w:sz w:val="24"/>
          <w:szCs w:val="24"/>
        </w:rPr>
        <w:t>on</w:t>
      </w:r>
      <w:r w:rsidRPr="08CE0643">
        <w:rPr>
          <w:rFonts w:ascii="Times New Roman" w:hAnsi="Times New Roman" w:eastAsia="Times New Roman" w:cs="Times New Roman"/>
          <w:color w:val="000000" w:themeColor="text1"/>
          <w:sz w:val="24"/>
          <w:szCs w:val="24"/>
        </w:rPr>
        <w:t xml:space="preserve"> seo</w:t>
      </w:r>
      <w:r w:rsidRPr="08CE0643" w:rsidR="54FBAD06">
        <w:rPr>
          <w:rFonts w:ascii="Times New Roman" w:hAnsi="Times New Roman" w:eastAsia="Times New Roman" w:cs="Times New Roman"/>
          <w:color w:val="000000" w:themeColor="text1"/>
          <w:sz w:val="24"/>
          <w:szCs w:val="24"/>
        </w:rPr>
        <w:t>tu</w:t>
      </w:r>
      <w:r w:rsidRPr="08CE0643">
        <w:rPr>
          <w:rFonts w:ascii="Times New Roman" w:hAnsi="Times New Roman" w:eastAsia="Times New Roman" w:cs="Times New Roman"/>
          <w:color w:val="000000" w:themeColor="text1"/>
          <w:sz w:val="24"/>
          <w:szCs w:val="24"/>
        </w:rPr>
        <w:t xml:space="preserve">d RABi </w:t>
      </w:r>
      <w:r w:rsidRPr="08CE0643" w:rsidR="5356BCD1">
        <w:rPr>
          <w:rFonts w:ascii="Times New Roman" w:hAnsi="Times New Roman" w:eastAsia="Times New Roman" w:cs="Times New Roman"/>
          <w:color w:val="000000" w:themeColor="text1"/>
          <w:sz w:val="24"/>
          <w:szCs w:val="24"/>
        </w:rPr>
        <w:t>põhiülesandega</w:t>
      </w:r>
      <w:r w:rsidRPr="08CE0643">
        <w:rPr>
          <w:rFonts w:ascii="Times New Roman" w:hAnsi="Times New Roman" w:eastAsia="Times New Roman" w:cs="Times New Roman"/>
          <w:color w:val="000000" w:themeColor="text1"/>
          <w:sz w:val="24"/>
          <w:szCs w:val="24"/>
        </w:rPr>
        <w:t>. Pangasaladust sisald</w:t>
      </w:r>
      <w:r w:rsidRPr="08CE0643" w:rsidR="5356BCD1">
        <w:rPr>
          <w:rFonts w:ascii="Times New Roman" w:hAnsi="Times New Roman" w:eastAsia="Times New Roman" w:cs="Times New Roman"/>
          <w:color w:val="000000" w:themeColor="text1"/>
          <w:sz w:val="24"/>
          <w:szCs w:val="24"/>
        </w:rPr>
        <w:t>a</w:t>
      </w:r>
      <w:r w:rsidRPr="08CE0643">
        <w:rPr>
          <w:rFonts w:ascii="Times New Roman" w:hAnsi="Times New Roman" w:eastAsia="Times New Roman" w:cs="Times New Roman"/>
          <w:color w:val="000000" w:themeColor="text1"/>
          <w:sz w:val="24"/>
          <w:szCs w:val="24"/>
        </w:rPr>
        <w:t xml:space="preserve">vaid andmeid on põhiülesannete täitmiseks vaja, sest need andmed on rahapesu kahtluse kontrollimisel </w:t>
      </w:r>
      <w:r w:rsidR="003D69AE">
        <w:rPr>
          <w:rFonts w:ascii="Times New Roman" w:hAnsi="Times New Roman" w:eastAsia="Times New Roman" w:cs="Times New Roman"/>
          <w:color w:val="000000" w:themeColor="text1"/>
          <w:sz w:val="24"/>
          <w:szCs w:val="24"/>
        </w:rPr>
        <w:t xml:space="preserve">kesksed </w:t>
      </w:r>
      <w:r w:rsidRPr="08CE0643">
        <w:rPr>
          <w:rFonts w:ascii="Times New Roman" w:hAnsi="Times New Roman" w:eastAsia="Times New Roman" w:cs="Times New Roman"/>
          <w:color w:val="000000" w:themeColor="text1"/>
          <w:sz w:val="24"/>
          <w:szCs w:val="24"/>
        </w:rPr>
        <w:t>analüüsiobjektid</w:t>
      </w:r>
      <w:r w:rsidR="003D69AE">
        <w:rPr>
          <w:rFonts w:ascii="Times New Roman" w:hAnsi="Times New Roman" w:eastAsia="Times New Roman" w:cs="Times New Roman"/>
          <w:color w:val="000000" w:themeColor="text1"/>
          <w:sz w:val="24"/>
          <w:szCs w:val="24"/>
        </w:rPr>
        <w:t xml:space="preserve">, </w:t>
      </w:r>
      <w:r w:rsidRPr="003D69AE" w:rsidR="003D69AE">
        <w:rPr>
          <w:rFonts w:ascii="Times New Roman" w:hAnsi="Times New Roman" w:eastAsia="Times New Roman" w:cs="Times New Roman"/>
          <w:color w:val="000000" w:themeColor="text1"/>
          <w:sz w:val="24"/>
          <w:szCs w:val="24"/>
        </w:rPr>
        <w:t xml:space="preserve">mille põhjal RAB hindab, kas kahtlane tegevus võib vastata rahapesu tunnustele (vt RahaPTS § 4). Seetõttu ka ettekirjutuse alusel saadav teave on </w:t>
      </w:r>
      <w:proofErr w:type="spellStart"/>
      <w:r w:rsidRPr="003D69AE" w:rsidR="003D69AE">
        <w:rPr>
          <w:rFonts w:ascii="Times New Roman" w:hAnsi="Times New Roman" w:eastAsia="Times New Roman" w:cs="Times New Roman"/>
          <w:color w:val="000000" w:themeColor="text1"/>
          <w:sz w:val="24"/>
          <w:szCs w:val="24"/>
        </w:rPr>
        <w:t>RAB-ile</w:t>
      </w:r>
      <w:proofErr w:type="spellEnd"/>
      <w:r w:rsidRPr="003D69AE" w:rsidR="003D69AE">
        <w:rPr>
          <w:rFonts w:ascii="Times New Roman" w:hAnsi="Times New Roman" w:eastAsia="Times New Roman" w:cs="Times New Roman"/>
          <w:color w:val="000000" w:themeColor="text1"/>
          <w:sz w:val="24"/>
          <w:szCs w:val="24"/>
        </w:rPr>
        <w:t xml:space="preserve"> vajalik selleks, et analüüsida ja tuvastada võimalik varade päritolu varjamine või muundamine ning hinnata, kas vara on saadud kuritegelikul teel.. Ka Rahapesuvastase Töökonna ehk FATF-i 9 soovituse kohaselt peaksid riigid tagama, et finantsasutuste käsutuses olevate andmete konfidentsiaalsust (pangasaladust) reguleerivad seadused ei pärsiks FATFi soovituste </w:t>
      </w:r>
      <w:r w:rsidRPr="00181755" w:rsidR="003D69AE">
        <w:rPr>
          <w:rFonts w:ascii="Times New Roman" w:hAnsi="Times New Roman" w:eastAsia="Times New Roman" w:cs="Times New Roman"/>
          <w:color w:val="000000" w:themeColor="text1"/>
          <w:sz w:val="24"/>
          <w:szCs w:val="24"/>
        </w:rPr>
        <w:t>rakendamist.</w:t>
      </w:r>
    </w:p>
    <w:p w:rsidRPr="00A54076" w:rsidR="1836CB87" w:rsidP="006D7E48" w:rsidRDefault="1836CB87" w14:paraId="0B43AD2D" w14:textId="5B1122AE">
      <w:pPr>
        <w:spacing w:after="0" w:line="240" w:lineRule="auto"/>
        <w:jc w:val="both"/>
        <w:rPr>
          <w:rFonts w:ascii="Times New Roman" w:hAnsi="Times New Roman" w:eastAsia="Times New Roman" w:cs="Times New Roman"/>
          <w:color w:val="000000" w:themeColor="text1"/>
          <w:sz w:val="24"/>
          <w:szCs w:val="24"/>
        </w:rPr>
      </w:pPr>
    </w:p>
    <w:p w:rsidRPr="00A54076" w:rsidR="1F7F5D81" w:rsidP="006D7E48" w:rsidRDefault="2855243F" w14:paraId="69800FF4" w14:textId="4EDAA892">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RahaPTS</w:t>
      </w:r>
      <w:r w:rsidRPr="08CE0643" w:rsidR="43009952">
        <w:rPr>
          <w:rFonts w:ascii="Times New Roman" w:hAnsi="Times New Roman" w:eastAsia="Times New Roman" w:cs="Times New Roman"/>
          <w:color w:val="000000" w:themeColor="text1"/>
          <w:sz w:val="24"/>
          <w:szCs w:val="24"/>
        </w:rPr>
        <w:t>i</w:t>
      </w:r>
      <w:r w:rsidRPr="08CE0643">
        <w:rPr>
          <w:rFonts w:ascii="Times New Roman" w:hAnsi="Times New Roman" w:eastAsia="Times New Roman" w:cs="Times New Roman"/>
          <w:color w:val="000000" w:themeColor="text1"/>
          <w:sz w:val="24"/>
          <w:szCs w:val="24"/>
        </w:rPr>
        <w:t xml:space="preserve"> § 54 lõike 1 punkti 8 ehk välissuhtlemise ja teabevahetuse korraldamiseks on pangakonto väljavõtted hädavajalikud, et RAB saaks tagada rahvusvahelises koostöös edastatava info täielikkuse, täpsuse ja kasutuskõlblikkuse.</w:t>
      </w:r>
    </w:p>
    <w:p w:rsidRPr="00A54076" w:rsidR="1836CB87" w:rsidP="006D7E48" w:rsidRDefault="1836CB87" w14:paraId="5562DBAF" w14:textId="2E1072B8">
      <w:pPr>
        <w:spacing w:after="0" w:line="240" w:lineRule="auto"/>
        <w:jc w:val="both"/>
        <w:rPr>
          <w:rFonts w:ascii="Times New Roman" w:hAnsi="Times New Roman" w:eastAsia="Times New Roman" w:cs="Times New Roman"/>
          <w:color w:val="000000" w:themeColor="text1"/>
          <w:sz w:val="24"/>
          <w:szCs w:val="24"/>
        </w:rPr>
      </w:pPr>
    </w:p>
    <w:p w:rsidRPr="00A54076" w:rsidR="1F7F5D81" w:rsidP="006D7E48" w:rsidRDefault="2855243F" w14:paraId="235A0148" w14:textId="4DB2B9F4">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RahaPTS</w:t>
      </w:r>
      <w:r w:rsidRPr="08CE0643" w:rsidR="32533020">
        <w:rPr>
          <w:rFonts w:ascii="Times New Roman" w:hAnsi="Times New Roman" w:eastAsia="Times New Roman" w:cs="Times New Roman"/>
          <w:color w:val="000000" w:themeColor="text1"/>
          <w:sz w:val="24"/>
          <w:szCs w:val="24"/>
        </w:rPr>
        <w:t>i</w:t>
      </w:r>
      <w:r w:rsidRPr="08CE0643">
        <w:rPr>
          <w:rFonts w:ascii="Times New Roman" w:hAnsi="Times New Roman" w:eastAsia="Times New Roman" w:cs="Times New Roman"/>
          <w:color w:val="000000" w:themeColor="text1"/>
          <w:sz w:val="24"/>
          <w:szCs w:val="24"/>
        </w:rPr>
        <w:t xml:space="preserve"> § 54 lõike 1 punkt 9 reguleerib RSanSis </w:t>
      </w:r>
      <w:r w:rsidRPr="08CE0643" w:rsidR="32533020">
        <w:rPr>
          <w:rFonts w:ascii="Times New Roman" w:hAnsi="Times New Roman" w:eastAsia="Times New Roman" w:cs="Times New Roman"/>
          <w:color w:val="000000" w:themeColor="text1"/>
          <w:sz w:val="24"/>
          <w:szCs w:val="24"/>
        </w:rPr>
        <w:t>sätestatud</w:t>
      </w:r>
      <w:r w:rsidRPr="08CE0643">
        <w:rPr>
          <w:rFonts w:ascii="Times New Roman" w:hAnsi="Times New Roman" w:eastAsia="Times New Roman" w:cs="Times New Roman"/>
          <w:color w:val="000000" w:themeColor="text1"/>
          <w:sz w:val="24"/>
          <w:szCs w:val="24"/>
        </w:rPr>
        <w:t xml:space="preserve"> ülesannete täitmist. Viidatud sättes loetletud ülesande täitmiseks on pangas</w:t>
      </w:r>
      <w:r w:rsidRPr="08CE0643" w:rsidR="2B3C11CA">
        <w:rPr>
          <w:rFonts w:ascii="Times New Roman" w:hAnsi="Times New Roman" w:eastAsia="Times New Roman" w:cs="Times New Roman"/>
          <w:color w:val="000000" w:themeColor="text1"/>
          <w:sz w:val="24"/>
          <w:szCs w:val="24"/>
        </w:rPr>
        <w:t>aladust</w:t>
      </w:r>
      <w:r w:rsidRPr="08CE0643">
        <w:rPr>
          <w:rFonts w:ascii="Times New Roman" w:hAnsi="Times New Roman" w:eastAsia="Times New Roman" w:cs="Times New Roman"/>
          <w:color w:val="000000" w:themeColor="text1"/>
          <w:sz w:val="24"/>
          <w:szCs w:val="24"/>
        </w:rPr>
        <w:t xml:space="preserve"> sisaldavaid andmeid vaja sa</w:t>
      </w:r>
      <w:r w:rsidRPr="08CE0643" w:rsidR="2B3C11CA">
        <w:rPr>
          <w:rFonts w:ascii="Times New Roman" w:hAnsi="Times New Roman" w:eastAsia="Times New Roman" w:cs="Times New Roman"/>
          <w:color w:val="000000" w:themeColor="text1"/>
          <w:sz w:val="24"/>
          <w:szCs w:val="24"/>
        </w:rPr>
        <w:t>ma</w:t>
      </w:r>
      <w:r w:rsidRPr="08CE0643" w:rsidR="2677A300">
        <w:rPr>
          <w:rFonts w:ascii="Times New Roman" w:hAnsi="Times New Roman" w:eastAsia="Times New Roman" w:cs="Times New Roman"/>
          <w:color w:val="000000" w:themeColor="text1"/>
          <w:sz w:val="24"/>
          <w:szCs w:val="24"/>
        </w:rPr>
        <w:t>del</w:t>
      </w:r>
      <w:r w:rsidRPr="08CE0643">
        <w:rPr>
          <w:rFonts w:ascii="Times New Roman" w:hAnsi="Times New Roman" w:eastAsia="Times New Roman" w:cs="Times New Roman"/>
          <w:color w:val="000000" w:themeColor="text1"/>
          <w:sz w:val="24"/>
          <w:szCs w:val="24"/>
        </w:rPr>
        <w:t xml:space="preserve"> kaalutlustel</w:t>
      </w:r>
      <w:r w:rsidRPr="08CE0643" w:rsidR="2B3C11CA">
        <w:rPr>
          <w:rFonts w:ascii="Times New Roman" w:hAnsi="Times New Roman" w:eastAsia="Times New Roman" w:cs="Times New Roman"/>
          <w:color w:val="000000" w:themeColor="text1"/>
          <w:sz w:val="24"/>
          <w:szCs w:val="24"/>
        </w:rPr>
        <w:t>,</w:t>
      </w:r>
      <w:r w:rsidRPr="08CE0643">
        <w:rPr>
          <w:rFonts w:ascii="Times New Roman" w:hAnsi="Times New Roman" w:eastAsia="Times New Roman" w:cs="Times New Roman"/>
          <w:color w:val="000000" w:themeColor="text1"/>
          <w:sz w:val="24"/>
          <w:szCs w:val="24"/>
        </w:rPr>
        <w:t xml:space="preserve"> kui </w:t>
      </w:r>
      <w:r w:rsidRPr="08CE0643" w:rsidR="2B3C11CA">
        <w:rPr>
          <w:rFonts w:ascii="Times New Roman" w:hAnsi="Times New Roman" w:eastAsia="Times New Roman" w:cs="Times New Roman"/>
          <w:color w:val="000000" w:themeColor="text1"/>
          <w:sz w:val="24"/>
          <w:szCs w:val="24"/>
        </w:rPr>
        <w:t xml:space="preserve">on </w:t>
      </w:r>
      <w:r w:rsidRPr="08CE0643">
        <w:rPr>
          <w:rFonts w:ascii="Times New Roman" w:hAnsi="Times New Roman" w:eastAsia="Times New Roman" w:cs="Times New Roman"/>
          <w:color w:val="000000" w:themeColor="text1"/>
          <w:sz w:val="24"/>
          <w:szCs w:val="24"/>
        </w:rPr>
        <w:t>RahaPTS § 54 lõike 1 punkt</w:t>
      </w:r>
      <w:r w:rsidRPr="08CE0643" w:rsidR="45E2C4F0">
        <w:rPr>
          <w:rFonts w:ascii="Times New Roman" w:hAnsi="Times New Roman" w:eastAsia="Times New Roman" w:cs="Times New Roman"/>
          <w:color w:val="000000" w:themeColor="text1"/>
          <w:sz w:val="24"/>
          <w:szCs w:val="24"/>
        </w:rPr>
        <w:t>i</w:t>
      </w:r>
      <w:r w:rsidRPr="08CE0643">
        <w:rPr>
          <w:rFonts w:ascii="Times New Roman" w:hAnsi="Times New Roman" w:eastAsia="Times New Roman" w:cs="Times New Roman"/>
          <w:color w:val="000000" w:themeColor="text1"/>
          <w:sz w:val="24"/>
          <w:szCs w:val="24"/>
        </w:rPr>
        <w:t xml:space="preserve"> 1 ülesannete </w:t>
      </w:r>
      <w:r w:rsidRPr="08CE0643" w:rsidR="2677A300">
        <w:rPr>
          <w:rFonts w:ascii="Times New Roman" w:hAnsi="Times New Roman" w:eastAsia="Times New Roman" w:cs="Times New Roman"/>
          <w:color w:val="000000" w:themeColor="text1"/>
          <w:sz w:val="24"/>
          <w:szCs w:val="24"/>
        </w:rPr>
        <w:t>puhul</w:t>
      </w:r>
      <w:r w:rsidRPr="08CE0643">
        <w:rPr>
          <w:rFonts w:ascii="Times New Roman" w:hAnsi="Times New Roman" w:eastAsia="Times New Roman" w:cs="Times New Roman"/>
          <w:color w:val="000000" w:themeColor="text1"/>
          <w:sz w:val="24"/>
          <w:szCs w:val="24"/>
        </w:rPr>
        <w:t>.</w:t>
      </w:r>
    </w:p>
    <w:p w:rsidRPr="00A54076" w:rsidR="1836CB87" w:rsidP="006D7E48" w:rsidRDefault="1836CB87" w14:paraId="4E179247" w14:textId="3286AE5E">
      <w:pPr>
        <w:spacing w:after="0" w:line="240" w:lineRule="auto"/>
        <w:jc w:val="both"/>
        <w:rPr>
          <w:rFonts w:ascii="Times New Roman" w:hAnsi="Times New Roman" w:eastAsia="Times New Roman" w:cs="Times New Roman"/>
          <w:color w:val="000000" w:themeColor="text1"/>
          <w:sz w:val="24"/>
          <w:szCs w:val="24"/>
        </w:rPr>
      </w:pPr>
    </w:p>
    <w:p w:rsidRPr="00A54076" w:rsidR="1F7F5D81" w:rsidP="006D7E48" w:rsidRDefault="2855243F" w14:paraId="2CB44F15" w14:textId="5D10EF7E">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RahaPTS</w:t>
      </w:r>
      <w:r w:rsidRPr="08CE0643" w:rsidR="586F9B02">
        <w:rPr>
          <w:rFonts w:ascii="Times New Roman" w:hAnsi="Times New Roman" w:eastAsia="Times New Roman" w:cs="Times New Roman"/>
          <w:color w:val="000000" w:themeColor="text1"/>
          <w:sz w:val="24"/>
          <w:szCs w:val="24"/>
        </w:rPr>
        <w:t>i</w:t>
      </w:r>
      <w:r w:rsidRPr="08CE0643">
        <w:rPr>
          <w:rFonts w:ascii="Times New Roman" w:hAnsi="Times New Roman" w:eastAsia="Times New Roman" w:cs="Times New Roman"/>
          <w:color w:val="000000" w:themeColor="text1"/>
          <w:sz w:val="24"/>
          <w:szCs w:val="24"/>
        </w:rPr>
        <w:t xml:space="preserve"> § 54 lõi</w:t>
      </w:r>
      <w:r w:rsidRPr="08CE0643" w:rsidR="0A559DB5">
        <w:rPr>
          <w:rFonts w:ascii="Times New Roman" w:hAnsi="Times New Roman" w:eastAsia="Times New Roman" w:cs="Times New Roman"/>
          <w:color w:val="000000" w:themeColor="text1"/>
          <w:sz w:val="24"/>
          <w:szCs w:val="24"/>
        </w:rPr>
        <w:t>k</w:t>
      </w:r>
      <w:r w:rsidRPr="08CE0643">
        <w:rPr>
          <w:rFonts w:ascii="Times New Roman" w:hAnsi="Times New Roman" w:eastAsia="Times New Roman" w:cs="Times New Roman"/>
          <w:color w:val="000000" w:themeColor="text1"/>
          <w:sz w:val="24"/>
          <w:szCs w:val="24"/>
        </w:rPr>
        <w:t>e 1 punkt 10 sätestab RAB ülesandena RahaPTSis sätestatud väärtegude menetlemise. Ligipääs</w:t>
      </w:r>
      <w:r w:rsidRPr="08CE0643" w:rsidR="0A559DB5">
        <w:rPr>
          <w:rFonts w:ascii="Times New Roman" w:hAnsi="Times New Roman" w:eastAsia="Times New Roman" w:cs="Times New Roman"/>
          <w:color w:val="000000" w:themeColor="text1"/>
          <w:sz w:val="24"/>
          <w:szCs w:val="24"/>
        </w:rPr>
        <w:t>u on</w:t>
      </w:r>
      <w:r w:rsidRPr="08CE0643">
        <w:rPr>
          <w:rFonts w:ascii="Times New Roman" w:hAnsi="Times New Roman" w:eastAsia="Times New Roman" w:cs="Times New Roman"/>
          <w:color w:val="000000" w:themeColor="text1"/>
          <w:sz w:val="24"/>
          <w:szCs w:val="24"/>
        </w:rPr>
        <w:t xml:space="preserve"> menetluses osalevate isikute pangakonto andmetele vaja väärteomenetluse tõendamiseseme asjaolude väljaselgitamiseks ning menetluse eesmärkide saavutamiseks. Pangakonto väljavõtted ja nendega seotud tehinguandmed on olulised, et kontrollida menetluses t</w:t>
      </w:r>
      <w:r w:rsidRPr="08CE0643" w:rsidR="5AC0471E">
        <w:rPr>
          <w:rFonts w:ascii="Times New Roman" w:hAnsi="Times New Roman" w:eastAsia="Times New Roman" w:cs="Times New Roman"/>
          <w:color w:val="000000" w:themeColor="text1"/>
          <w:sz w:val="24"/>
          <w:szCs w:val="24"/>
        </w:rPr>
        <w:t>ekkinud</w:t>
      </w:r>
      <w:r w:rsidRPr="08CE0643">
        <w:rPr>
          <w:rFonts w:ascii="Times New Roman" w:hAnsi="Times New Roman" w:eastAsia="Times New Roman" w:cs="Times New Roman"/>
          <w:color w:val="000000" w:themeColor="text1"/>
          <w:sz w:val="24"/>
          <w:szCs w:val="24"/>
        </w:rPr>
        <w:t xml:space="preserve"> kahtlusi ning tuvastada faktilisi asjaolusid, mis on otseselt seotud uuritava sündmuse või teo koosseisutunnustega. Kuna rahatehingud ja vara liikumi</w:t>
      </w:r>
      <w:r w:rsidRPr="08CE0643" w:rsidR="74AEB4CB">
        <w:rPr>
          <w:rFonts w:ascii="Times New Roman" w:hAnsi="Times New Roman" w:eastAsia="Times New Roman" w:cs="Times New Roman"/>
          <w:color w:val="000000" w:themeColor="text1"/>
          <w:sz w:val="24"/>
          <w:szCs w:val="24"/>
        </w:rPr>
        <w:t>ne</w:t>
      </w:r>
      <w:r w:rsidRPr="08CE0643">
        <w:rPr>
          <w:rFonts w:ascii="Times New Roman" w:hAnsi="Times New Roman" w:eastAsia="Times New Roman" w:cs="Times New Roman"/>
          <w:color w:val="000000" w:themeColor="text1"/>
          <w:sz w:val="24"/>
          <w:szCs w:val="24"/>
        </w:rPr>
        <w:t xml:space="preserve"> võivad anda objektiivset teavet isikute tegelik</w:t>
      </w:r>
      <w:r w:rsidRPr="08CE0643" w:rsidR="3DA94014">
        <w:rPr>
          <w:rFonts w:ascii="Times New Roman" w:hAnsi="Times New Roman" w:eastAsia="Times New Roman" w:cs="Times New Roman"/>
          <w:color w:val="000000" w:themeColor="text1"/>
          <w:sz w:val="24"/>
          <w:szCs w:val="24"/>
        </w:rPr>
        <w:t>u</w:t>
      </w:r>
      <w:r w:rsidRPr="08CE0643">
        <w:rPr>
          <w:rFonts w:ascii="Times New Roman" w:hAnsi="Times New Roman" w:eastAsia="Times New Roman" w:cs="Times New Roman"/>
          <w:color w:val="000000" w:themeColor="text1"/>
          <w:sz w:val="24"/>
          <w:szCs w:val="24"/>
        </w:rPr>
        <w:t xml:space="preserve"> tegevuse, varalise seisundi ning võimalike õigusrikkumiste kohta, on nende andmete kättesaadavus vältimatu, et tagada menetluse seaduslikkus, täielikkus ja tõhusus.</w:t>
      </w:r>
    </w:p>
    <w:p w:rsidRPr="00A54076" w:rsidR="1836CB87" w:rsidP="006D7E48" w:rsidRDefault="1836CB87" w14:paraId="5EF1F77A" w14:textId="51674298">
      <w:pPr>
        <w:spacing w:after="0" w:line="240" w:lineRule="auto"/>
        <w:jc w:val="both"/>
        <w:rPr>
          <w:rFonts w:ascii="Times New Roman" w:hAnsi="Times New Roman" w:eastAsia="Times New Roman" w:cs="Times New Roman"/>
          <w:color w:val="000000" w:themeColor="text1"/>
          <w:sz w:val="24"/>
          <w:szCs w:val="24"/>
        </w:rPr>
      </w:pPr>
    </w:p>
    <w:p w:rsidRPr="00A54076" w:rsidR="456A29C5" w:rsidP="08CE0643" w:rsidRDefault="34DDA54E" w14:paraId="11612833" w14:textId="5612FDAB">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 xml:space="preserve">Õigusselguse ja läbipaistvuse huvides </w:t>
      </w:r>
      <w:r w:rsidRPr="08CE0643">
        <w:rPr>
          <w:rFonts w:ascii="Times New Roman" w:hAnsi="Times New Roman" w:eastAsia="Times New Roman" w:cs="Times New Roman"/>
          <w:sz w:val="24"/>
          <w:szCs w:val="24"/>
        </w:rPr>
        <w:t xml:space="preserve">määratakse </w:t>
      </w:r>
      <w:r w:rsidRPr="08CE0643" w:rsidR="579C2E2A">
        <w:rPr>
          <w:rFonts w:ascii="Times New Roman" w:hAnsi="Times New Roman" w:eastAsia="Times New Roman" w:cs="Times New Roman"/>
          <w:sz w:val="24"/>
          <w:szCs w:val="24"/>
        </w:rPr>
        <w:t>seega</w:t>
      </w:r>
      <w:r w:rsidRPr="08CE0643">
        <w:rPr>
          <w:rFonts w:ascii="Times New Roman" w:hAnsi="Times New Roman" w:eastAsia="Times New Roman" w:cs="Times New Roman"/>
          <w:sz w:val="24"/>
          <w:szCs w:val="24"/>
        </w:rPr>
        <w:t xml:space="preserve"> </w:t>
      </w:r>
      <w:r w:rsidRPr="08CE0643" w:rsidR="3DA94014">
        <w:rPr>
          <w:rFonts w:ascii="Times New Roman" w:hAnsi="Times New Roman" w:eastAsia="Times New Roman" w:cs="Times New Roman"/>
          <w:sz w:val="24"/>
          <w:szCs w:val="24"/>
        </w:rPr>
        <w:t xml:space="preserve">seaduses </w:t>
      </w:r>
      <w:r w:rsidRPr="08CE0643">
        <w:rPr>
          <w:rFonts w:ascii="Times New Roman" w:hAnsi="Times New Roman" w:eastAsia="Times New Roman" w:cs="Times New Roman"/>
          <w:sz w:val="24"/>
          <w:szCs w:val="24"/>
        </w:rPr>
        <w:t xml:space="preserve">kindlaks ülesanded, mille täitmiseks on RAB-l </w:t>
      </w:r>
      <w:r w:rsidRPr="08CE0643" w:rsidR="1039A700">
        <w:rPr>
          <w:rFonts w:ascii="Times New Roman" w:hAnsi="Times New Roman" w:eastAsia="Times New Roman" w:cs="Times New Roman"/>
          <w:sz w:val="24"/>
          <w:szCs w:val="24"/>
        </w:rPr>
        <w:t xml:space="preserve">õigus koguda </w:t>
      </w:r>
      <w:r w:rsidRPr="08CE0643">
        <w:rPr>
          <w:rFonts w:ascii="Times New Roman" w:hAnsi="Times New Roman" w:eastAsia="Times New Roman" w:cs="Times New Roman"/>
          <w:sz w:val="24"/>
          <w:szCs w:val="24"/>
        </w:rPr>
        <w:t>pangasaladust, sealhulgas pangakonto väljavõtteid, sisald</w:t>
      </w:r>
      <w:r w:rsidRPr="08CE0643" w:rsidR="3DA94014">
        <w:rPr>
          <w:rFonts w:ascii="Times New Roman" w:hAnsi="Times New Roman" w:eastAsia="Times New Roman" w:cs="Times New Roman"/>
          <w:sz w:val="24"/>
          <w:szCs w:val="24"/>
        </w:rPr>
        <w:t>a</w:t>
      </w:r>
      <w:r w:rsidRPr="08CE0643">
        <w:rPr>
          <w:rFonts w:ascii="Times New Roman" w:hAnsi="Times New Roman" w:eastAsia="Times New Roman" w:cs="Times New Roman"/>
          <w:sz w:val="24"/>
          <w:szCs w:val="24"/>
        </w:rPr>
        <w:t>vat teavet</w:t>
      </w:r>
      <w:r w:rsidRPr="08CE0643" w:rsidR="1039A700">
        <w:rPr>
          <w:rFonts w:ascii="Times New Roman" w:hAnsi="Times New Roman" w:eastAsia="Times New Roman" w:cs="Times New Roman"/>
          <w:sz w:val="24"/>
          <w:szCs w:val="24"/>
        </w:rPr>
        <w:t>.</w:t>
      </w:r>
      <w:r w:rsidRPr="08CE0643">
        <w:rPr>
          <w:rFonts w:ascii="Times New Roman" w:hAnsi="Times New Roman" w:eastAsia="Times New Roman" w:cs="Times New Roman"/>
          <w:sz w:val="24"/>
          <w:szCs w:val="24"/>
        </w:rPr>
        <w:t xml:space="preserve"> Eelnõuga ei anta ega laiendata RAB </w:t>
      </w:r>
      <w:r w:rsidRPr="08CE0643" w:rsidR="1039A700">
        <w:rPr>
          <w:rFonts w:ascii="Times New Roman" w:hAnsi="Times New Roman" w:eastAsia="Times New Roman" w:cs="Times New Roman"/>
          <w:sz w:val="24"/>
          <w:szCs w:val="24"/>
        </w:rPr>
        <w:t xml:space="preserve">nimetatud </w:t>
      </w:r>
      <w:r w:rsidRPr="08CE0643">
        <w:rPr>
          <w:rFonts w:ascii="Times New Roman" w:hAnsi="Times New Roman" w:eastAsia="Times New Roman" w:cs="Times New Roman"/>
          <w:sz w:val="24"/>
          <w:szCs w:val="24"/>
        </w:rPr>
        <w:t>õigust</w:t>
      </w:r>
      <w:r w:rsidRPr="08CE0643" w:rsidR="591013F2">
        <w:rPr>
          <w:rFonts w:ascii="Times New Roman" w:hAnsi="Times New Roman" w:eastAsia="Times New Roman" w:cs="Times New Roman"/>
          <w:sz w:val="24"/>
          <w:szCs w:val="24"/>
        </w:rPr>
        <w:t>, vaid</w:t>
      </w:r>
      <w:r w:rsidRPr="08CE0643" w:rsidR="325CFC3E">
        <w:rPr>
          <w:rFonts w:ascii="Times New Roman" w:hAnsi="Times New Roman" w:eastAsia="Times New Roman" w:cs="Times New Roman"/>
          <w:sz w:val="24"/>
          <w:szCs w:val="24"/>
        </w:rPr>
        <w:t xml:space="preserve"> </w:t>
      </w:r>
      <w:r w:rsidRPr="08CE0643">
        <w:rPr>
          <w:rFonts w:ascii="Times New Roman" w:hAnsi="Times New Roman" w:eastAsia="Times New Roman" w:cs="Times New Roman"/>
          <w:sz w:val="24"/>
          <w:szCs w:val="24"/>
        </w:rPr>
        <w:t>täpsustatakse õiguskantsleri soovitustest lähtu</w:t>
      </w:r>
      <w:r w:rsidRPr="08CE0643" w:rsidR="591013F2">
        <w:rPr>
          <w:rFonts w:ascii="Times New Roman" w:hAnsi="Times New Roman" w:eastAsia="Times New Roman" w:cs="Times New Roman"/>
          <w:sz w:val="24"/>
          <w:szCs w:val="24"/>
        </w:rPr>
        <w:t>des</w:t>
      </w:r>
      <w:r w:rsidRPr="08CE0643">
        <w:rPr>
          <w:rFonts w:ascii="Times New Roman" w:hAnsi="Times New Roman" w:eastAsia="Times New Roman" w:cs="Times New Roman"/>
          <w:sz w:val="24"/>
          <w:szCs w:val="24"/>
        </w:rPr>
        <w:t xml:space="preserve"> ülesandeid, mille täitmiseks on pangasaladust sisald</w:t>
      </w:r>
      <w:r w:rsidRPr="08CE0643" w:rsidR="6E71C9AD">
        <w:rPr>
          <w:rFonts w:ascii="Times New Roman" w:hAnsi="Times New Roman" w:eastAsia="Times New Roman" w:cs="Times New Roman"/>
          <w:sz w:val="24"/>
          <w:szCs w:val="24"/>
        </w:rPr>
        <w:t>a</w:t>
      </w:r>
      <w:r w:rsidRPr="08CE0643">
        <w:rPr>
          <w:rFonts w:ascii="Times New Roman" w:hAnsi="Times New Roman" w:eastAsia="Times New Roman" w:cs="Times New Roman"/>
          <w:sz w:val="24"/>
          <w:szCs w:val="24"/>
        </w:rPr>
        <w:t>vad andmed vajalikud, ning nende kogumine</w:t>
      </w:r>
      <w:r w:rsidRPr="08CE0643" w:rsidR="1E845DA1">
        <w:rPr>
          <w:rFonts w:ascii="Times New Roman" w:hAnsi="Times New Roman" w:eastAsia="Times New Roman" w:cs="Times New Roman"/>
          <w:sz w:val="24"/>
          <w:szCs w:val="24"/>
        </w:rPr>
        <w:t xml:space="preserve"> on</w:t>
      </w:r>
      <w:r w:rsidRPr="08CE0643">
        <w:rPr>
          <w:rFonts w:ascii="Times New Roman" w:hAnsi="Times New Roman" w:eastAsia="Times New Roman" w:cs="Times New Roman"/>
          <w:sz w:val="24"/>
          <w:szCs w:val="24"/>
        </w:rPr>
        <w:t xml:space="preserve"> proportsionaalne võrreldes RAB-le pandud ülesannetega.</w:t>
      </w:r>
    </w:p>
    <w:p w:rsidRPr="00A54076" w:rsidR="1836CB87" w:rsidP="006D7E48" w:rsidRDefault="1836CB87" w14:paraId="7838E944" w14:textId="227212DE">
      <w:pPr>
        <w:spacing w:after="0" w:line="240" w:lineRule="auto"/>
        <w:jc w:val="both"/>
        <w:rPr>
          <w:rFonts w:ascii="Times New Roman" w:hAnsi="Times New Roman" w:eastAsia="Times New Roman" w:cs="Times New Roman"/>
          <w:color w:val="000000" w:themeColor="text1"/>
          <w:sz w:val="24"/>
          <w:szCs w:val="24"/>
        </w:rPr>
      </w:pPr>
    </w:p>
    <w:p w:rsidR="00CA5946" w:rsidP="003E51FB" w:rsidRDefault="691DC3E3" w14:paraId="600AD9C4" w14:textId="77777777">
      <w:pPr>
        <w:spacing w:after="0" w:line="240" w:lineRule="auto"/>
        <w:jc w:val="both"/>
        <w:rPr>
          <w:ins w:author="Maarja-Liis Lall - JUSTDIGI" w:date="2026-01-16T08:20:58.927Z" w16du:dateUtc="2026-01-16T08:20:58.927Z" w:id="376425301"/>
          <w:rFonts w:ascii="Times New Roman" w:hAnsi="Times New Roman" w:eastAsia="Times New Roman" w:cs="Times New Roman"/>
          <w:color w:val="000000" w:themeColor="text1"/>
          <w:sz w:val="24"/>
          <w:szCs w:val="24"/>
        </w:rPr>
      </w:pPr>
      <w:r w:rsidRPr="01B6DEFF" w:rsidR="2DDAB382">
        <w:rPr>
          <w:rFonts w:ascii="Times New Roman" w:hAnsi="Times New Roman" w:eastAsia="Times New Roman" w:cs="Times New Roman"/>
          <w:color w:val="000000" w:themeColor="text1" w:themeTint="FF" w:themeShade="FF"/>
          <w:sz w:val="24"/>
          <w:szCs w:val="24"/>
        </w:rPr>
        <w:t xml:space="preserve">Pangakonto väljavõte on rahapesu kahtluse uurimisel keskne analüüsiobjekt </w:t>
      </w:r>
      <w:r w:rsidRPr="01B6DEFF" w:rsidR="2DDAB382">
        <w:rPr>
          <w:rFonts w:ascii="Times New Roman" w:hAnsi="Times New Roman" w:eastAsia="Times New Roman" w:cs="Times New Roman"/>
          <w:color w:val="000000" w:themeColor="text1" w:themeTint="FF" w:themeShade="FF"/>
          <w:sz w:val="24"/>
          <w:szCs w:val="24"/>
        </w:rPr>
        <w:t>RahaPTS</w:t>
      </w:r>
      <w:r w:rsidRPr="01B6DEFF" w:rsidR="41561506">
        <w:rPr>
          <w:rFonts w:ascii="Times New Roman" w:hAnsi="Times New Roman" w:eastAsia="Times New Roman" w:cs="Times New Roman"/>
          <w:color w:val="000000" w:themeColor="text1" w:themeTint="FF" w:themeShade="FF"/>
          <w:sz w:val="24"/>
          <w:szCs w:val="24"/>
        </w:rPr>
        <w:t>i</w:t>
      </w:r>
      <w:r w:rsidRPr="01B6DEFF" w:rsidR="2DDAB382">
        <w:rPr>
          <w:rFonts w:ascii="Times New Roman" w:hAnsi="Times New Roman" w:eastAsia="Times New Roman" w:cs="Times New Roman"/>
          <w:color w:val="000000" w:themeColor="text1" w:themeTint="FF" w:themeShade="FF"/>
          <w:sz w:val="24"/>
          <w:szCs w:val="24"/>
        </w:rPr>
        <w:t xml:space="preserve"> § 4 lõike 1 koosseisule vastava tegevuse tuvastamiseks, mille põhjal Rahapesu Andmebüroo hindab, kas kahtlane tegevus võib vastata rahapesu tunnustele. Selliste andmete analüüs võimaldab tuvastada varade päritolu varjamise või muundamise viise ning hinnata, kas vara on saadud kuritegelikul teel.</w:t>
      </w:r>
      <w:r w:rsidRPr="01B6DEFF" w:rsidR="4A5562F9">
        <w:rPr>
          <w:rFonts w:ascii="Times New Roman" w:hAnsi="Times New Roman" w:eastAsia="Times New Roman" w:cs="Times New Roman"/>
          <w:color w:val="000000" w:themeColor="text1" w:themeTint="FF" w:themeShade="FF"/>
          <w:sz w:val="24"/>
          <w:szCs w:val="24"/>
        </w:rPr>
        <w:t xml:space="preserve"> </w:t>
      </w:r>
    </w:p>
    <w:p w:rsidR="01B6DEFF" w:rsidP="01B6DEFF" w:rsidRDefault="01B6DEFF" w14:paraId="0B9825D1" w14:textId="6BACD5E8">
      <w:pPr>
        <w:spacing w:after="0" w:line="240" w:lineRule="auto"/>
        <w:jc w:val="both"/>
        <w:rPr>
          <w:rFonts w:ascii="Times New Roman" w:hAnsi="Times New Roman" w:eastAsia="Times New Roman" w:cs="Times New Roman"/>
          <w:color w:val="000000" w:themeColor="text1" w:themeTint="FF" w:themeShade="FF"/>
          <w:sz w:val="24"/>
          <w:szCs w:val="24"/>
        </w:rPr>
      </w:pPr>
      <w:commentRangeStart w:id="2037171130"/>
      <w:commentRangeEnd w:id="2037171130"/>
      <w:r>
        <w:rPr>
          <w:rStyle w:val="CommentReference"/>
        </w:rPr>
        <w:commentReference w:id="2037171130"/>
      </w:r>
    </w:p>
    <w:p w:rsidR="27D00285" w:rsidP="003E51FB" w:rsidRDefault="003E51FB" w14:paraId="79540970" w14:textId="11A00B32">
      <w:pPr>
        <w:spacing w:after="0" w:line="240" w:lineRule="auto"/>
        <w:jc w:val="both"/>
        <w:rPr>
          <w:rFonts w:ascii="Times New Roman" w:hAnsi="Times New Roman" w:eastAsia="Times New Roman" w:cs="Times New Roman"/>
          <w:color w:val="000000" w:themeColor="text1"/>
          <w:sz w:val="24"/>
          <w:szCs w:val="24"/>
        </w:rPr>
      </w:pPr>
      <w:r w:rsidRPr="01B6DEFF" w:rsidR="4A5562F9">
        <w:rPr>
          <w:rFonts w:ascii="Times New Roman" w:hAnsi="Times New Roman" w:eastAsia="Times New Roman" w:cs="Times New Roman"/>
          <w:color w:val="000000" w:themeColor="text1" w:themeTint="FF" w:themeShade="FF"/>
          <w:sz w:val="24"/>
          <w:szCs w:val="24"/>
        </w:rPr>
        <w:t xml:space="preserve">Eelnõuga ei piirata </w:t>
      </w:r>
      <w:r w:rsidRPr="01B6DEFF" w:rsidR="4A5562F9">
        <w:rPr>
          <w:rFonts w:ascii="Times New Roman" w:hAnsi="Times New Roman" w:eastAsia="Times New Roman" w:cs="Times New Roman"/>
          <w:color w:val="000000" w:themeColor="text1" w:themeTint="FF" w:themeShade="FF"/>
          <w:sz w:val="24"/>
          <w:szCs w:val="24"/>
        </w:rPr>
        <w:t>RahaPTSi</w:t>
      </w:r>
      <w:r w:rsidRPr="01B6DEFF" w:rsidR="4A5562F9">
        <w:rPr>
          <w:rFonts w:ascii="Times New Roman" w:hAnsi="Times New Roman" w:eastAsia="Times New Roman" w:cs="Times New Roman"/>
          <w:color w:val="000000" w:themeColor="text1" w:themeTint="FF" w:themeShade="FF"/>
          <w:sz w:val="24"/>
          <w:szCs w:val="24"/>
        </w:rPr>
        <w:t xml:space="preserve"> § 54 lõike 1 punktis 2 nimetatud ülesande</w:t>
      </w:r>
      <w:r w:rsidRPr="01B6DEFF" w:rsidR="4A5562F9">
        <w:rPr>
          <w:rFonts w:ascii="Times New Roman" w:hAnsi="Times New Roman" w:eastAsia="Times New Roman" w:cs="Times New Roman"/>
          <w:color w:val="000000" w:themeColor="text1" w:themeTint="FF" w:themeShade="FF"/>
          <w:sz w:val="24"/>
          <w:szCs w:val="24"/>
        </w:rPr>
        <w:t xml:space="preserve"> (</w:t>
      </w:r>
      <w:r w:rsidRPr="01B6DEFF" w:rsidR="4A5562F9">
        <w:rPr>
          <w:rFonts w:ascii="Times New Roman" w:hAnsi="Times New Roman" w:eastAsia="Times New Roman" w:cs="Times New Roman"/>
          <w:color w:val="000000" w:themeColor="text1" w:themeTint="FF" w:themeShade="FF"/>
          <w:sz w:val="24"/>
          <w:szCs w:val="24"/>
        </w:rPr>
        <w:t>strateegiline analüüs, mis käsitleb rahapesu ja terrorismi rahastamise riske, ohte, suundumusi, mustreid ning toimimisviise</w:t>
      </w:r>
      <w:r w:rsidRPr="01B6DEFF" w:rsidR="4A5562F9">
        <w:rPr>
          <w:rFonts w:ascii="Times New Roman" w:hAnsi="Times New Roman" w:eastAsia="Times New Roman" w:cs="Times New Roman"/>
          <w:color w:val="000000" w:themeColor="text1" w:themeTint="FF" w:themeShade="FF"/>
          <w:sz w:val="24"/>
          <w:szCs w:val="24"/>
        </w:rPr>
        <w:t>)</w:t>
      </w:r>
      <w:r w:rsidRPr="01B6DEFF" w:rsidR="4A5562F9">
        <w:rPr>
          <w:rFonts w:ascii="Times New Roman" w:hAnsi="Times New Roman" w:eastAsia="Times New Roman" w:cs="Times New Roman"/>
          <w:color w:val="000000" w:themeColor="text1" w:themeTint="FF" w:themeShade="FF"/>
          <w:sz w:val="24"/>
          <w:szCs w:val="24"/>
        </w:rPr>
        <w:t xml:space="preserve"> täitmiseks Rahapesu Andmebürool õigus</w:t>
      </w:r>
      <w:r w:rsidRPr="01B6DEFF" w:rsidR="4A5562F9">
        <w:rPr>
          <w:rFonts w:ascii="Times New Roman" w:hAnsi="Times New Roman" w:eastAsia="Times New Roman" w:cs="Times New Roman"/>
          <w:color w:val="000000" w:themeColor="text1" w:themeTint="FF" w:themeShade="FF"/>
          <w:sz w:val="24"/>
          <w:szCs w:val="24"/>
        </w:rPr>
        <w:t>t</w:t>
      </w:r>
      <w:r w:rsidRPr="01B6DEFF" w:rsidR="4A5562F9">
        <w:rPr>
          <w:rFonts w:ascii="Times New Roman" w:hAnsi="Times New Roman" w:eastAsia="Times New Roman" w:cs="Times New Roman"/>
          <w:color w:val="000000" w:themeColor="text1" w:themeTint="FF" w:themeShade="FF"/>
          <w:sz w:val="24"/>
          <w:szCs w:val="24"/>
        </w:rPr>
        <w:t xml:space="preserve"> krediidiasutustelt saada statistilisi koondandmeid</w:t>
      </w:r>
      <w:commentRangeStart w:id="55866992"/>
      <w:ins w:author="Maarja-Liis Lall - JUSTDIGI" w:date="2026-01-16T08:21:23.549Z" w:id="642099218">
        <w:r w:rsidRPr="01B6DEFF" w:rsidR="061B7F63">
          <w:rPr>
            <w:rFonts w:ascii="Times New Roman" w:hAnsi="Times New Roman" w:eastAsia="Times New Roman" w:cs="Times New Roman"/>
            <w:color w:val="000000" w:themeColor="text1" w:themeTint="FF" w:themeShade="FF"/>
            <w:sz w:val="24"/>
            <w:szCs w:val="24"/>
          </w:rPr>
          <w:t>,</w:t>
        </w:r>
      </w:ins>
      <w:commentRangeEnd w:id="55866992"/>
      <w:r>
        <w:rPr>
          <w:rStyle w:val="CommentReference"/>
        </w:rPr>
        <w:commentReference w:id="55866992"/>
      </w:r>
      <w:r w:rsidRPr="01B6DEFF" w:rsidR="4A5562F9">
        <w:rPr>
          <w:rFonts w:ascii="Times New Roman" w:hAnsi="Times New Roman" w:eastAsia="Times New Roman" w:cs="Times New Roman"/>
          <w:color w:val="000000" w:themeColor="text1" w:themeTint="FF" w:themeShade="FF"/>
          <w:sz w:val="24"/>
          <w:szCs w:val="24"/>
        </w:rPr>
        <w:t xml:space="preserve"> mis pole isikustatud</w:t>
      </w:r>
      <w:r w:rsidRPr="01B6DEFF" w:rsidR="4A5562F9">
        <w:rPr>
          <w:rFonts w:ascii="Times New Roman" w:hAnsi="Times New Roman" w:eastAsia="Times New Roman" w:cs="Times New Roman"/>
          <w:color w:val="000000" w:themeColor="text1" w:themeTint="FF" w:themeShade="FF"/>
          <w:sz w:val="24"/>
          <w:szCs w:val="24"/>
        </w:rPr>
        <w:t>.</w:t>
      </w:r>
      <w:r w:rsidRPr="01B6DEFF" w:rsidR="4A5562F9">
        <w:rPr>
          <w:rFonts w:ascii="Times New Roman" w:hAnsi="Times New Roman" w:eastAsia="Times New Roman" w:cs="Times New Roman"/>
          <w:color w:val="000000" w:themeColor="text1" w:themeTint="FF" w:themeShade="FF"/>
          <w:sz w:val="24"/>
          <w:szCs w:val="24"/>
        </w:rPr>
        <w:t xml:space="preserve"> </w:t>
      </w:r>
      <w:r w:rsidRPr="01B6DEFF" w:rsidR="4A5562F9">
        <w:rPr>
          <w:rFonts w:ascii="Times New Roman" w:hAnsi="Times New Roman" w:eastAsia="Times New Roman" w:cs="Times New Roman"/>
          <w:color w:val="000000" w:themeColor="text1" w:themeTint="FF" w:themeShade="FF"/>
          <w:sz w:val="24"/>
          <w:szCs w:val="24"/>
        </w:rPr>
        <w:t xml:space="preserve">Kasutusjuhud kus strateegilise analüüsi jaoks </w:t>
      </w:r>
      <w:r w:rsidRPr="01B6DEFF" w:rsidR="4A5562F9">
        <w:rPr>
          <w:rFonts w:ascii="Times New Roman" w:hAnsi="Times New Roman" w:eastAsia="Times New Roman" w:cs="Times New Roman"/>
          <w:color w:val="000000" w:themeColor="text1" w:themeTint="FF" w:themeShade="FF"/>
          <w:sz w:val="24"/>
          <w:szCs w:val="24"/>
        </w:rPr>
        <w:t xml:space="preserve">on </w:t>
      </w:r>
      <w:r w:rsidRPr="01B6DEFF" w:rsidR="4A5562F9">
        <w:rPr>
          <w:rFonts w:ascii="Times New Roman" w:hAnsi="Times New Roman" w:eastAsia="Times New Roman" w:cs="Times New Roman"/>
          <w:color w:val="000000" w:themeColor="text1" w:themeTint="FF" w:themeShade="FF"/>
          <w:sz w:val="24"/>
          <w:szCs w:val="24"/>
        </w:rPr>
        <w:t>vajalik kasutada krediidiasutustelt pärinevaid statistilisi koondandmei</w:t>
      </w:r>
      <w:r w:rsidRPr="01B6DEFF" w:rsidR="4A5562F9">
        <w:rPr>
          <w:rFonts w:ascii="Times New Roman" w:hAnsi="Times New Roman" w:eastAsia="Times New Roman" w:cs="Times New Roman"/>
          <w:color w:val="000000" w:themeColor="text1" w:themeTint="FF" w:themeShade="FF"/>
          <w:sz w:val="24"/>
          <w:szCs w:val="24"/>
        </w:rPr>
        <w:t>d,</w:t>
      </w:r>
      <w:r w:rsidRPr="01B6DEFF" w:rsidR="4A5562F9">
        <w:rPr>
          <w:rFonts w:ascii="Times New Roman" w:hAnsi="Times New Roman" w:eastAsia="Times New Roman" w:cs="Times New Roman"/>
          <w:color w:val="000000" w:themeColor="text1" w:themeTint="FF" w:themeShade="FF"/>
          <w:sz w:val="24"/>
          <w:szCs w:val="24"/>
        </w:rPr>
        <w:t xml:space="preserve"> </w:t>
      </w:r>
      <w:r w:rsidRPr="01B6DEFF" w:rsidR="4A5562F9">
        <w:rPr>
          <w:rFonts w:ascii="Times New Roman" w:hAnsi="Times New Roman" w:eastAsia="Times New Roman" w:cs="Times New Roman"/>
          <w:color w:val="000000" w:themeColor="text1" w:themeTint="FF" w:themeShade="FF"/>
          <w:sz w:val="24"/>
          <w:szCs w:val="24"/>
        </w:rPr>
        <w:t xml:space="preserve">kus </w:t>
      </w:r>
      <w:r w:rsidRPr="01B6DEFF" w:rsidR="4A5562F9">
        <w:rPr>
          <w:rFonts w:ascii="Times New Roman" w:hAnsi="Times New Roman" w:eastAsia="Times New Roman" w:cs="Times New Roman"/>
          <w:color w:val="000000" w:themeColor="text1" w:themeTint="FF" w:themeShade="FF"/>
          <w:sz w:val="24"/>
          <w:szCs w:val="24"/>
        </w:rPr>
        <w:t xml:space="preserve">füüsilised ja juriidilised isikud on anonüümsed ega ole tuvastatavad, on </w:t>
      </w:r>
      <w:r w:rsidRPr="01B6DEFF" w:rsidR="4A5562F9">
        <w:rPr>
          <w:rFonts w:ascii="Times New Roman" w:hAnsi="Times New Roman" w:eastAsia="Times New Roman" w:cs="Times New Roman"/>
          <w:color w:val="000000" w:themeColor="text1" w:themeTint="FF" w:themeShade="FF"/>
          <w:sz w:val="24"/>
          <w:szCs w:val="24"/>
        </w:rPr>
        <w:t xml:space="preserve">näiteks järgnevad. </w:t>
      </w:r>
      <w:r w:rsidRPr="01B6DEFF" w:rsidR="4A5562F9">
        <w:rPr>
          <w:rFonts w:ascii="Times New Roman" w:hAnsi="Times New Roman" w:eastAsia="Times New Roman" w:cs="Times New Roman"/>
          <w:color w:val="000000" w:themeColor="text1" w:themeTint="FF" w:themeShade="FF"/>
          <w:sz w:val="24"/>
          <w:szCs w:val="24"/>
        </w:rPr>
        <w:t>Tuvastada teatud riskiprofiilile vastavate füüsiliste ja juriidilisest isikute klientide arv ja täpsem käitumismuster isikustamata andmete alusel, nt mitteresidentidest klientidele pakutavad teenused ja nende mahud</w:t>
      </w:r>
      <w:r w:rsidRPr="01B6DEFF" w:rsidR="4DDE0E34">
        <w:rPr>
          <w:rFonts w:ascii="Times New Roman" w:hAnsi="Times New Roman" w:eastAsia="Times New Roman" w:cs="Times New Roman"/>
          <w:color w:val="000000" w:themeColor="text1" w:themeTint="FF" w:themeShade="FF"/>
          <w:sz w:val="24"/>
          <w:szCs w:val="24"/>
        </w:rPr>
        <w:t>. T</w:t>
      </w:r>
      <w:r w:rsidRPr="01B6DEFF" w:rsidR="4A5562F9">
        <w:rPr>
          <w:rFonts w:ascii="Times New Roman" w:hAnsi="Times New Roman" w:eastAsia="Times New Roman" w:cs="Times New Roman"/>
          <w:color w:val="000000" w:themeColor="text1" w:themeTint="FF" w:themeShade="FF"/>
          <w:sz w:val="24"/>
          <w:szCs w:val="24"/>
        </w:rPr>
        <w:t xml:space="preserve">uvastada rahapesu ja terrorismi rahastamisega seotud riskiriikidega klientide arv ja tehingute arv ja mahud. Tuvastada klientide arv ja neile pakutavad teenused ning nende mahud, mis viitavad üldistele suundumustele, mis on seotud rahapesu ja terrorismi rahastamise ohtude ja mustritega. Nt sularaha, välismaiste makseteenuste ja </w:t>
      </w:r>
      <w:r w:rsidRPr="01B6DEFF" w:rsidR="4A5562F9">
        <w:rPr>
          <w:rFonts w:ascii="Times New Roman" w:hAnsi="Times New Roman" w:eastAsia="Times New Roman" w:cs="Times New Roman"/>
          <w:color w:val="000000" w:themeColor="text1" w:themeTint="FF" w:themeShade="FF"/>
          <w:sz w:val="24"/>
          <w:szCs w:val="24"/>
        </w:rPr>
        <w:t>krüptovarateenuse</w:t>
      </w:r>
      <w:r w:rsidRPr="01B6DEFF" w:rsidR="4A5562F9">
        <w:rPr>
          <w:rFonts w:ascii="Times New Roman" w:hAnsi="Times New Roman" w:eastAsia="Times New Roman" w:cs="Times New Roman"/>
          <w:color w:val="000000" w:themeColor="text1" w:themeTint="FF" w:themeShade="FF"/>
          <w:sz w:val="24"/>
          <w:szCs w:val="24"/>
        </w:rPr>
        <w:t xml:space="preserve"> pakkujate kasutamine.</w:t>
      </w:r>
    </w:p>
    <w:p w:rsidRPr="00A54076" w:rsidR="00CA5946" w:rsidP="003E51FB" w:rsidRDefault="00CA5946" w14:paraId="09C1609C" w14:textId="77777777">
      <w:pPr>
        <w:spacing w:after="0" w:line="240" w:lineRule="auto"/>
        <w:jc w:val="both"/>
        <w:rPr>
          <w:rFonts w:ascii="Times New Roman" w:hAnsi="Times New Roman" w:eastAsia="Times New Roman" w:cs="Times New Roman"/>
          <w:color w:val="000000" w:themeColor="text1"/>
          <w:sz w:val="24"/>
          <w:szCs w:val="24"/>
        </w:rPr>
      </w:pPr>
    </w:p>
    <w:p w:rsidR="08CE0643" w:rsidP="08CE0643" w:rsidRDefault="08CE0643" w14:paraId="5A4CAA28" w14:textId="2C106D05">
      <w:pPr>
        <w:spacing w:after="0" w:line="240" w:lineRule="auto"/>
        <w:jc w:val="both"/>
        <w:rPr>
          <w:rFonts w:ascii="Times New Roman" w:hAnsi="Times New Roman" w:eastAsia="Times New Roman" w:cs="Times New Roman"/>
          <w:color w:val="000000" w:themeColor="text1"/>
          <w:sz w:val="24"/>
          <w:szCs w:val="24"/>
        </w:rPr>
      </w:pPr>
    </w:p>
    <w:p w:rsidR="7F06D16A" w:rsidP="20A76737" w:rsidRDefault="7F06D16A" w14:paraId="35CB9F2E" w14:textId="3140C452">
      <w:pPr>
        <w:spacing w:after="0"/>
        <w:jc w:val="both"/>
        <w:rPr>
          <w:rFonts w:ascii="Times New Roman" w:hAnsi="Times New Roman" w:eastAsia="Times New Roman" w:cs="Times New Roman"/>
          <w:i/>
          <w:iCs/>
          <w:sz w:val="24"/>
          <w:szCs w:val="24"/>
        </w:rPr>
      </w:pPr>
      <w:r w:rsidRPr="20A76737">
        <w:rPr>
          <w:rFonts w:ascii="Times New Roman" w:hAnsi="Times New Roman" w:eastAsia="Times New Roman" w:cs="Times New Roman"/>
          <w:b/>
          <w:bCs/>
          <w:i/>
          <w:iCs/>
          <w:sz w:val="24"/>
          <w:szCs w:val="24"/>
        </w:rPr>
        <w:t>Võrdlev analüüs: FIU (RAB) õigus saada pangasaladust (sh konto väljavõtteid)</w:t>
      </w:r>
      <w:r w:rsidRPr="20A76737">
        <w:rPr>
          <w:rFonts w:ascii="Times New Roman" w:hAnsi="Times New Roman" w:eastAsia="Times New Roman" w:cs="Times New Roman"/>
          <w:i/>
          <w:iCs/>
          <w:sz w:val="24"/>
          <w:szCs w:val="24"/>
        </w:rPr>
        <w:t xml:space="preserve"> </w:t>
      </w:r>
    </w:p>
    <w:p w:rsidR="20A76737" w:rsidP="20A76737" w:rsidRDefault="20A76737" w14:paraId="0FD41B08" w14:textId="01E98E1B">
      <w:pPr>
        <w:spacing w:after="0"/>
        <w:jc w:val="both"/>
        <w:rPr>
          <w:rFonts w:ascii="Times New Roman" w:hAnsi="Times New Roman" w:eastAsia="Times New Roman" w:cs="Times New Roman"/>
          <w:sz w:val="24"/>
          <w:szCs w:val="24"/>
        </w:rPr>
      </w:pPr>
    </w:p>
    <w:p w:rsidR="2DA719B4" w:rsidP="20A76737" w:rsidRDefault="2DA719B4" w14:paraId="487C5360" w14:textId="466F39CE">
      <w:pPr>
        <w:spacing w:after="0"/>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RABi õ</w:t>
      </w:r>
      <w:r w:rsidRPr="20A76737" w:rsidR="03F8B5F6">
        <w:rPr>
          <w:rFonts w:ascii="Times New Roman" w:hAnsi="Times New Roman" w:eastAsia="Times New Roman" w:cs="Times New Roman"/>
          <w:sz w:val="24"/>
          <w:szCs w:val="24"/>
        </w:rPr>
        <w:t>igus saada</w:t>
      </w:r>
      <w:r w:rsidRPr="20A76737" w:rsidR="383FD5A1">
        <w:rPr>
          <w:rFonts w:ascii="Times New Roman" w:hAnsi="Times New Roman" w:eastAsia="Times New Roman" w:cs="Times New Roman"/>
          <w:sz w:val="24"/>
          <w:szCs w:val="24"/>
        </w:rPr>
        <w:t xml:space="preserve"> oma ülesannete täitmiseks</w:t>
      </w:r>
      <w:r w:rsidRPr="20A76737" w:rsidR="03F8B5F6">
        <w:rPr>
          <w:rFonts w:ascii="Times New Roman" w:hAnsi="Times New Roman" w:eastAsia="Times New Roman" w:cs="Times New Roman"/>
          <w:sz w:val="24"/>
          <w:szCs w:val="24"/>
        </w:rPr>
        <w:t xml:space="preserve"> pangasaladust (sh konto</w:t>
      </w:r>
      <w:r w:rsidRPr="20A76737" w:rsidR="6887E27A">
        <w:rPr>
          <w:rFonts w:ascii="Times New Roman" w:hAnsi="Times New Roman" w:eastAsia="Times New Roman" w:cs="Times New Roman"/>
          <w:sz w:val="24"/>
          <w:szCs w:val="24"/>
        </w:rPr>
        <w:t xml:space="preserve"> </w:t>
      </w:r>
      <w:r w:rsidRPr="20A76737" w:rsidR="03F8B5F6">
        <w:rPr>
          <w:rFonts w:ascii="Times New Roman" w:hAnsi="Times New Roman" w:eastAsia="Times New Roman" w:cs="Times New Roman"/>
          <w:sz w:val="24"/>
          <w:szCs w:val="24"/>
        </w:rPr>
        <w:t>väljavõtte teavet) ei ole Eesti eripära</w:t>
      </w:r>
      <w:r w:rsidRPr="20A76737" w:rsidR="08A19E49">
        <w:rPr>
          <w:rFonts w:ascii="Times New Roman" w:hAnsi="Times New Roman" w:eastAsia="Times New Roman" w:cs="Times New Roman"/>
          <w:sz w:val="24"/>
          <w:szCs w:val="24"/>
        </w:rPr>
        <w:t xml:space="preserve">. </w:t>
      </w:r>
      <w:r w:rsidR="0073384E">
        <w:rPr>
          <w:rFonts w:ascii="Times New Roman" w:hAnsi="Times New Roman" w:eastAsia="Times New Roman" w:cs="Times New Roman"/>
          <w:sz w:val="24"/>
          <w:szCs w:val="24"/>
        </w:rPr>
        <w:t>Valdavas osas</w:t>
      </w:r>
      <w:r w:rsidRPr="20A76737" w:rsidR="03F8B5F6">
        <w:rPr>
          <w:rFonts w:ascii="Times New Roman" w:hAnsi="Times New Roman" w:eastAsia="Times New Roman" w:cs="Times New Roman"/>
          <w:sz w:val="24"/>
          <w:szCs w:val="24"/>
        </w:rPr>
        <w:t xml:space="preserve"> riikides on </w:t>
      </w:r>
      <w:r w:rsidR="0073384E">
        <w:rPr>
          <w:rFonts w:ascii="Times New Roman" w:hAnsi="Times New Roman" w:eastAsia="Times New Roman" w:cs="Times New Roman"/>
          <w:sz w:val="24"/>
          <w:szCs w:val="24"/>
        </w:rPr>
        <w:t>rahapesu andmebüroodel</w:t>
      </w:r>
      <w:r w:rsidRPr="20A76737" w:rsidR="287A93DE">
        <w:rPr>
          <w:rFonts w:ascii="Times New Roman" w:hAnsi="Times New Roman" w:eastAsia="Times New Roman" w:cs="Times New Roman"/>
          <w:sz w:val="24"/>
          <w:szCs w:val="24"/>
        </w:rPr>
        <w:t xml:space="preserve"> (FIU)</w:t>
      </w:r>
      <w:r w:rsidRPr="20A76737" w:rsidR="03F8B5F6">
        <w:rPr>
          <w:rFonts w:ascii="Times New Roman" w:hAnsi="Times New Roman" w:eastAsia="Times New Roman" w:cs="Times New Roman"/>
          <w:sz w:val="24"/>
          <w:szCs w:val="24"/>
        </w:rPr>
        <w:t xml:space="preserve"> seaduslik alus nõuda ja saada pangasaladust sisaldavat infot rahapesu ja terrorismi rahastamise ennetamise, tuvastamise ja analüüsi eesmärgil. </w:t>
      </w:r>
      <w:r w:rsidRPr="20A76737" w:rsidR="54323EE8">
        <w:rPr>
          <w:rFonts w:ascii="Times New Roman" w:hAnsi="Times New Roman" w:eastAsia="Times New Roman" w:cs="Times New Roman"/>
          <w:sz w:val="24"/>
          <w:szCs w:val="24"/>
        </w:rPr>
        <w:t xml:space="preserve">Euroopa riikide FIU-del on tavapäraselt ülesandepõhine õigus küsida kohustatud isikutelt (mh krediidi- ja makseasutustelt) eesmärgipäraselt piiritletud teavet, mida on vajalik analüüsi ja </w:t>
      </w:r>
      <w:r w:rsidRPr="20A76737" w:rsidR="54AF8F94">
        <w:rPr>
          <w:rFonts w:ascii="Times New Roman" w:hAnsi="Times New Roman" w:eastAsia="Times New Roman" w:cs="Times New Roman"/>
          <w:sz w:val="24"/>
          <w:szCs w:val="24"/>
        </w:rPr>
        <w:t>selle tulemusena otsustada edasised sammud,</w:t>
      </w:r>
      <w:r w:rsidRPr="20A76737" w:rsidR="54323EE8">
        <w:rPr>
          <w:rFonts w:ascii="Times New Roman" w:hAnsi="Times New Roman" w:eastAsia="Times New Roman" w:cs="Times New Roman"/>
          <w:sz w:val="24"/>
          <w:szCs w:val="24"/>
        </w:rPr>
        <w:t xml:space="preserve"> sellele lisanduvad </w:t>
      </w:r>
      <w:r w:rsidRPr="00140315" w:rsidR="54323EE8">
        <w:rPr>
          <w:rFonts w:ascii="Times New Roman" w:hAnsi="Times New Roman" w:eastAsia="Times New Roman" w:cs="Times New Roman"/>
          <w:i/>
          <w:iCs/>
          <w:sz w:val="24"/>
          <w:szCs w:val="24"/>
        </w:rPr>
        <w:t>tipping-off</w:t>
      </w:r>
      <w:r w:rsidR="00B259F3">
        <w:rPr>
          <w:rFonts w:ascii="Times New Roman" w:hAnsi="Times New Roman" w:eastAsia="Times New Roman" w:cs="Times New Roman"/>
          <w:sz w:val="24"/>
          <w:szCs w:val="24"/>
        </w:rPr>
        <w:t>-</w:t>
      </w:r>
      <w:r w:rsidRPr="20A76737" w:rsidR="54323EE8">
        <w:rPr>
          <w:rFonts w:ascii="Times New Roman" w:hAnsi="Times New Roman" w:eastAsia="Times New Roman" w:cs="Times New Roman"/>
          <w:sz w:val="24"/>
          <w:szCs w:val="24"/>
        </w:rPr>
        <w:t>keelud ja konfidentsiaalsus.</w:t>
      </w:r>
      <w:r w:rsidRPr="20A76737">
        <w:rPr>
          <w:rStyle w:val="Allmrkuseviide"/>
          <w:rFonts w:ascii="Times New Roman" w:hAnsi="Times New Roman" w:eastAsia="Times New Roman" w:cs="Times New Roman"/>
          <w:sz w:val="24"/>
          <w:szCs w:val="24"/>
        </w:rPr>
        <w:footnoteReference w:id="30"/>
      </w:r>
    </w:p>
    <w:p w:rsidR="20A76737" w:rsidP="20A76737" w:rsidRDefault="20A76737" w14:paraId="37FF7B35" w14:textId="784B9867">
      <w:pPr>
        <w:spacing w:after="0"/>
        <w:jc w:val="both"/>
        <w:rPr>
          <w:rFonts w:ascii="Times New Roman" w:hAnsi="Times New Roman" w:eastAsia="Times New Roman" w:cs="Times New Roman"/>
          <w:sz w:val="24"/>
          <w:szCs w:val="24"/>
        </w:rPr>
      </w:pPr>
    </w:p>
    <w:p w:rsidR="03F8B5F6" w:rsidP="20A76737" w:rsidRDefault="03F8B5F6" w14:paraId="56DFF249" w14:textId="33264316">
      <w:pPr>
        <w:spacing w:after="0"/>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Võrdleva õiguse näitena võib tuua Soome, Läti, Rootsi ja Saksamaa, kus FIU-</w:t>
      </w:r>
      <w:proofErr w:type="spellStart"/>
      <w:r w:rsidRPr="20A76737">
        <w:rPr>
          <w:rFonts w:ascii="Times New Roman" w:hAnsi="Times New Roman" w:eastAsia="Times New Roman" w:cs="Times New Roman"/>
          <w:sz w:val="24"/>
          <w:szCs w:val="24"/>
        </w:rPr>
        <w:t>dele</w:t>
      </w:r>
      <w:proofErr w:type="spellEnd"/>
      <w:r w:rsidRPr="20A76737">
        <w:rPr>
          <w:rFonts w:ascii="Times New Roman" w:hAnsi="Times New Roman" w:eastAsia="Times New Roman" w:cs="Times New Roman"/>
          <w:sz w:val="24"/>
          <w:szCs w:val="24"/>
        </w:rPr>
        <w:t xml:space="preserve"> on selline juurdepääs selgesõnaliselt ette nähtud. Teistsuguse ülesehitusega on ajalooliselt Šveitsi regulatsioon, mida iseloomustab range pangasaladuse traditsioon ja erandlik lähenemine üldisele andmejuurdepääsule (kuigi AML/CFT eesmärkidel on ka Šveitsi </w:t>
      </w:r>
      <w:proofErr w:type="spellStart"/>
      <w:r w:rsidRPr="20A76737">
        <w:rPr>
          <w:rFonts w:ascii="Times New Roman" w:hAnsi="Times New Roman" w:eastAsia="Times New Roman" w:cs="Times New Roman"/>
          <w:sz w:val="24"/>
          <w:szCs w:val="24"/>
        </w:rPr>
        <w:t>FIU-l</w:t>
      </w:r>
      <w:proofErr w:type="spellEnd"/>
      <w:r w:rsidRPr="20A76737">
        <w:rPr>
          <w:rFonts w:ascii="Times New Roman" w:hAnsi="Times New Roman" w:eastAsia="Times New Roman" w:cs="Times New Roman"/>
          <w:sz w:val="24"/>
          <w:szCs w:val="24"/>
        </w:rPr>
        <w:t xml:space="preserve"> seadusest tulenevad ligipääsuõigused).</w:t>
      </w:r>
    </w:p>
    <w:p w:rsidR="20A76737" w:rsidP="20A76737" w:rsidRDefault="20A76737" w14:paraId="5FF31D6D" w14:textId="3A0E9C02">
      <w:pPr>
        <w:spacing w:after="0"/>
        <w:jc w:val="both"/>
        <w:rPr>
          <w:rFonts w:ascii="Times New Roman" w:hAnsi="Times New Roman" w:eastAsia="Times New Roman" w:cs="Times New Roman"/>
          <w:sz w:val="24"/>
          <w:szCs w:val="24"/>
        </w:rPr>
      </w:pPr>
    </w:p>
    <w:p w:rsidR="30023D7C" w:rsidP="20A76737" w:rsidRDefault="30023D7C" w14:paraId="75EC8500" w14:textId="1881C006">
      <w:pPr>
        <w:spacing w:after="0"/>
        <w:jc w:val="both"/>
        <w:rPr>
          <w:rFonts w:ascii="Times New Roman" w:hAnsi="Times New Roman" w:eastAsia="Times New Roman" w:cs="Times New Roman"/>
          <w:b/>
          <w:bCs/>
          <w:sz w:val="24"/>
          <w:szCs w:val="24"/>
        </w:rPr>
      </w:pPr>
      <w:r w:rsidRPr="20A76737">
        <w:rPr>
          <w:rFonts w:ascii="Times New Roman" w:hAnsi="Times New Roman" w:eastAsia="Times New Roman" w:cs="Times New Roman"/>
          <w:b/>
          <w:bCs/>
          <w:sz w:val="24"/>
          <w:szCs w:val="24"/>
        </w:rPr>
        <w:t xml:space="preserve">Soome (FIU: </w:t>
      </w:r>
      <w:proofErr w:type="spellStart"/>
      <w:r w:rsidRPr="20A76737">
        <w:rPr>
          <w:rFonts w:ascii="Times New Roman" w:hAnsi="Times New Roman" w:eastAsia="Times New Roman" w:cs="Times New Roman"/>
          <w:b/>
          <w:bCs/>
          <w:sz w:val="24"/>
          <w:szCs w:val="24"/>
        </w:rPr>
        <w:t>Rahanpesun</w:t>
      </w:r>
      <w:proofErr w:type="spellEnd"/>
      <w:r w:rsidRPr="20A76737">
        <w:rPr>
          <w:rFonts w:ascii="Times New Roman" w:hAnsi="Times New Roman" w:eastAsia="Times New Roman" w:cs="Times New Roman"/>
          <w:b/>
          <w:bCs/>
          <w:sz w:val="24"/>
          <w:szCs w:val="24"/>
        </w:rPr>
        <w:t xml:space="preserve"> </w:t>
      </w:r>
      <w:proofErr w:type="spellStart"/>
      <w:r w:rsidRPr="20A76737">
        <w:rPr>
          <w:rFonts w:ascii="Times New Roman" w:hAnsi="Times New Roman" w:eastAsia="Times New Roman" w:cs="Times New Roman"/>
          <w:b/>
          <w:bCs/>
          <w:sz w:val="24"/>
          <w:szCs w:val="24"/>
        </w:rPr>
        <w:t>selvittelykeskus</w:t>
      </w:r>
      <w:proofErr w:type="spellEnd"/>
      <w:r w:rsidRPr="20A76737">
        <w:rPr>
          <w:rFonts w:ascii="Times New Roman" w:hAnsi="Times New Roman" w:eastAsia="Times New Roman" w:cs="Times New Roman"/>
          <w:b/>
          <w:bCs/>
          <w:sz w:val="24"/>
          <w:szCs w:val="24"/>
        </w:rPr>
        <w:t>)</w:t>
      </w:r>
    </w:p>
    <w:p w:rsidR="20A76737" w:rsidP="20A76737" w:rsidRDefault="20A76737" w14:paraId="42F0CED4" w14:textId="341BD685">
      <w:pPr>
        <w:spacing w:after="0"/>
        <w:jc w:val="both"/>
        <w:rPr>
          <w:rFonts w:ascii="Times New Roman" w:hAnsi="Times New Roman" w:eastAsia="Times New Roman" w:cs="Times New Roman"/>
          <w:sz w:val="24"/>
          <w:szCs w:val="24"/>
        </w:rPr>
      </w:pPr>
    </w:p>
    <w:p w:rsidR="30023D7C" w:rsidP="20A76737" w:rsidRDefault="30023D7C" w14:paraId="6E908851" w14:textId="28BB054F">
      <w:pPr>
        <w:spacing w:after="0"/>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 xml:space="preserve">Soome </w:t>
      </w:r>
      <w:proofErr w:type="spellStart"/>
      <w:r w:rsidRPr="20A76737">
        <w:rPr>
          <w:rFonts w:ascii="Times New Roman" w:hAnsi="Times New Roman" w:eastAsia="Times New Roman" w:cs="Times New Roman"/>
          <w:sz w:val="24"/>
          <w:szCs w:val="24"/>
        </w:rPr>
        <w:t>FIU-l</w:t>
      </w:r>
      <w:proofErr w:type="spellEnd"/>
      <w:r w:rsidRPr="20A76737">
        <w:rPr>
          <w:rFonts w:ascii="Times New Roman" w:hAnsi="Times New Roman" w:eastAsia="Times New Roman" w:cs="Times New Roman"/>
          <w:sz w:val="24"/>
          <w:szCs w:val="24"/>
        </w:rPr>
        <w:t xml:space="preserve"> on õigus saada mis tahes teavet, mis on vajalik tema ülesannete täitmiseks, need alused katavad ka kontotehingute andmed (väljavõtte sisu) juhul, kui see on vajalik STR</w:t>
      </w:r>
      <w:r w:rsidR="0073384E">
        <w:rPr>
          <w:rStyle w:val="Allmrkuseviide"/>
          <w:rFonts w:ascii="Times New Roman" w:hAnsi="Times New Roman" w:eastAsia="Times New Roman" w:cs="Times New Roman"/>
          <w:sz w:val="24"/>
          <w:szCs w:val="24"/>
        </w:rPr>
        <w:footnoteReference w:id="31"/>
      </w:r>
      <w:r w:rsidRPr="20A76737">
        <w:rPr>
          <w:rFonts w:ascii="Times New Roman" w:hAnsi="Times New Roman" w:eastAsia="Times New Roman" w:cs="Times New Roman"/>
          <w:sz w:val="24"/>
          <w:szCs w:val="24"/>
        </w:rPr>
        <w:t>-i verifitseerimiseks, mustrite/rahavoogude analüüsiks või edastamisotsuseks. (FATF MER Soome</w:t>
      </w:r>
      <w:r w:rsidRPr="20A76737">
        <w:rPr>
          <w:rStyle w:val="Allmrkuseviide"/>
          <w:rFonts w:ascii="Times New Roman" w:hAnsi="Times New Roman" w:eastAsia="Times New Roman" w:cs="Times New Roman"/>
          <w:sz w:val="24"/>
          <w:szCs w:val="24"/>
        </w:rPr>
        <w:footnoteReference w:id="32"/>
      </w:r>
      <w:r w:rsidRPr="20A76737">
        <w:rPr>
          <w:rFonts w:ascii="Times New Roman" w:hAnsi="Times New Roman" w:eastAsia="Times New Roman" w:cs="Times New Roman"/>
          <w:sz w:val="24"/>
          <w:szCs w:val="24"/>
        </w:rPr>
        <w:t xml:space="preserve">: viide FIU </w:t>
      </w:r>
      <w:proofErr w:type="spellStart"/>
      <w:r w:rsidRPr="20A76737">
        <w:rPr>
          <w:rFonts w:ascii="Times New Roman" w:hAnsi="Times New Roman" w:eastAsia="Times New Roman" w:cs="Times New Roman"/>
          <w:sz w:val="24"/>
          <w:szCs w:val="24"/>
        </w:rPr>
        <w:t>Act</w:t>
      </w:r>
      <w:proofErr w:type="spellEnd"/>
      <w:r w:rsidRPr="20A76737">
        <w:rPr>
          <w:rFonts w:ascii="Times New Roman" w:hAnsi="Times New Roman" w:eastAsia="Times New Roman" w:cs="Times New Roman"/>
          <w:sz w:val="24"/>
          <w:szCs w:val="24"/>
        </w:rPr>
        <w:t xml:space="preserve"> § 4; </w:t>
      </w:r>
      <w:proofErr w:type="spellStart"/>
      <w:r w:rsidRPr="20A76737">
        <w:rPr>
          <w:rFonts w:ascii="Times New Roman" w:hAnsi="Times New Roman" w:eastAsia="Times New Roman" w:cs="Times New Roman"/>
          <w:sz w:val="24"/>
          <w:szCs w:val="24"/>
        </w:rPr>
        <w:t>Police</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Act</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Ch</w:t>
      </w:r>
      <w:proofErr w:type="spellEnd"/>
      <w:r w:rsidRPr="20A76737">
        <w:rPr>
          <w:rFonts w:ascii="Times New Roman" w:hAnsi="Times New Roman" w:eastAsia="Times New Roman" w:cs="Times New Roman"/>
          <w:sz w:val="24"/>
          <w:szCs w:val="24"/>
        </w:rPr>
        <w:t xml:space="preserve">. 4 § 3; </w:t>
      </w:r>
      <w:proofErr w:type="spellStart"/>
      <w:r w:rsidRPr="20A76737">
        <w:rPr>
          <w:rFonts w:ascii="Times New Roman" w:hAnsi="Times New Roman" w:eastAsia="Times New Roman" w:cs="Times New Roman"/>
          <w:sz w:val="24"/>
          <w:szCs w:val="24"/>
        </w:rPr>
        <w:t>Coercive</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Measures</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Act</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Ch</w:t>
      </w:r>
      <w:proofErr w:type="spellEnd"/>
      <w:r w:rsidRPr="20A76737">
        <w:rPr>
          <w:rFonts w:ascii="Times New Roman" w:hAnsi="Times New Roman" w:eastAsia="Times New Roman" w:cs="Times New Roman"/>
          <w:sz w:val="24"/>
          <w:szCs w:val="24"/>
        </w:rPr>
        <w:t>. 7 § 1)</w:t>
      </w:r>
      <w:r w:rsidRPr="20A76737" w:rsidR="38D64CFA">
        <w:rPr>
          <w:rFonts w:ascii="Times New Roman" w:hAnsi="Times New Roman" w:eastAsia="Times New Roman" w:cs="Times New Roman"/>
          <w:sz w:val="24"/>
          <w:szCs w:val="24"/>
        </w:rPr>
        <w:t>. Soome avalikud juhismaterjalid kinnitavad kohustatud isikute andmete esitamise kohustust AML-seaduse alusel (444/2017)</w:t>
      </w:r>
      <w:r w:rsidRPr="20A76737">
        <w:rPr>
          <w:rStyle w:val="Allmrkuseviide"/>
          <w:rFonts w:ascii="Times New Roman" w:hAnsi="Times New Roman" w:eastAsia="Times New Roman" w:cs="Times New Roman"/>
          <w:sz w:val="24"/>
          <w:szCs w:val="24"/>
        </w:rPr>
        <w:footnoteReference w:id="33"/>
      </w:r>
      <w:r w:rsidRPr="20A76737" w:rsidR="38D64CFA">
        <w:rPr>
          <w:rFonts w:ascii="Times New Roman" w:hAnsi="Times New Roman" w:eastAsia="Times New Roman" w:cs="Times New Roman"/>
          <w:sz w:val="24"/>
          <w:szCs w:val="24"/>
        </w:rPr>
        <w:t>.</w:t>
      </w:r>
      <w:r w:rsidRPr="20A76737" w:rsidR="72C174E7">
        <w:rPr>
          <w:rFonts w:ascii="Times New Roman" w:hAnsi="Times New Roman" w:eastAsia="Times New Roman" w:cs="Times New Roman"/>
          <w:sz w:val="24"/>
          <w:szCs w:val="24"/>
        </w:rPr>
        <w:t xml:space="preserve"> </w:t>
      </w:r>
      <w:r w:rsidRPr="20A76737" w:rsidR="5B94B977">
        <w:rPr>
          <w:rFonts w:ascii="Times New Roman" w:hAnsi="Times New Roman" w:eastAsia="Times New Roman" w:cs="Times New Roman"/>
          <w:sz w:val="24"/>
          <w:szCs w:val="24"/>
        </w:rPr>
        <w:t xml:space="preserve">Soomes on </w:t>
      </w:r>
      <w:proofErr w:type="spellStart"/>
      <w:r w:rsidRPr="20A76737" w:rsidR="5B94B977">
        <w:rPr>
          <w:rFonts w:ascii="Times New Roman" w:hAnsi="Times New Roman" w:eastAsia="Times New Roman" w:cs="Times New Roman"/>
          <w:sz w:val="24"/>
          <w:szCs w:val="24"/>
        </w:rPr>
        <w:t>FIU-l</w:t>
      </w:r>
      <w:proofErr w:type="spellEnd"/>
      <w:r w:rsidRPr="20A76737" w:rsidR="5B94B977">
        <w:rPr>
          <w:rFonts w:ascii="Times New Roman" w:hAnsi="Times New Roman" w:eastAsia="Times New Roman" w:cs="Times New Roman"/>
          <w:sz w:val="24"/>
          <w:szCs w:val="24"/>
        </w:rPr>
        <w:t xml:space="preserve"> vajaduspõhine ligipääs pangasaladusele (sh kontoväljavõtted), eeldusel et päring on eesmärgipärane ja piiritletud.</w:t>
      </w:r>
      <w:r w:rsidRPr="000153A6" w:rsidR="000153A6">
        <w:t xml:space="preserve"> </w:t>
      </w:r>
      <w:r w:rsidRPr="000153A6" w:rsidR="000153A6">
        <w:rPr>
          <w:rFonts w:ascii="Times New Roman" w:hAnsi="Times New Roman" w:eastAsia="Times New Roman" w:cs="Times New Roman"/>
          <w:sz w:val="24"/>
          <w:szCs w:val="24"/>
        </w:rPr>
        <w:t xml:space="preserve">Soome </w:t>
      </w:r>
      <w:proofErr w:type="spellStart"/>
      <w:r w:rsidRPr="000153A6" w:rsidR="000153A6">
        <w:rPr>
          <w:rFonts w:ascii="Times New Roman" w:hAnsi="Times New Roman" w:eastAsia="Times New Roman" w:cs="Times New Roman"/>
          <w:sz w:val="24"/>
          <w:szCs w:val="24"/>
        </w:rPr>
        <w:t>FIU-l</w:t>
      </w:r>
      <w:proofErr w:type="spellEnd"/>
      <w:r w:rsidRPr="000153A6" w:rsidR="000153A6">
        <w:rPr>
          <w:rFonts w:ascii="Times New Roman" w:hAnsi="Times New Roman" w:eastAsia="Times New Roman" w:cs="Times New Roman"/>
          <w:sz w:val="24"/>
          <w:szCs w:val="24"/>
        </w:rPr>
        <w:t xml:space="preserve"> on ligipääs pangasaladusega kaetud infole läbi sarnaselt Eestile loodud ”Pankki- ja </w:t>
      </w:r>
      <w:proofErr w:type="spellStart"/>
      <w:r w:rsidRPr="000153A6" w:rsidR="000153A6">
        <w:rPr>
          <w:rFonts w:ascii="Times New Roman" w:hAnsi="Times New Roman" w:eastAsia="Times New Roman" w:cs="Times New Roman"/>
          <w:sz w:val="24"/>
          <w:szCs w:val="24"/>
        </w:rPr>
        <w:t>maksutilien</w:t>
      </w:r>
      <w:proofErr w:type="spellEnd"/>
      <w:r w:rsidRPr="000153A6" w:rsidR="000153A6">
        <w:rPr>
          <w:rFonts w:ascii="Times New Roman" w:hAnsi="Times New Roman" w:eastAsia="Times New Roman" w:cs="Times New Roman"/>
          <w:sz w:val="24"/>
          <w:szCs w:val="24"/>
        </w:rPr>
        <w:t xml:space="preserve"> </w:t>
      </w:r>
      <w:proofErr w:type="spellStart"/>
      <w:r w:rsidRPr="000153A6" w:rsidR="000153A6">
        <w:rPr>
          <w:rFonts w:ascii="Times New Roman" w:hAnsi="Times New Roman" w:eastAsia="Times New Roman" w:cs="Times New Roman"/>
          <w:sz w:val="24"/>
          <w:szCs w:val="24"/>
        </w:rPr>
        <w:t>valvontajärjestelmä</w:t>
      </w:r>
      <w:proofErr w:type="spellEnd"/>
      <w:r w:rsidR="000153A6">
        <w:rPr>
          <w:rStyle w:val="Allmrkuseviide"/>
          <w:rFonts w:ascii="Times New Roman" w:hAnsi="Times New Roman" w:eastAsia="Times New Roman" w:cs="Times New Roman"/>
          <w:sz w:val="24"/>
          <w:szCs w:val="24"/>
        </w:rPr>
        <w:footnoteReference w:id="34"/>
      </w:r>
      <w:r w:rsidRPr="000153A6" w:rsidR="000153A6">
        <w:rPr>
          <w:rFonts w:ascii="Times New Roman" w:hAnsi="Times New Roman" w:eastAsia="Times New Roman" w:cs="Times New Roman"/>
          <w:sz w:val="24"/>
          <w:szCs w:val="24"/>
        </w:rPr>
        <w:t>” mis oma olemuselt on sarnane Eesti Täitmisregistri funktsioonidega.</w:t>
      </w:r>
    </w:p>
    <w:p w:rsidR="20A76737" w:rsidP="20A76737" w:rsidRDefault="20A76737" w14:paraId="6D009B56" w14:textId="60A0A1D9">
      <w:pPr>
        <w:spacing w:after="0"/>
        <w:jc w:val="both"/>
        <w:rPr>
          <w:rFonts w:ascii="Times New Roman" w:hAnsi="Times New Roman" w:eastAsia="Times New Roman" w:cs="Times New Roman"/>
          <w:sz w:val="24"/>
          <w:szCs w:val="24"/>
        </w:rPr>
      </w:pPr>
    </w:p>
    <w:p w:rsidR="3E7CFE3B" w:rsidP="20A76737" w:rsidRDefault="3E7CFE3B" w14:paraId="006DBC93" w14:textId="2AE63B47">
      <w:pPr>
        <w:spacing w:after="0"/>
        <w:jc w:val="both"/>
        <w:rPr>
          <w:rFonts w:ascii="Times New Roman" w:hAnsi="Times New Roman" w:eastAsia="Times New Roman" w:cs="Times New Roman"/>
          <w:b/>
          <w:bCs/>
          <w:sz w:val="24"/>
          <w:szCs w:val="24"/>
        </w:rPr>
      </w:pPr>
      <w:r w:rsidRPr="20A76737">
        <w:rPr>
          <w:rFonts w:ascii="Times New Roman" w:hAnsi="Times New Roman" w:eastAsia="Times New Roman" w:cs="Times New Roman"/>
          <w:b/>
          <w:bCs/>
          <w:sz w:val="24"/>
          <w:szCs w:val="24"/>
        </w:rPr>
        <w:t xml:space="preserve">Läti (FIU: </w:t>
      </w:r>
      <w:proofErr w:type="spellStart"/>
      <w:r w:rsidRPr="20A76737">
        <w:rPr>
          <w:rFonts w:ascii="Times New Roman" w:hAnsi="Times New Roman" w:eastAsia="Times New Roman" w:cs="Times New Roman"/>
          <w:b/>
          <w:bCs/>
          <w:sz w:val="24"/>
          <w:szCs w:val="24"/>
        </w:rPr>
        <w:t>Kontroles</w:t>
      </w:r>
      <w:proofErr w:type="spellEnd"/>
      <w:r w:rsidRPr="20A76737">
        <w:rPr>
          <w:rFonts w:ascii="Times New Roman" w:hAnsi="Times New Roman" w:eastAsia="Times New Roman" w:cs="Times New Roman"/>
          <w:b/>
          <w:bCs/>
          <w:sz w:val="24"/>
          <w:szCs w:val="24"/>
        </w:rPr>
        <w:t xml:space="preserve"> </w:t>
      </w:r>
      <w:proofErr w:type="spellStart"/>
      <w:r w:rsidRPr="20A76737">
        <w:rPr>
          <w:rFonts w:ascii="Times New Roman" w:hAnsi="Times New Roman" w:eastAsia="Times New Roman" w:cs="Times New Roman"/>
          <w:b/>
          <w:bCs/>
          <w:sz w:val="24"/>
          <w:szCs w:val="24"/>
        </w:rPr>
        <w:t>dienests</w:t>
      </w:r>
      <w:proofErr w:type="spellEnd"/>
      <w:r w:rsidRPr="20A76737">
        <w:rPr>
          <w:rFonts w:ascii="Times New Roman" w:hAnsi="Times New Roman" w:eastAsia="Times New Roman" w:cs="Times New Roman"/>
          <w:b/>
          <w:bCs/>
          <w:sz w:val="24"/>
          <w:szCs w:val="24"/>
        </w:rPr>
        <w:t>)</w:t>
      </w:r>
    </w:p>
    <w:p w:rsidR="20A76737" w:rsidP="20A76737" w:rsidRDefault="20A76737" w14:paraId="2F5953FD" w14:textId="57158408">
      <w:pPr>
        <w:spacing w:after="0"/>
        <w:jc w:val="both"/>
        <w:rPr>
          <w:rFonts w:ascii="Times New Roman" w:hAnsi="Times New Roman" w:eastAsia="Times New Roman" w:cs="Times New Roman"/>
          <w:b/>
          <w:bCs/>
          <w:sz w:val="24"/>
          <w:szCs w:val="24"/>
        </w:rPr>
      </w:pPr>
    </w:p>
    <w:p w:rsidR="3F45E599" w:rsidP="20A76737" w:rsidRDefault="3F45E599" w14:paraId="45FC6D43" w14:textId="551386AA">
      <w:pPr>
        <w:spacing w:after="0"/>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 xml:space="preserve">Läti </w:t>
      </w:r>
      <w:proofErr w:type="spellStart"/>
      <w:r w:rsidRPr="20A76737">
        <w:rPr>
          <w:rFonts w:ascii="Times New Roman" w:hAnsi="Times New Roman" w:eastAsia="Times New Roman" w:cs="Times New Roman"/>
          <w:sz w:val="24"/>
          <w:szCs w:val="24"/>
        </w:rPr>
        <w:t>FIU-l</w:t>
      </w:r>
      <w:proofErr w:type="spellEnd"/>
      <w:r w:rsidRPr="20A76737">
        <w:rPr>
          <w:rFonts w:ascii="Times New Roman" w:hAnsi="Times New Roman" w:eastAsia="Times New Roman" w:cs="Times New Roman"/>
          <w:sz w:val="24"/>
          <w:szCs w:val="24"/>
        </w:rPr>
        <w:t xml:space="preserve"> on õigus nõuda krediidi- ja makseasutustelt pangasaladusega kaetud teavet, sh kontoväljavõtteid, kui see on vajalik tema seadusest tulenevate AML/CFT-ülesannete täitmiseks. Õiguslik alus tuleneb AML-seadusest („</w:t>
      </w:r>
      <w:proofErr w:type="spellStart"/>
      <w:r w:rsidRPr="20A76737">
        <w:rPr>
          <w:rFonts w:ascii="Times New Roman" w:hAnsi="Times New Roman" w:eastAsia="Times New Roman" w:cs="Times New Roman"/>
          <w:sz w:val="24"/>
          <w:szCs w:val="24"/>
        </w:rPr>
        <w:t>Noziedzīgi</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iegūtu</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līdzekļu</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legalizācijas</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un</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terorisma</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un</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proliferācijas</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finansēšanas</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novēršanas</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likums</w:t>
      </w:r>
      <w:proofErr w:type="spellEnd"/>
      <w:r w:rsidRPr="20A76737">
        <w:rPr>
          <w:rFonts w:ascii="Times New Roman" w:hAnsi="Times New Roman" w:eastAsia="Times New Roman" w:cs="Times New Roman"/>
          <w:sz w:val="24"/>
          <w:szCs w:val="24"/>
        </w:rPr>
        <w:t>”</w:t>
      </w:r>
      <w:r w:rsidRPr="20A76737">
        <w:rPr>
          <w:rStyle w:val="Allmrkuseviide"/>
          <w:rFonts w:ascii="Times New Roman" w:hAnsi="Times New Roman" w:eastAsia="Times New Roman" w:cs="Times New Roman"/>
          <w:sz w:val="24"/>
          <w:szCs w:val="24"/>
        </w:rPr>
        <w:footnoteReference w:id="35"/>
      </w:r>
      <w:r w:rsidRPr="20A76737">
        <w:rPr>
          <w:rFonts w:ascii="Times New Roman" w:hAnsi="Times New Roman" w:eastAsia="Times New Roman" w:cs="Times New Roman"/>
          <w:sz w:val="24"/>
          <w:szCs w:val="24"/>
        </w:rPr>
        <w:t xml:space="preserve">), mis võimaldab </w:t>
      </w:r>
      <w:proofErr w:type="spellStart"/>
      <w:r w:rsidRPr="20A76737">
        <w:rPr>
          <w:rFonts w:ascii="Times New Roman" w:hAnsi="Times New Roman" w:eastAsia="Times New Roman" w:cs="Times New Roman"/>
          <w:sz w:val="24"/>
          <w:szCs w:val="24"/>
        </w:rPr>
        <w:t>FIU-l</w:t>
      </w:r>
      <w:proofErr w:type="spellEnd"/>
      <w:r w:rsidRPr="20A76737">
        <w:rPr>
          <w:rFonts w:ascii="Times New Roman" w:hAnsi="Times New Roman" w:eastAsia="Times New Roman" w:cs="Times New Roman"/>
          <w:sz w:val="24"/>
          <w:szCs w:val="24"/>
        </w:rPr>
        <w:t xml:space="preserve"> teha kirjalikke korraldusi ja teabenõudeid ning vajadusel nõuda tehingute seiret kliendi kontol. Pangasaladuse avaldamise „värav“ on Krediidiasutuste seaduse (</w:t>
      </w:r>
      <w:proofErr w:type="spellStart"/>
      <w:r w:rsidRPr="20A76737">
        <w:rPr>
          <w:rFonts w:ascii="Times New Roman" w:hAnsi="Times New Roman" w:eastAsia="Times New Roman" w:cs="Times New Roman"/>
          <w:sz w:val="24"/>
          <w:szCs w:val="24"/>
        </w:rPr>
        <w:t>Kredītiestāžu</w:t>
      </w:r>
      <w:proofErr w:type="spellEnd"/>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likums</w:t>
      </w:r>
      <w:proofErr w:type="spellEnd"/>
      <w:r w:rsidRPr="20A76737">
        <w:rPr>
          <w:rStyle w:val="Allmrkuseviide"/>
          <w:rFonts w:ascii="Times New Roman" w:hAnsi="Times New Roman" w:eastAsia="Times New Roman" w:cs="Times New Roman"/>
          <w:sz w:val="24"/>
          <w:szCs w:val="24"/>
        </w:rPr>
        <w:footnoteReference w:id="36"/>
      </w:r>
      <w:r w:rsidRPr="20A76737">
        <w:rPr>
          <w:rFonts w:ascii="Times New Roman" w:hAnsi="Times New Roman" w:eastAsia="Times New Roman" w:cs="Times New Roman"/>
          <w:sz w:val="24"/>
          <w:szCs w:val="24"/>
        </w:rPr>
        <w:t>) § 63 l</w:t>
      </w:r>
      <w:r w:rsidR="00B259F3">
        <w:rPr>
          <w:rFonts w:ascii="Times New Roman" w:hAnsi="Times New Roman" w:eastAsia="Times New Roman" w:cs="Times New Roman"/>
          <w:sz w:val="24"/>
          <w:szCs w:val="24"/>
        </w:rPr>
        <w:t>õike</w:t>
      </w:r>
      <w:r w:rsidRPr="20A76737">
        <w:rPr>
          <w:rFonts w:ascii="Times New Roman" w:hAnsi="Times New Roman" w:eastAsia="Times New Roman" w:cs="Times New Roman"/>
          <w:sz w:val="24"/>
          <w:szCs w:val="24"/>
        </w:rPr>
        <w:t xml:space="preserve"> 1 p</w:t>
      </w:r>
      <w:r w:rsidR="00B259F3">
        <w:rPr>
          <w:rFonts w:ascii="Times New Roman" w:hAnsi="Times New Roman" w:eastAsia="Times New Roman" w:cs="Times New Roman"/>
          <w:sz w:val="24"/>
          <w:szCs w:val="24"/>
        </w:rPr>
        <w:t>unkt</w:t>
      </w:r>
      <w:r w:rsidRPr="20A76737">
        <w:rPr>
          <w:rFonts w:ascii="Times New Roman" w:hAnsi="Times New Roman" w:eastAsia="Times New Roman" w:cs="Times New Roman"/>
          <w:sz w:val="24"/>
          <w:szCs w:val="24"/>
        </w:rPr>
        <w:t xml:space="preserve"> 2, mis kohustab panku andma andmeid </w:t>
      </w:r>
      <w:proofErr w:type="spellStart"/>
      <w:r w:rsidRPr="20A76737">
        <w:rPr>
          <w:rFonts w:ascii="Times New Roman" w:hAnsi="Times New Roman" w:eastAsia="Times New Roman" w:cs="Times New Roman"/>
          <w:sz w:val="24"/>
          <w:szCs w:val="24"/>
        </w:rPr>
        <w:t>FIU-le</w:t>
      </w:r>
      <w:proofErr w:type="spellEnd"/>
      <w:r w:rsidRPr="20A76737">
        <w:rPr>
          <w:rFonts w:ascii="Times New Roman" w:hAnsi="Times New Roman" w:eastAsia="Times New Roman" w:cs="Times New Roman"/>
          <w:sz w:val="24"/>
          <w:szCs w:val="24"/>
        </w:rPr>
        <w:t xml:space="preserve"> seaduses sätestatud juhtudel</w:t>
      </w:r>
      <w:r w:rsidRPr="20A76737" w:rsidR="3C4BF719">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 xml:space="preserve"> praktikas hõlmab see ka konto tehingurea andmeid ja koondväljavõtteid, kui muud vahendid ei ole piisavad FIU analüüsi ja edastamisotsuse tegemiseks. Seaduslik raamistik koosneb seega kahest kihist</w:t>
      </w:r>
      <w:r w:rsidRPr="20A76737" w:rsidR="060CBC4A">
        <w:rPr>
          <w:rFonts w:ascii="Times New Roman" w:hAnsi="Times New Roman" w:eastAsia="Times New Roman" w:cs="Times New Roman"/>
          <w:sz w:val="24"/>
          <w:szCs w:val="24"/>
        </w:rPr>
        <w:t xml:space="preserve">, </w:t>
      </w:r>
      <w:r w:rsidRPr="20A76737">
        <w:rPr>
          <w:rFonts w:ascii="Times New Roman" w:hAnsi="Times New Roman" w:eastAsia="Times New Roman" w:cs="Times New Roman"/>
          <w:sz w:val="24"/>
          <w:szCs w:val="24"/>
        </w:rPr>
        <w:t xml:space="preserve">(i) FIU ülesandepõhine teabenõude õigus AML-seaduse alusel (sh võimalus nõuda kontotehingute infot), ning (ii) pangasaladuse erand, mis lubab krediidiasutustel need andmed </w:t>
      </w:r>
      <w:proofErr w:type="spellStart"/>
      <w:r w:rsidRPr="20A76737">
        <w:rPr>
          <w:rFonts w:ascii="Times New Roman" w:hAnsi="Times New Roman" w:eastAsia="Times New Roman" w:cs="Times New Roman"/>
          <w:sz w:val="24"/>
          <w:szCs w:val="24"/>
        </w:rPr>
        <w:t>FIU-le</w:t>
      </w:r>
      <w:proofErr w:type="spellEnd"/>
      <w:r w:rsidRPr="20A76737">
        <w:rPr>
          <w:rFonts w:ascii="Times New Roman" w:hAnsi="Times New Roman" w:eastAsia="Times New Roman" w:cs="Times New Roman"/>
          <w:sz w:val="24"/>
          <w:szCs w:val="24"/>
        </w:rPr>
        <w:t xml:space="preserve"> väljastada (§ 63). Selline ülesandepõhine ja proportsionaalne juurdepääs vastab levinud EL-praktikale ning on suunatud üksnes FIU seaduslike funktsioonide täitmisele</w:t>
      </w:r>
      <w:r w:rsidRPr="20A76737" w:rsidR="2B5752E2">
        <w:rPr>
          <w:rFonts w:ascii="Times New Roman" w:hAnsi="Times New Roman" w:eastAsia="Times New Roman" w:cs="Times New Roman"/>
          <w:sz w:val="24"/>
          <w:szCs w:val="24"/>
        </w:rPr>
        <w:t>.</w:t>
      </w:r>
    </w:p>
    <w:p w:rsidR="20A76737" w:rsidP="20A76737" w:rsidRDefault="20A76737" w14:paraId="07FE276D" w14:textId="0D17CAA5">
      <w:pPr>
        <w:spacing w:after="0"/>
        <w:jc w:val="both"/>
        <w:rPr>
          <w:rFonts w:ascii="Times New Roman" w:hAnsi="Times New Roman" w:eastAsia="Times New Roman" w:cs="Times New Roman"/>
          <w:sz w:val="24"/>
          <w:szCs w:val="24"/>
        </w:rPr>
      </w:pPr>
    </w:p>
    <w:p w:rsidR="03428CC4" w:rsidP="20A76737" w:rsidRDefault="03428CC4" w14:paraId="3A1190B3" w14:textId="570CAF5D">
      <w:pPr>
        <w:spacing w:after="0"/>
        <w:jc w:val="both"/>
        <w:rPr>
          <w:rFonts w:ascii="Times New Roman" w:hAnsi="Times New Roman" w:eastAsia="Times New Roman" w:cs="Times New Roman"/>
          <w:b/>
          <w:bCs/>
          <w:sz w:val="24"/>
          <w:szCs w:val="24"/>
        </w:rPr>
      </w:pPr>
      <w:r w:rsidRPr="20A76737">
        <w:rPr>
          <w:rFonts w:ascii="Times New Roman" w:hAnsi="Times New Roman" w:eastAsia="Times New Roman" w:cs="Times New Roman"/>
          <w:b/>
          <w:bCs/>
          <w:sz w:val="24"/>
          <w:szCs w:val="24"/>
        </w:rPr>
        <w:t xml:space="preserve">Rootsi (FIU: </w:t>
      </w:r>
      <w:proofErr w:type="spellStart"/>
      <w:r w:rsidRPr="20A76737">
        <w:rPr>
          <w:rFonts w:ascii="Times New Roman" w:hAnsi="Times New Roman" w:eastAsia="Times New Roman" w:cs="Times New Roman"/>
          <w:b/>
          <w:bCs/>
          <w:sz w:val="24"/>
          <w:szCs w:val="24"/>
        </w:rPr>
        <w:t>Finanspolisen</w:t>
      </w:r>
      <w:proofErr w:type="spellEnd"/>
      <w:r w:rsidRPr="20A76737">
        <w:rPr>
          <w:rFonts w:ascii="Times New Roman" w:hAnsi="Times New Roman" w:eastAsia="Times New Roman" w:cs="Times New Roman"/>
          <w:b/>
          <w:bCs/>
          <w:sz w:val="24"/>
          <w:szCs w:val="24"/>
        </w:rPr>
        <w:t xml:space="preserve"> – </w:t>
      </w:r>
      <w:proofErr w:type="spellStart"/>
      <w:r w:rsidRPr="20A76737">
        <w:rPr>
          <w:rFonts w:ascii="Times New Roman" w:hAnsi="Times New Roman" w:eastAsia="Times New Roman" w:cs="Times New Roman"/>
          <w:b/>
          <w:bCs/>
          <w:sz w:val="24"/>
          <w:szCs w:val="24"/>
        </w:rPr>
        <w:t>Polismyndigheten</w:t>
      </w:r>
      <w:proofErr w:type="spellEnd"/>
      <w:r w:rsidRPr="20A76737">
        <w:rPr>
          <w:rFonts w:ascii="Times New Roman" w:hAnsi="Times New Roman" w:eastAsia="Times New Roman" w:cs="Times New Roman"/>
          <w:b/>
          <w:bCs/>
          <w:sz w:val="24"/>
          <w:szCs w:val="24"/>
        </w:rPr>
        <w:t>)</w:t>
      </w:r>
    </w:p>
    <w:p w:rsidR="20A76737" w:rsidP="20A76737" w:rsidRDefault="20A76737" w14:paraId="53E6A981" w14:textId="10E09760">
      <w:pPr>
        <w:spacing w:after="0" w:line="240" w:lineRule="auto"/>
        <w:jc w:val="both"/>
        <w:rPr>
          <w:rFonts w:ascii="Times New Roman" w:hAnsi="Times New Roman" w:eastAsia="Times New Roman" w:cs="Times New Roman"/>
          <w:color w:val="000000" w:themeColor="text1"/>
          <w:sz w:val="24"/>
          <w:szCs w:val="24"/>
        </w:rPr>
      </w:pPr>
    </w:p>
    <w:p w:rsidR="6B4707F5" w:rsidP="20A76737" w:rsidRDefault="6B4707F5" w14:paraId="0993F731" w14:textId="531F16D5">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color w:val="000000" w:themeColor="text1"/>
          <w:sz w:val="24"/>
          <w:szCs w:val="24"/>
        </w:rPr>
        <w:t xml:space="preserve">Rootsi </w:t>
      </w:r>
      <w:proofErr w:type="spellStart"/>
      <w:r w:rsidRPr="20A76737">
        <w:rPr>
          <w:rFonts w:ascii="Times New Roman" w:hAnsi="Times New Roman" w:eastAsia="Times New Roman" w:cs="Times New Roman"/>
          <w:color w:val="000000" w:themeColor="text1"/>
          <w:sz w:val="24"/>
          <w:szCs w:val="24"/>
        </w:rPr>
        <w:t>penningtvättslagen</w:t>
      </w:r>
      <w:proofErr w:type="spellEnd"/>
      <w:r w:rsidRPr="20A76737">
        <w:rPr>
          <w:rStyle w:val="Allmrkuseviide"/>
          <w:rFonts w:ascii="Times New Roman" w:hAnsi="Times New Roman" w:eastAsia="Times New Roman" w:cs="Times New Roman"/>
          <w:color w:val="000000" w:themeColor="text1"/>
          <w:sz w:val="24"/>
          <w:szCs w:val="24"/>
        </w:rPr>
        <w:footnoteReference w:id="37"/>
      </w:r>
      <w:r w:rsidRPr="20A76737">
        <w:rPr>
          <w:rFonts w:ascii="Times New Roman" w:hAnsi="Times New Roman" w:eastAsia="Times New Roman" w:cs="Times New Roman"/>
          <w:color w:val="000000" w:themeColor="text1"/>
          <w:sz w:val="24"/>
          <w:szCs w:val="24"/>
        </w:rPr>
        <w:t xml:space="preserve"> (2017:630</w:t>
      </w:r>
      <w:r w:rsidRPr="20A76737" w:rsidR="00C91005">
        <w:rPr>
          <w:rFonts w:ascii="Times New Roman" w:hAnsi="Times New Roman" w:eastAsia="Times New Roman" w:cs="Times New Roman"/>
          <w:color w:val="000000" w:themeColor="text1"/>
          <w:sz w:val="24"/>
          <w:szCs w:val="24"/>
        </w:rPr>
        <w:t>, 4.peatükk, § 6</w:t>
      </w:r>
      <w:r w:rsidRPr="20A76737">
        <w:rPr>
          <w:rFonts w:ascii="Times New Roman" w:hAnsi="Times New Roman" w:eastAsia="Times New Roman" w:cs="Times New Roman"/>
          <w:color w:val="000000" w:themeColor="text1"/>
          <w:sz w:val="24"/>
          <w:szCs w:val="24"/>
        </w:rPr>
        <w:t xml:space="preserve">) paneb kohustatud isikutele ülesandepõhise teabe esitamise kohustuse </w:t>
      </w:r>
      <w:proofErr w:type="spellStart"/>
      <w:r w:rsidRPr="20A76737">
        <w:rPr>
          <w:rFonts w:ascii="Times New Roman" w:hAnsi="Times New Roman" w:eastAsia="Times New Roman" w:cs="Times New Roman"/>
          <w:color w:val="000000" w:themeColor="text1"/>
          <w:sz w:val="24"/>
          <w:szCs w:val="24"/>
        </w:rPr>
        <w:t>Polismyndigheteni</w:t>
      </w:r>
      <w:proofErr w:type="spellEnd"/>
      <w:r w:rsidRPr="20A76737">
        <w:rPr>
          <w:rFonts w:ascii="Times New Roman" w:hAnsi="Times New Roman" w:eastAsia="Times New Roman" w:cs="Times New Roman"/>
          <w:color w:val="000000" w:themeColor="text1"/>
          <w:sz w:val="24"/>
          <w:szCs w:val="24"/>
        </w:rPr>
        <w:t xml:space="preserve"> (</w:t>
      </w:r>
      <w:proofErr w:type="spellStart"/>
      <w:r w:rsidRPr="20A76737">
        <w:rPr>
          <w:rFonts w:ascii="Times New Roman" w:hAnsi="Times New Roman" w:eastAsia="Times New Roman" w:cs="Times New Roman"/>
          <w:color w:val="000000" w:themeColor="text1"/>
          <w:sz w:val="24"/>
          <w:szCs w:val="24"/>
        </w:rPr>
        <w:t>Finanspolisen</w:t>
      </w:r>
      <w:proofErr w:type="spellEnd"/>
      <w:r w:rsidRPr="20A76737">
        <w:rPr>
          <w:rFonts w:ascii="Times New Roman" w:hAnsi="Times New Roman" w:eastAsia="Times New Roman" w:cs="Times New Roman"/>
          <w:color w:val="000000" w:themeColor="text1"/>
          <w:sz w:val="24"/>
          <w:szCs w:val="24"/>
        </w:rPr>
        <w:t xml:space="preserve">) nõudel (sh järelepärimised, mis on vajalikud rahapesu/terrorismi rahastamise ennetamiseks/avastamiseks). Praktikas tähendab see, et FIU esitab kirjalikke, ajaliselt ja objektilt piiritletud päringuid tehingurea tasemel (nt konto </w:t>
      </w:r>
      <w:r w:rsidRPr="20A76737" w:rsidR="57F06B58">
        <w:rPr>
          <w:rFonts w:ascii="Times New Roman" w:hAnsi="Times New Roman" w:eastAsia="Times New Roman" w:cs="Times New Roman"/>
          <w:color w:val="000000" w:themeColor="text1"/>
          <w:sz w:val="24"/>
          <w:szCs w:val="24"/>
        </w:rPr>
        <w:t>väljavõtte sisu</w:t>
      </w:r>
      <w:r w:rsidRPr="20A76737">
        <w:rPr>
          <w:rFonts w:ascii="Times New Roman" w:hAnsi="Times New Roman" w:eastAsia="Times New Roman" w:cs="Times New Roman"/>
          <w:color w:val="000000" w:themeColor="text1"/>
          <w:sz w:val="24"/>
          <w:szCs w:val="24"/>
        </w:rPr>
        <w:t>).</w:t>
      </w:r>
      <w:r w:rsidRPr="20A76737" w:rsidR="7D0C14D5">
        <w:rPr>
          <w:rFonts w:ascii="Times New Roman" w:hAnsi="Times New Roman" w:eastAsia="Times New Roman" w:cs="Times New Roman"/>
          <w:color w:val="000000" w:themeColor="text1"/>
          <w:sz w:val="24"/>
          <w:szCs w:val="24"/>
        </w:rPr>
        <w:t xml:space="preserve"> Andmete edastamiseks kasutatakse </w:t>
      </w:r>
      <w:r w:rsidRPr="20A76737" w:rsidR="25DA1F74">
        <w:rPr>
          <w:rFonts w:ascii="Times New Roman" w:hAnsi="Times New Roman" w:eastAsia="Times New Roman" w:cs="Times New Roman"/>
          <w:color w:val="000000" w:themeColor="text1"/>
          <w:sz w:val="24"/>
          <w:szCs w:val="24"/>
        </w:rPr>
        <w:t xml:space="preserve">Politseiameti veebiväravat </w:t>
      </w:r>
      <w:r w:rsidRPr="20A76737" w:rsidR="25DA1F74">
        <w:rPr>
          <w:rFonts w:ascii="Times New Roman" w:hAnsi="Times New Roman" w:eastAsia="Times New Roman" w:cs="Times New Roman"/>
          <w:sz w:val="24"/>
          <w:szCs w:val="24"/>
        </w:rPr>
        <w:t>fipogoaml.polisen.se</w:t>
      </w:r>
      <w:r w:rsidRPr="20A76737">
        <w:rPr>
          <w:rStyle w:val="Allmrkuseviide"/>
          <w:rFonts w:ascii="Times New Roman" w:hAnsi="Times New Roman" w:eastAsia="Times New Roman" w:cs="Times New Roman"/>
          <w:sz w:val="24"/>
          <w:szCs w:val="24"/>
        </w:rPr>
        <w:footnoteReference w:id="38"/>
      </w:r>
      <w:r w:rsidRPr="20A76737" w:rsidR="692FED34">
        <w:rPr>
          <w:rFonts w:ascii="Times New Roman" w:hAnsi="Times New Roman" w:eastAsia="Times New Roman" w:cs="Times New Roman"/>
          <w:sz w:val="24"/>
          <w:szCs w:val="24"/>
        </w:rPr>
        <w:t xml:space="preserve"> Rootsis on FIU juurdepääs pangasaladusele (sh kontoväljavõtted) normaalne osa ülesannete täitmisest, koos kasutusotstarbe piirangu ja logimisega.</w:t>
      </w:r>
    </w:p>
    <w:p w:rsidR="20A76737" w:rsidP="20A76737" w:rsidRDefault="20A76737" w14:paraId="43AF2504" w14:textId="241C479C">
      <w:pPr>
        <w:spacing w:after="0" w:line="240" w:lineRule="auto"/>
        <w:jc w:val="both"/>
        <w:rPr>
          <w:rFonts w:ascii="Times New Roman" w:hAnsi="Times New Roman" w:eastAsia="Times New Roman" w:cs="Times New Roman"/>
          <w:color w:val="000000" w:themeColor="text1"/>
          <w:sz w:val="24"/>
          <w:szCs w:val="24"/>
        </w:rPr>
      </w:pPr>
    </w:p>
    <w:p w:rsidR="5DCBA0E4" w:rsidP="20A76737" w:rsidRDefault="5DCBA0E4" w14:paraId="04B638B3" w14:textId="6922027E">
      <w:pPr>
        <w:spacing w:after="0" w:line="240" w:lineRule="auto"/>
        <w:jc w:val="both"/>
        <w:rPr>
          <w:rFonts w:ascii="Times New Roman" w:hAnsi="Times New Roman" w:eastAsia="Times New Roman" w:cs="Times New Roman"/>
          <w:b/>
          <w:bCs/>
          <w:sz w:val="24"/>
          <w:szCs w:val="24"/>
          <w:lang w:val="de-DE"/>
        </w:rPr>
      </w:pPr>
      <w:proofErr w:type="spellStart"/>
      <w:r w:rsidRPr="20A76737">
        <w:rPr>
          <w:rFonts w:ascii="Times New Roman" w:hAnsi="Times New Roman" w:eastAsia="Times New Roman" w:cs="Times New Roman"/>
          <w:b/>
          <w:bCs/>
          <w:sz w:val="24"/>
          <w:szCs w:val="24"/>
          <w:lang w:val="de-DE"/>
        </w:rPr>
        <w:t>Saksamaa</w:t>
      </w:r>
      <w:proofErr w:type="spellEnd"/>
      <w:r w:rsidRPr="20A76737">
        <w:rPr>
          <w:rFonts w:ascii="Times New Roman" w:hAnsi="Times New Roman" w:eastAsia="Times New Roman" w:cs="Times New Roman"/>
          <w:b/>
          <w:bCs/>
          <w:sz w:val="24"/>
          <w:szCs w:val="24"/>
          <w:lang w:val="de-DE"/>
        </w:rPr>
        <w:t xml:space="preserve"> </w:t>
      </w:r>
      <w:r w:rsidRPr="20A76737">
        <w:rPr>
          <w:rFonts w:ascii="Times New Roman" w:hAnsi="Times New Roman" w:eastAsia="Times New Roman" w:cs="Times New Roman"/>
          <w:sz w:val="24"/>
          <w:szCs w:val="24"/>
          <w:lang w:val="de-DE"/>
        </w:rPr>
        <w:t>(FIU: Zentralstelle für Finanztransaktionsuntersuchungen, Generalzolldirektion, Direktion X).</w:t>
      </w:r>
    </w:p>
    <w:p w:rsidR="00B259F3" w:rsidP="20A76737" w:rsidRDefault="00B259F3" w14:paraId="04835C72" w14:textId="77777777">
      <w:pPr>
        <w:spacing w:after="0" w:line="240" w:lineRule="auto"/>
        <w:jc w:val="both"/>
        <w:rPr>
          <w:rFonts w:ascii="Times New Roman" w:hAnsi="Times New Roman" w:eastAsia="Times New Roman" w:cs="Times New Roman"/>
          <w:b/>
          <w:bCs/>
          <w:sz w:val="24"/>
          <w:szCs w:val="24"/>
          <w:lang w:val="de-DE"/>
        </w:rPr>
      </w:pPr>
    </w:p>
    <w:p w:rsidR="5DCBA0E4" w:rsidP="20A76737" w:rsidRDefault="5DCBA0E4" w14:paraId="0F894B36" w14:textId="579F2FF3">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 xml:space="preserve">Saksamaa </w:t>
      </w:r>
      <w:proofErr w:type="spellStart"/>
      <w:r w:rsidRPr="20A76737">
        <w:rPr>
          <w:rFonts w:ascii="Times New Roman" w:hAnsi="Times New Roman" w:eastAsia="Times New Roman" w:cs="Times New Roman"/>
          <w:sz w:val="24"/>
          <w:szCs w:val="24"/>
        </w:rPr>
        <w:t>Geldwäschegesetz</w:t>
      </w:r>
      <w:proofErr w:type="spellEnd"/>
      <w:r w:rsidRPr="20A76737">
        <w:rPr>
          <w:rStyle w:val="Allmrkuseviide"/>
          <w:rFonts w:ascii="Times New Roman" w:hAnsi="Times New Roman" w:eastAsia="Times New Roman" w:cs="Times New Roman"/>
          <w:sz w:val="24"/>
          <w:szCs w:val="24"/>
        </w:rPr>
        <w:footnoteReference w:id="39"/>
      </w:r>
      <w:r w:rsidRPr="20A76737">
        <w:rPr>
          <w:rFonts w:ascii="Times New Roman" w:hAnsi="Times New Roman" w:eastAsia="Times New Roman" w:cs="Times New Roman"/>
          <w:sz w:val="24"/>
          <w:szCs w:val="24"/>
        </w:rPr>
        <w:t xml:space="preserve"> (</w:t>
      </w:r>
      <w:proofErr w:type="spellStart"/>
      <w:r w:rsidRPr="20A76737">
        <w:rPr>
          <w:rFonts w:ascii="Times New Roman" w:hAnsi="Times New Roman" w:eastAsia="Times New Roman" w:cs="Times New Roman"/>
          <w:sz w:val="24"/>
          <w:szCs w:val="24"/>
        </w:rPr>
        <w:t>GwG</w:t>
      </w:r>
      <w:proofErr w:type="spellEnd"/>
      <w:r w:rsidRPr="20A76737" w:rsidR="25F139C7">
        <w:rPr>
          <w:rFonts w:ascii="Times New Roman" w:hAnsi="Times New Roman" w:eastAsia="Times New Roman" w:cs="Times New Roman"/>
          <w:sz w:val="24"/>
          <w:szCs w:val="24"/>
        </w:rPr>
        <w:t xml:space="preserve"> § 30 l</w:t>
      </w:r>
      <w:r w:rsidR="00B259F3">
        <w:rPr>
          <w:rFonts w:ascii="Times New Roman" w:hAnsi="Times New Roman" w:eastAsia="Times New Roman" w:cs="Times New Roman"/>
          <w:sz w:val="24"/>
          <w:szCs w:val="24"/>
        </w:rPr>
        <w:t>õige</w:t>
      </w:r>
      <w:r w:rsidRPr="20A76737" w:rsidR="25F139C7">
        <w:rPr>
          <w:rFonts w:ascii="Times New Roman" w:hAnsi="Times New Roman" w:eastAsia="Times New Roman" w:cs="Times New Roman"/>
          <w:sz w:val="24"/>
          <w:szCs w:val="24"/>
        </w:rPr>
        <w:t xml:space="preserve"> 3</w:t>
      </w:r>
      <w:r w:rsidRPr="20A76737">
        <w:rPr>
          <w:rFonts w:ascii="Times New Roman" w:hAnsi="Times New Roman" w:eastAsia="Times New Roman" w:cs="Times New Roman"/>
          <w:sz w:val="24"/>
          <w:szCs w:val="24"/>
        </w:rPr>
        <w:t xml:space="preserve">) annab </w:t>
      </w:r>
      <w:proofErr w:type="spellStart"/>
      <w:r w:rsidRPr="20A76737">
        <w:rPr>
          <w:rFonts w:ascii="Times New Roman" w:hAnsi="Times New Roman" w:eastAsia="Times New Roman" w:cs="Times New Roman"/>
          <w:sz w:val="24"/>
          <w:szCs w:val="24"/>
        </w:rPr>
        <w:t>FIU-le</w:t>
      </w:r>
      <w:proofErr w:type="spellEnd"/>
      <w:r w:rsidRPr="20A76737">
        <w:rPr>
          <w:rFonts w:ascii="Times New Roman" w:hAnsi="Times New Roman" w:eastAsia="Times New Roman" w:cs="Times New Roman"/>
          <w:sz w:val="24"/>
          <w:szCs w:val="24"/>
        </w:rPr>
        <w:t xml:space="preserve"> selgesõnalise õiguse nõuda kohustatud isikutelt teavet sõltumata sellest, kas STR on esitatud</w:t>
      </w:r>
      <w:r w:rsidRPr="20A76737" w:rsidR="39ECCCF1">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 xml:space="preserve"> see hõlmab kõiki FIU ülesannete täitmiseks vajalikke andmeid, praktikas ka kontotehingute andmeid (konto väljavõtte sisu). Päringud edastatakse tavapäraselt </w:t>
      </w:r>
      <w:proofErr w:type="spellStart"/>
      <w:r w:rsidRPr="20A76737">
        <w:rPr>
          <w:rFonts w:ascii="Times New Roman" w:hAnsi="Times New Roman" w:eastAsia="Times New Roman" w:cs="Times New Roman"/>
          <w:sz w:val="24"/>
          <w:szCs w:val="24"/>
        </w:rPr>
        <w:t>goAML</w:t>
      </w:r>
      <w:proofErr w:type="spellEnd"/>
      <w:r w:rsidRPr="20A76737">
        <w:rPr>
          <w:rStyle w:val="Allmrkuseviide"/>
          <w:rFonts w:ascii="Times New Roman" w:hAnsi="Times New Roman" w:eastAsia="Times New Roman" w:cs="Times New Roman"/>
          <w:sz w:val="24"/>
          <w:szCs w:val="24"/>
        </w:rPr>
        <w:footnoteReference w:id="40"/>
      </w:r>
      <w:r w:rsidRPr="20A76737">
        <w:rPr>
          <w:rFonts w:ascii="Times New Roman" w:hAnsi="Times New Roman" w:eastAsia="Times New Roman" w:cs="Times New Roman"/>
          <w:sz w:val="24"/>
          <w:szCs w:val="24"/>
        </w:rPr>
        <w:t xml:space="preserve"> kaudu, vastamine on kohustuslik ning </w:t>
      </w:r>
      <w:r w:rsidRPr="00140315">
        <w:rPr>
          <w:rFonts w:ascii="Times New Roman" w:hAnsi="Times New Roman" w:eastAsia="Times New Roman" w:cs="Times New Roman"/>
          <w:i/>
          <w:iCs/>
          <w:sz w:val="24"/>
          <w:szCs w:val="24"/>
        </w:rPr>
        <w:t>tipping-off</w:t>
      </w:r>
      <w:r w:rsidR="00B259F3">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keeld laieneb ka nendele päringutele (</w:t>
      </w:r>
      <w:proofErr w:type="spellStart"/>
      <w:r w:rsidRPr="20A76737">
        <w:rPr>
          <w:rFonts w:ascii="Times New Roman" w:hAnsi="Times New Roman" w:eastAsia="Times New Roman" w:cs="Times New Roman"/>
          <w:sz w:val="24"/>
          <w:szCs w:val="24"/>
        </w:rPr>
        <w:t>GwG</w:t>
      </w:r>
      <w:proofErr w:type="spellEnd"/>
      <w:r w:rsidRPr="20A76737">
        <w:rPr>
          <w:rFonts w:ascii="Times New Roman" w:hAnsi="Times New Roman" w:eastAsia="Times New Roman" w:cs="Times New Roman"/>
          <w:sz w:val="24"/>
          <w:szCs w:val="24"/>
        </w:rPr>
        <w:t xml:space="preserve"> § 47)</w:t>
      </w:r>
      <w:r w:rsidRPr="20A76737" w:rsidR="7467C0C6">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 xml:space="preserve"> </w:t>
      </w:r>
      <w:r w:rsidRPr="20A76737" w:rsidR="66A46D56">
        <w:rPr>
          <w:rFonts w:ascii="Times New Roman" w:hAnsi="Times New Roman" w:eastAsia="Times New Roman" w:cs="Times New Roman"/>
          <w:sz w:val="24"/>
          <w:szCs w:val="24"/>
        </w:rPr>
        <w:t>R</w:t>
      </w:r>
      <w:r w:rsidRPr="20A76737">
        <w:rPr>
          <w:rFonts w:ascii="Times New Roman" w:hAnsi="Times New Roman" w:eastAsia="Times New Roman" w:cs="Times New Roman"/>
          <w:sz w:val="24"/>
          <w:szCs w:val="24"/>
        </w:rPr>
        <w:t xml:space="preserve">ikkumiste eest näeb </w:t>
      </w:r>
      <w:proofErr w:type="spellStart"/>
      <w:r w:rsidRPr="20A76737">
        <w:rPr>
          <w:rFonts w:ascii="Times New Roman" w:hAnsi="Times New Roman" w:eastAsia="Times New Roman" w:cs="Times New Roman"/>
          <w:sz w:val="24"/>
          <w:szCs w:val="24"/>
        </w:rPr>
        <w:t>GwG</w:t>
      </w:r>
      <w:proofErr w:type="spellEnd"/>
      <w:r w:rsidRPr="20A76737">
        <w:rPr>
          <w:rFonts w:ascii="Times New Roman" w:hAnsi="Times New Roman" w:eastAsia="Times New Roman" w:cs="Times New Roman"/>
          <w:sz w:val="24"/>
          <w:szCs w:val="24"/>
        </w:rPr>
        <w:t xml:space="preserve"> § 56 ette sanktsioonid. Rahvusvahelisteks infopäringuteks kasutatakse </w:t>
      </w:r>
      <w:proofErr w:type="spellStart"/>
      <w:r w:rsidRPr="20A76737">
        <w:rPr>
          <w:rFonts w:ascii="Times New Roman" w:hAnsi="Times New Roman" w:eastAsia="Times New Roman" w:cs="Times New Roman"/>
          <w:sz w:val="24"/>
          <w:szCs w:val="24"/>
        </w:rPr>
        <w:t>GwG</w:t>
      </w:r>
      <w:proofErr w:type="spellEnd"/>
      <w:r w:rsidRPr="20A76737">
        <w:rPr>
          <w:rFonts w:ascii="Times New Roman" w:hAnsi="Times New Roman" w:eastAsia="Times New Roman" w:cs="Times New Roman"/>
          <w:sz w:val="24"/>
          <w:szCs w:val="24"/>
        </w:rPr>
        <w:t xml:space="preserve"> § 34 mehhanismi.</w:t>
      </w:r>
      <w:r w:rsidRPr="20A76737" w:rsidR="0569673B">
        <w:rPr>
          <w:rFonts w:ascii="Times New Roman" w:hAnsi="Times New Roman" w:eastAsia="Times New Roman" w:cs="Times New Roman"/>
          <w:sz w:val="24"/>
          <w:szCs w:val="24"/>
        </w:rPr>
        <w:t xml:space="preserve"> </w:t>
      </w:r>
      <w:r w:rsidRPr="20A76737" w:rsidR="1B8F3806">
        <w:rPr>
          <w:rFonts w:ascii="Times New Roman" w:hAnsi="Times New Roman" w:eastAsia="Times New Roman" w:cs="Times New Roman"/>
          <w:sz w:val="24"/>
          <w:szCs w:val="24"/>
        </w:rPr>
        <w:t xml:space="preserve">Seega Saksamaal on </w:t>
      </w:r>
      <w:proofErr w:type="spellStart"/>
      <w:r w:rsidRPr="20A76737" w:rsidR="1B8F3806">
        <w:rPr>
          <w:rFonts w:ascii="Times New Roman" w:hAnsi="Times New Roman" w:eastAsia="Times New Roman" w:cs="Times New Roman"/>
          <w:sz w:val="24"/>
          <w:szCs w:val="24"/>
        </w:rPr>
        <w:t>FIU-l</w:t>
      </w:r>
      <w:proofErr w:type="spellEnd"/>
      <w:r w:rsidRPr="20A76737" w:rsidR="1B8F3806">
        <w:rPr>
          <w:rFonts w:ascii="Times New Roman" w:hAnsi="Times New Roman" w:eastAsia="Times New Roman" w:cs="Times New Roman"/>
          <w:b/>
          <w:bCs/>
          <w:sz w:val="24"/>
          <w:szCs w:val="24"/>
        </w:rPr>
        <w:t xml:space="preserve"> </w:t>
      </w:r>
      <w:r w:rsidRPr="20A76737" w:rsidR="1B8F3806">
        <w:rPr>
          <w:rFonts w:ascii="Times New Roman" w:hAnsi="Times New Roman" w:eastAsia="Times New Roman" w:cs="Times New Roman"/>
          <w:sz w:val="24"/>
          <w:szCs w:val="24"/>
        </w:rPr>
        <w:t xml:space="preserve">õigus nõuda oma ülesannete täitmiseks pangasaladust (sh kontoväljavõtteid). </w:t>
      </w:r>
    </w:p>
    <w:p w:rsidR="20A76737" w:rsidP="20A76737" w:rsidRDefault="20A76737" w14:paraId="70044155" w14:textId="5AA1DE12">
      <w:pPr>
        <w:spacing w:after="0" w:line="240" w:lineRule="auto"/>
        <w:jc w:val="both"/>
        <w:rPr>
          <w:rFonts w:ascii="Times New Roman" w:hAnsi="Times New Roman" w:eastAsia="Times New Roman" w:cs="Times New Roman"/>
          <w:sz w:val="24"/>
          <w:szCs w:val="24"/>
        </w:rPr>
      </w:pPr>
    </w:p>
    <w:p w:rsidR="65BF6D3E" w:rsidP="20A76737" w:rsidRDefault="65BF6D3E" w14:paraId="11B93480" w14:textId="6BE45D64">
      <w:pPr>
        <w:spacing w:after="0" w:line="240" w:lineRule="auto"/>
        <w:jc w:val="both"/>
        <w:rPr>
          <w:rFonts w:ascii="Times New Roman" w:hAnsi="Times New Roman" w:eastAsia="Times New Roman" w:cs="Times New Roman"/>
          <w:b/>
          <w:bCs/>
          <w:sz w:val="24"/>
          <w:szCs w:val="24"/>
          <w:lang w:val="en-US"/>
        </w:rPr>
      </w:pPr>
      <w:proofErr w:type="spellStart"/>
      <w:r w:rsidRPr="20A76737">
        <w:rPr>
          <w:rFonts w:ascii="Times New Roman" w:hAnsi="Times New Roman" w:eastAsia="Times New Roman" w:cs="Times New Roman"/>
          <w:b/>
          <w:bCs/>
          <w:sz w:val="24"/>
          <w:szCs w:val="24"/>
          <w:lang w:val="en-US"/>
        </w:rPr>
        <w:t>Šveits</w:t>
      </w:r>
      <w:proofErr w:type="spellEnd"/>
      <w:r w:rsidRPr="20A76737">
        <w:rPr>
          <w:rFonts w:ascii="Times New Roman" w:hAnsi="Times New Roman" w:eastAsia="Times New Roman" w:cs="Times New Roman"/>
          <w:b/>
          <w:bCs/>
          <w:sz w:val="24"/>
          <w:szCs w:val="24"/>
          <w:lang w:val="en-US"/>
        </w:rPr>
        <w:t xml:space="preserve"> </w:t>
      </w:r>
      <w:r w:rsidRPr="20A76737">
        <w:rPr>
          <w:rFonts w:ascii="Times New Roman" w:hAnsi="Times New Roman" w:eastAsia="Times New Roman" w:cs="Times New Roman"/>
          <w:sz w:val="24"/>
          <w:szCs w:val="24"/>
          <w:lang w:val="en-US"/>
        </w:rPr>
        <w:t>(FIU: MROS</w:t>
      </w:r>
      <w:r w:rsidRPr="20A76737" w:rsidR="7641AA12">
        <w:rPr>
          <w:rFonts w:ascii="Times New Roman" w:hAnsi="Times New Roman" w:eastAsia="Times New Roman" w:cs="Times New Roman"/>
          <w:sz w:val="24"/>
          <w:szCs w:val="24"/>
          <w:lang w:val="en-US"/>
        </w:rPr>
        <w:t xml:space="preserve"> - </w:t>
      </w:r>
      <w:r w:rsidRPr="20A76737">
        <w:rPr>
          <w:rFonts w:ascii="Times New Roman" w:hAnsi="Times New Roman" w:eastAsia="Times New Roman" w:cs="Times New Roman"/>
          <w:sz w:val="24"/>
          <w:szCs w:val="24"/>
          <w:lang w:val="en-US"/>
        </w:rPr>
        <w:t>Money Laundering Reporting Office Switzerland)</w:t>
      </w:r>
    </w:p>
    <w:p w:rsidR="20A76737" w:rsidP="20A76737" w:rsidRDefault="20A76737" w14:paraId="7DA7319C" w14:textId="0796FE6E">
      <w:pPr>
        <w:spacing w:after="0" w:line="240" w:lineRule="auto"/>
        <w:jc w:val="both"/>
        <w:rPr>
          <w:rFonts w:ascii="Times New Roman" w:hAnsi="Times New Roman" w:eastAsia="Times New Roman" w:cs="Times New Roman"/>
          <w:sz w:val="24"/>
          <w:szCs w:val="24"/>
          <w:lang w:val="en-US"/>
        </w:rPr>
      </w:pPr>
    </w:p>
    <w:p w:rsidR="65BF6D3E" w:rsidP="20A76737" w:rsidRDefault="65BF6D3E" w14:paraId="0B4C38B4" w14:textId="6B96B2E5">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Šveitsis on pangasaladus ajalooliselt range, kuid AMLA</w:t>
      </w:r>
      <w:r w:rsidRPr="20A76737" w:rsidR="1BCE25CD">
        <w:rPr>
          <w:rFonts w:ascii="Times New Roman" w:hAnsi="Times New Roman" w:eastAsia="Times New Roman" w:cs="Times New Roman"/>
          <w:sz w:val="24"/>
          <w:szCs w:val="24"/>
        </w:rPr>
        <w:t xml:space="preserve"> (</w:t>
      </w:r>
      <w:proofErr w:type="spellStart"/>
      <w:r w:rsidRPr="20A76737" w:rsidR="1BCE25CD">
        <w:rPr>
          <w:rFonts w:ascii="Times New Roman" w:hAnsi="Times New Roman" w:eastAsia="Times New Roman" w:cs="Times New Roman"/>
          <w:sz w:val="24"/>
          <w:szCs w:val="24"/>
        </w:rPr>
        <w:t>Federal</w:t>
      </w:r>
      <w:proofErr w:type="spellEnd"/>
      <w:r w:rsidRPr="20A76737" w:rsidR="1BCE25CD">
        <w:rPr>
          <w:rFonts w:ascii="Times New Roman" w:hAnsi="Times New Roman" w:eastAsia="Times New Roman" w:cs="Times New Roman"/>
          <w:sz w:val="24"/>
          <w:szCs w:val="24"/>
        </w:rPr>
        <w:t xml:space="preserve"> </w:t>
      </w:r>
      <w:proofErr w:type="spellStart"/>
      <w:r w:rsidRPr="20A76737" w:rsidR="1BCE25CD">
        <w:rPr>
          <w:rFonts w:ascii="Times New Roman" w:hAnsi="Times New Roman" w:eastAsia="Times New Roman" w:cs="Times New Roman"/>
          <w:sz w:val="24"/>
          <w:szCs w:val="24"/>
        </w:rPr>
        <w:t>Act</w:t>
      </w:r>
      <w:proofErr w:type="spellEnd"/>
      <w:r w:rsidRPr="20A76737" w:rsidR="1BCE25CD">
        <w:rPr>
          <w:rFonts w:ascii="Times New Roman" w:hAnsi="Times New Roman" w:eastAsia="Times New Roman" w:cs="Times New Roman"/>
          <w:sz w:val="24"/>
          <w:szCs w:val="24"/>
        </w:rPr>
        <w:t xml:space="preserve"> on </w:t>
      </w:r>
      <w:proofErr w:type="spellStart"/>
      <w:r w:rsidRPr="20A76737" w:rsidR="1BCE25CD">
        <w:rPr>
          <w:rFonts w:ascii="Times New Roman" w:hAnsi="Times New Roman" w:eastAsia="Times New Roman" w:cs="Times New Roman"/>
          <w:sz w:val="24"/>
          <w:szCs w:val="24"/>
        </w:rPr>
        <w:t>Combating</w:t>
      </w:r>
      <w:proofErr w:type="spellEnd"/>
      <w:r w:rsidRPr="20A76737" w:rsidR="1BCE25CD">
        <w:rPr>
          <w:rFonts w:ascii="Times New Roman" w:hAnsi="Times New Roman" w:eastAsia="Times New Roman" w:cs="Times New Roman"/>
          <w:sz w:val="24"/>
          <w:szCs w:val="24"/>
        </w:rPr>
        <w:t xml:space="preserve"> Money </w:t>
      </w:r>
      <w:proofErr w:type="spellStart"/>
      <w:r w:rsidRPr="20A76737" w:rsidR="1BCE25CD">
        <w:rPr>
          <w:rFonts w:ascii="Times New Roman" w:hAnsi="Times New Roman" w:eastAsia="Times New Roman" w:cs="Times New Roman"/>
          <w:sz w:val="24"/>
          <w:szCs w:val="24"/>
        </w:rPr>
        <w:t>Laundering</w:t>
      </w:r>
      <w:proofErr w:type="spellEnd"/>
      <w:r w:rsidRPr="20A76737" w:rsidR="1BCE25CD">
        <w:rPr>
          <w:rFonts w:ascii="Times New Roman" w:hAnsi="Times New Roman" w:eastAsia="Times New Roman" w:cs="Times New Roman"/>
          <w:sz w:val="24"/>
          <w:szCs w:val="24"/>
        </w:rPr>
        <w:t xml:space="preserve"> and Terrorist </w:t>
      </w:r>
      <w:proofErr w:type="spellStart"/>
      <w:r w:rsidRPr="20A76737" w:rsidR="1BCE25CD">
        <w:rPr>
          <w:rFonts w:ascii="Times New Roman" w:hAnsi="Times New Roman" w:eastAsia="Times New Roman" w:cs="Times New Roman"/>
          <w:sz w:val="24"/>
          <w:szCs w:val="24"/>
        </w:rPr>
        <w:t>Financing</w:t>
      </w:r>
      <w:proofErr w:type="spellEnd"/>
      <w:r w:rsidRPr="20A76737" w:rsidR="1BCE25CD">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 xml:space="preserve"> annab </w:t>
      </w:r>
      <w:proofErr w:type="spellStart"/>
      <w:r w:rsidRPr="20A76737">
        <w:rPr>
          <w:rFonts w:ascii="Times New Roman" w:hAnsi="Times New Roman" w:eastAsia="Times New Roman" w:cs="Times New Roman"/>
          <w:sz w:val="24"/>
          <w:szCs w:val="24"/>
        </w:rPr>
        <w:t>MROS-ile</w:t>
      </w:r>
      <w:proofErr w:type="spellEnd"/>
      <w:r w:rsidRPr="20A76737">
        <w:rPr>
          <w:rFonts w:ascii="Times New Roman" w:hAnsi="Times New Roman" w:eastAsia="Times New Roman" w:cs="Times New Roman"/>
          <w:sz w:val="24"/>
          <w:szCs w:val="24"/>
        </w:rPr>
        <w:t xml:space="preserve"> vajaduspõhise juurdepääsu</w:t>
      </w:r>
      <w:r w:rsidRPr="20A76737" w:rsidR="56B7FFED">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 xml:space="preserve"> AMLA art. 11a(2</w:t>
      </w:r>
      <w:r w:rsidRPr="20A76737">
        <w:rPr>
          <w:rFonts w:ascii="Times New Roman" w:hAnsi="Times New Roman" w:eastAsia="Times New Roman" w:cs="Times New Roman"/>
          <w:i/>
          <w:iCs/>
          <w:sz w:val="24"/>
          <w:szCs w:val="24"/>
        </w:rPr>
        <w:t>bis</w:t>
      </w:r>
      <w:r w:rsidRPr="20A76737">
        <w:rPr>
          <w:rFonts w:ascii="Times New Roman" w:hAnsi="Times New Roman" w:eastAsia="Times New Roman" w:cs="Times New Roman"/>
          <w:sz w:val="24"/>
          <w:szCs w:val="24"/>
        </w:rPr>
        <w:t xml:space="preserve">) lubab </w:t>
      </w:r>
      <w:proofErr w:type="spellStart"/>
      <w:r w:rsidRPr="20A76737">
        <w:rPr>
          <w:rFonts w:ascii="Times New Roman" w:hAnsi="Times New Roman" w:eastAsia="Times New Roman" w:cs="Times New Roman"/>
          <w:sz w:val="24"/>
          <w:szCs w:val="24"/>
        </w:rPr>
        <w:t>MROS-il</w:t>
      </w:r>
      <w:proofErr w:type="spellEnd"/>
      <w:r w:rsidRPr="20A76737">
        <w:rPr>
          <w:rFonts w:ascii="Times New Roman" w:hAnsi="Times New Roman" w:eastAsia="Times New Roman" w:cs="Times New Roman"/>
          <w:sz w:val="24"/>
          <w:szCs w:val="24"/>
        </w:rPr>
        <w:t xml:space="preserve"> küsida finantsvahendajalt infot tehingu või kliendisuhtes kohta ka </w:t>
      </w:r>
      <w:r w:rsidRPr="20A76737">
        <w:rPr>
          <w:rFonts w:ascii="Times New Roman" w:hAnsi="Times New Roman" w:eastAsia="Times New Roman" w:cs="Times New Roman"/>
          <w:sz w:val="24"/>
          <w:szCs w:val="24"/>
        </w:rPr>
        <w:lastRenderedPageBreak/>
        <w:t>juhul, kui Šveitsis ei ole SAR esitatud, nt välismaise FIU pöördumise alusel.</w:t>
      </w:r>
      <w:r w:rsidRPr="20A76737">
        <w:rPr>
          <w:rStyle w:val="Allmrkuseviide"/>
          <w:rFonts w:ascii="Times New Roman" w:hAnsi="Times New Roman" w:eastAsia="Times New Roman" w:cs="Times New Roman"/>
          <w:sz w:val="24"/>
          <w:szCs w:val="24"/>
        </w:rPr>
        <w:footnoteReference w:id="41"/>
      </w:r>
      <w:r w:rsidRPr="20A76737">
        <w:rPr>
          <w:rFonts w:ascii="Times New Roman" w:hAnsi="Times New Roman" w:eastAsia="Times New Roman" w:cs="Times New Roman"/>
          <w:sz w:val="24"/>
          <w:szCs w:val="24"/>
        </w:rPr>
        <w:t xml:space="preserve"> See katab praktikas ka </w:t>
      </w:r>
      <w:r w:rsidRPr="20A76737" w:rsidR="2FA185A5">
        <w:rPr>
          <w:rFonts w:ascii="Times New Roman" w:hAnsi="Times New Roman" w:eastAsia="Times New Roman" w:cs="Times New Roman"/>
          <w:sz w:val="24"/>
          <w:szCs w:val="24"/>
        </w:rPr>
        <w:t>konto väljavõtte</w:t>
      </w:r>
      <w:r w:rsidRPr="20A76737">
        <w:rPr>
          <w:rFonts w:ascii="Times New Roman" w:hAnsi="Times New Roman" w:eastAsia="Times New Roman" w:cs="Times New Roman"/>
          <w:sz w:val="24"/>
          <w:szCs w:val="24"/>
        </w:rPr>
        <w:t xml:space="preserve"> andmed, kui see on vajalik. Kuigi </w:t>
      </w:r>
      <w:proofErr w:type="spellStart"/>
      <w:r w:rsidRPr="20A76737">
        <w:rPr>
          <w:rFonts w:ascii="Times New Roman" w:hAnsi="Times New Roman" w:eastAsia="Times New Roman" w:cs="Times New Roman"/>
          <w:sz w:val="24"/>
          <w:szCs w:val="24"/>
        </w:rPr>
        <w:t>üldraam</w:t>
      </w:r>
      <w:proofErr w:type="spellEnd"/>
      <w:r w:rsidRPr="20A76737">
        <w:rPr>
          <w:rFonts w:ascii="Times New Roman" w:hAnsi="Times New Roman" w:eastAsia="Times New Roman" w:cs="Times New Roman"/>
          <w:sz w:val="24"/>
          <w:szCs w:val="24"/>
        </w:rPr>
        <w:t xml:space="preserve"> on rangem, on ka Šveitsis </w:t>
      </w:r>
      <w:proofErr w:type="spellStart"/>
      <w:r w:rsidRPr="20A76737">
        <w:rPr>
          <w:rFonts w:ascii="Times New Roman" w:hAnsi="Times New Roman" w:eastAsia="Times New Roman" w:cs="Times New Roman"/>
          <w:sz w:val="24"/>
          <w:szCs w:val="24"/>
        </w:rPr>
        <w:t>FIU-l</w:t>
      </w:r>
      <w:proofErr w:type="spellEnd"/>
      <w:r w:rsidRPr="20A76737">
        <w:rPr>
          <w:rFonts w:ascii="Times New Roman" w:hAnsi="Times New Roman" w:eastAsia="Times New Roman" w:cs="Times New Roman"/>
          <w:sz w:val="24"/>
          <w:szCs w:val="24"/>
        </w:rPr>
        <w:t xml:space="preserve"> ülesandepõhine ligipääs pangasaladusele, sh kontoväljavõtete sisule.</w:t>
      </w:r>
    </w:p>
    <w:p w:rsidR="20A76737" w:rsidP="20A76737" w:rsidRDefault="20A76737" w14:paraId="57F70707" w14:textId="00ED03AD">
      <w:pPr>
        <w:spacing w:after="0" w:line="240" w:lineRule="auto"/>
        <w:jc w:val="both"/>
        <w:rPr>
          <w:rFonts w:ascii="Times New Roman" w:hAnsi="Times New Roman" w:eastAsia="Times New Roman" w:cs="Times New Roman"/>
          <w:sz w:val="24"/>
          <w:szCs w:val="24"/>
        </w:rPr>
      </w:pPr>
      <w:commentRangeStart w:id="882795275"/>
      <w:commentRangeEnd w:id="882795275"/>
      <w:r>
        <w:rPr>
          <w:rStyle w:val="CommentReference"/>
        </w:rPr>
        <w:commentReference w:id="882795275"/>
      </w:r>
    </w:p>
    <w:p w:rsidR="20A76737" w:rsidP="20A76737" w:rsidRDefault="20A76737" w14:paraId="29E9D5CE" w14:textId="7F889D72">
      <w:pPr>
        <w:spacing w:after="0" w:line="240" w:lineRule="auto"/>
        <w:jc w:val="both"/>
        <w:rPr>
          <w:rFonts w:ascii="Times New Roman" w:hAnsi="Times New Roman" w:eastAsia="Times New Roman" w:cs="Times New Roman"/>
          <w:sz w:val="24"/>
          <w:szCs w:val="24"/>
        </w:rPr>
      </w:pPr>
    </w:p>
    <w:p w:rsidR="0038505D" w:rsidP="20A76737" w:rsidRDefault="24D2FFC3" w14:paraId="6C65C995" w14:textId="2F7A3323">
      <w:pPr>
        <w:spacing w:after="0" w:line="240" w:lineRule="auto"/>
        <w:jc w:val="both"/>
        <w:rPr>
          <w:rFonts w:ascii="Times New Roman" w:hAnsi="Times New Roman" w:eastAsia="Times New Roman" w:cs="Times New Roman"/>
          <w:color w:val="000000" w:themeColor="text1"/>
          <w:sz w:val="24"/>
          <w:szCs w:val="24"/>
        </w:rPr>
      </w:pPr>
      <w:r w:rsidRPr="20A76737">
        <w:rPr>
          <w:rFonts w:ascii="Times New Roman" w:hAnsi="Times New Roman" w:cs="Times New Roman"/>
          <w:b/>
          <w:bCs/>
          <w:sz w:val="24"/>
          <w:szCs w:val="24"/>
        </w:rPr>
        <w:t xml:space="preserve">Eelnõu </w:t>
      </w:r>
      <w:r w:rsidRPr="20A76737" w:rsidR="0370EF0E">
        <w:rPr>
          <w:rFonts w:ascii="Times New Roman" w:hAnsi="Times New Roman" w:cs="Times New Roman"/>
          <w:b/>
          <w:bCs/>
          <w:sz w:val="24"/>
          <w:szCs w:val="24"/>
        </w:rPr>
        <w:t>§</w:t>
      </w:r>
      <w:r w:rsidRPr="20A76737">
        <w:rPr>
          <w:rFonts w:ascii="Times New Roman" w:hAnsi="Times New Roman" w:cs="Times New Roman"/>
          <w:b/>
          <w:bCs/>
          <w:sz w:val="24"/>
          <w:szCs w:val="24"/>
        </w:rPr>
        <w:t xml:space="preserve"> 2 punktiga </w:t>
      </w:r>
      <w:r w:rsidRPr="20A76737" w:rsidR="01E8BF03">
        <w:rPr>
          <w:rFonts w:ascii="Times New Roman" w:hAnsi="Times New Roman" w:cs="Times New Roman"/>
          <w:b/>
          <w:bCs/>
          <w:sz w:val="24"/>
          <w:szCs w:val="24"/>
        </w:rPr>
        <w:t>3</w:t>
      </w:r>
      <w:r w:rsidRPr="20A76737">
        <w:rPr>
          <w:rFonts w:ascii="Times New Roman" w:hAnsi="Times New Roman" w:cs="Times New Roman"/>
          <w:b/>
          <w:bCs/>
          <w:sz w:val="24"/>
          <w:szCs w:val="24"/>
        </w:rPr>
        <w:t xml:space="preserve"> </w:t>
      </w:r>
      <w:r w:rsidRPr="20A76737" w:rsidR="68DC51B3">
        <w:rPr>
          <w:rFonts w:ascii="Times New Roman" w:hAnsi="Times New Roman" w:eastAsia="Times New Roman" w:cs="Times New Roman"/>
          <w:color w:val="000000" w:themeColor="text1"/>
          <w:sz w:val="24"/>
          <w:szCs w:val="24"/>
        </w:rPr>
        <w:t xml:space="preserve">muudetakse ja sõnastatakse </w:t>
      </w:r>
      <w:r w:rsidRPr="20A76737">
        <w:rPr>
          <w:rFonts w:ascii="Times New Roman" w:hAnsi="Times New Roman" w:cs="Times New Roman"/>
          <w:sz w:val="24"/>
          <w:szCs w:val="24"/>
        </w:rPr>
        <w:t>RahaPTS</w:t>
      </w:r>
      <w:r w:rsidRPr="20A76737" w:rsidR="6BE16C6E">
        <w:rPr>
          <w:rFonts w:ascii="Times New Roman" w:hAnsi="Times New Roman" w:cs="Times New Roman"/>
          <w:sz w:val="24"/>
          <w:szCs w:val="24"/>
        </w:rPr>
        <w:t>i</w:t>
      </w:r>
      <w:r w:rsidRPr="20A76737">
        <w:rPr>
          <w:rFonts w:ascii="Times New Roman" w:hAnsi="Times New Roman" w:cs="Times New Roman"/>
          <w:sz w:val="24"/>
          <w:szCs w:val="24"/>
        </w:rPr>
        <w:t xml:space="preserve"> §</w:t>
      </w:r>
      <w:r w:rsidRPr="20A76737" w:rsidR="1777D243">
        <w:rPr>
          <w:rFonts w:ascii="Times New Roman" w:hAnsi="Times New Roman" w:cs="Times New Roman"/>
          <w:sz w:val="24"/>
          <w:szCs w:val="24"/>
        </w:rPr>
        <w:t xml:space="preserve"> </w:t>
      </w:r>
      <w:r w:rsidRPr="20A76737" w:rsidR="5BE60635">
        <w:rPr>
          <w:rFonts w:ascii="Times New Roman" w:hAnsi="Times New Roman" w:eastAsia="Times New Roman" w:cs="Times New Roman"/>
          <w:color w:val="000000" w:themeColor="text1"/>
          <w:sz w:val="24"/>
          <w:szCs w:val="24"/>
        </w:rPr>
        <w:t xml:space="preserve">58 </w:t>
      </w:r>
      <w:r w:rsidRPr="20A76737" w:rsidR="7DB39027">
        <w:rPr>
          <w:rFonts w:ascii="Times New Roman" w:hAnsi="Times New Roman" w:eastAsia="Times New Roman" w:cs="Times New Roman"/>
          <w:color w:val="000000" w:themeColor="text1"/>
          <w:sz w:val="24"/>
          <w:szCs w:val="24"/>
        </w:rPr>
        <w:t xml:space="preserve">lõige </w:t>
      </w:r>
      <w:r w:rsidRPr="20A76737" w:rsidR="5BE60635">
        <w:rPr>
          <w:rFonts w:ascii="Times New Roman" w:hAnsi="Times New Roman" w:eastAsia="Times New Roman" w:cs="Times New Roman"/>
          <w:color w:val="000000" w:themeColor="text1"/>
          <w:sz w:val="24"/>
          <w:szCs w:val="24"/>
        </w:rPr>
        <w:t>1</w:t>
      </w:r>
      <w:r w:rsidRPr="20A76737" w:rsidR="5BE60635">
        <w:rPr>
          <w:rFonts w:ascii="Times New Roman" w:hAnsi="Times New Roman" w:eastAsia="Times New Roman" w:cs="Times New Roman"/>
          <w:color w:val="000000" w:themeColor="text1"/>
          <w:sz w:val="24"/>
          <w:szCs w:val="24"/>
          <w:vertAlign w:val="superscript"/>
        </w:rPr>
        <w:t>1</w:t>
      </w:r>
      <w:r w:rsidRPr="20A76737" w:rsidR="5BE60635">
        <w:rPr>
          <w:rFonts w:ascii="Times New Roman" w:hAnsi="Times New Roman" w:eastAsia="Times New Roman" w:cs="Times New Roman"/>
          <w:color w:val="000000" w:themeColor="text1"/>
          <w:sz w:val="24"/>
          <w:szCs w:val="24"/>
        </w:rPr>
        <w:t xml:space="preserve"> </w:t>
      </w:r>
      <w:r w:rsidRPr="20A76737" w:rsidR="16519A9C">
        <w:rPr>
          <w:rFonts w:ascii="Times New Roman" w:hAnsi="Times New Roman" w:eastAsia="Times New Roman" w:cs="Times New Roman"/>
          <w:color w:val="000000" w:themeColor="text1"/>
          <w:sz w:val="24"/>
          <w:szCs w:val="24"/>
        </w:rPr>
        <w:t>järgmiselt:</w:t>
      </w:r>
    </w:p>
    <w:p w:rsidR="0038505D" w:rsidP="35FA4B60" w:rsidRDefault="2CA0EE1F" w14:paraId="6ED0ABC9" w14:textId="0CCA8F9D">
      <w:pPr>
        <w:spacing w:after="0" w:line="240" w:lineRule="auto"/>
        <w:jc w:val="both"/>
        <w:rPr>
          <w:rFonts w:ascii="Times New Roman" w:hAnsi="Times New Roman" w:eastAsia="Times New Roman" w:cs="Times New Roman"/>
          <w:color w:val="000000" w:themeColor="text1"/>
          <w:sz w:val="24"/>
          <w:szCs w:val="24"/>
        </w:rPr>
      </w:pPr>
      <w:commentRangeStart w:id="911665785"/>
      <w:r w:rsidRPr="01B6DEFF" w:rsidR="533E7EE7">
        <w:rPr>
          <w:rFonts w:ascii="Times New Roman" w:hAnsi="Times New Roman" w:eastAsia="Times New Roman" w:cs="Times New Roman"/>
          <w:color w:val="000000" w:themeColor="text1" w:themeTint="FF" w:themeShade="FF"/>
          <w:sz w:val="24"/>
          <w:szCs w:val="24"/>
        </w:rPr>
        <w:t>„Rahapesu Andmebürool on õigus käesoleva seaduse § 54 lõike 1 punktidest 1, 8 ja 9 tulenevate ülesannete täitmiseks saada täitemenetluse seadustiku §-s 63 nimetatud täitmisregistri kaudu käesoleva seaduse § 81 lõigetes 1</w:t>
      </w:r>
      <w:r w:rsidRPr="01B6DEFF" w:rsidR="533E7EE7">
        <w:rPr>
          <w:rFonts w:ascii="Times New Roman" w:hAnsi="Times New Roman" w:eastAsia="Times New Roman" w:cs="Times New Roman"/>
          <w:color w:val="000000" w:themeColor="text1" w:themeTint="FF" w:themeShade="FF"/>
          <w:sz w:val="24"/>
          <w:szCs w:val="24"/>
          <w:vertAlign w:val="superscript"/>
        </w:rPr>
        <w:t>1</w:t>
      </w:r>
      <w:r w:rsidRPr="01B6DEFF" w:rsidR="533E7EE7">
        <w:rPr>
          <w:rFonts w:ascii="Times New Roman" w:hAnsi="Times New Roman" w:eastAsia="Times New Roman" w:cs="Times New Roman"/>
          <w:color w:val="000000" w:themeColor="text1" w:themeTint="FF" w:themeShade="FF"/>
          <w:sz w:val="24"/>
          <w:szCs w:val="24"/>
        </w:rPr>
        <w:t>–1</w:t>
      </w:r>
      <w:r w:rsidRPr="01B6DEFF" w:rsidR="533E7EE7">
        <w:rPr>
          <w:rFonts w:ascii="Times New Roman" w:hAnsi="Times New Roman" w:eastAsia="Times New Roman" w:cs="Times New Roman"/>
          <w:color w:val="000000" w:themeColor="text1" w:themeTint="FF" w:themeShade="FF"/>
          <w:sz w:val="24"/>
          <w:szCs w:val="24"/>
          <w:vertAlign w:val="superscript"/>
        </w:rPr>
        <w:t>5</w:t>
      </w:r>
      <w:r w:rsidRPr="01B6DEFF" w:rsidR="533E7EE7">
        <w:rPr>
          <w:rFonts w:ascii="Times New Roman" w:hAnsi="Times New Roman" w:eastAsia="Times New Roman" w:cs="Times New Roman"/>
          <w:color w:val="000000" w:themeColor="text1" w:themeTint="FF" w:themeShade="FF"/>
          <w:sz w:val="24"/>
          <w:szCs w:val="24"/>
        </w:rPr>
        <w:t xml:space="preserve"> nimetatud andmeid.“</w:t>
      </w:r>
      <w:commentRangeStart w:id="300633825"/>
      <w:ins w:author="Maarja-Liis Lall - JUSTDIGI" w:date="2026-01-16T08:21:52.17Z" w:id="1058475529">
        <w:r w:rsidRPr="01B6DEFF" w:rsidR="75D13CC6">
          <w:rPr>
            <w:rFonts w:ascii="Times New Roman" w:hAnsi="Times New Roman" w:eastAsia="Times New Roman" w:cs="Times New Roman"/>
            <w:color w:val="000000" w:themeColor="text1" w:themeTint="FF" w:themeShade="FF"/>
            <w:sz w:val="24"/>
            <w:szCs w:val="24"/>
          </w:rPr>
          <w:t>.</w:t>
        </w:r>
      </w:ins>
      <w:commentRangeEnd w:id="911665785"/>
      <w:r>
        <w:rPr>
          <w:rStyle w:val="CommentReference"/>
        </w:rPr>
        <w:commentReference w:id="911665785"/>
      </w:r>
      <w:commentRangeEnd w:id="300633825"/>
      <w:r>
        <w:rPr>
          <w:rStyle w:val="CommentReference"/>
        </w:rPr>
        <w:commentReference w:id="300633825"/>
      </w:r>
    </w:p>
    <w:p w:rsidR="0038505D" w:rsidP="35FA4B60" w:rsidRDefault="0038505D" w14:paraId="703DA76F" w14:textId="0C2419F3">
      <w:pPr>
        <w:spacing w:after="0" w:line="240" w:lineRule="auto"/>
        <w:jc w:val="both"/>
        <w:rPr>
          <w:rFonts w:ascii="Times New Roman" w:hAnsi="Times New Roman" w:eastAsia="Times New Roman" w:cs="Times New Roman"/>
          <w:color w:val="000000" w:themeColor="text1"/>
          <w:sz w:val="24"/>
          <w:szCs w:val="24"/>
        </w:rPr>
      </w:pPr>
    </w:p>
    <w:p w:rsidR="0038505D" w:rsidP="40399FAA" w:rsidRDefault="593A2349" w14:paraId="108175D5" w14:textId="0DB388F8">
      <w:pPr>
        <w:spacing w:after="0" w:line="240" w:lineRule="auto"/>
        <w:jc w:val="both"/>
        <w:rPr>
          <w:rFonts w:ascii="Times New Roman" w:hAnsi="Times New Roman" w:eastAsia="Times New Roman" w:cs="Times New Roman"/>
          <w:color w:val="000000" w:themeColor="text1"/>
          <w:sz w:val="24"/>
          <w:szCs w:val="24"/>
        </w:rPr>
      </w:pPr>
      <w:commentRangeStart w:id="702002605"/>
      <w:r w:rsidRPr="01B6DEFF" w:rsidR="7D1CDF65">
        <w:rPr>
          <w:rFonts w:ascii="Times New Roman" w:hAnsi="Times New Roman" w:eastAsia="Times New Roman" w:cs="Times New Roman"/>
          <w:color w:val="000000" w:themeColor="text1" w:themeTint="FF" w:themeShade="FF"/>
          <w:sz w:val="24"/>
          <w:szCs w:val="24"/>
        </w:rPr>
        <w:t xml:space="preserve">Eelnõuga </w:t>
      </w:r>
      <w:r w:rsidRPr="01B6DEFF" w:rsidR="01AAAAB0">
        <w:rPr>
          <w:rFonts w:ascii="Times New Roman" w:hAnsi="Times New Roman" w:eastAsia="Times New Roman" w:cs="Times New Roman"/>
          <w:color w:val="000000" w:themeColor="text1" w:themeTint="FF" w:themeShade="FF"/>
          <w:sz w:val="24"/>
          <w:szCs w:val="24"/>
        </w:rPr>
        <w:t xml:space="preserve">täpsustatakse </w:t>
      </w:r>
      <w:r w:rsidRPr="01B6DEFF" w:rsidR="33C32397">
        <w:rPr>
          <w:rFonts w:ascii="Times New Roman" w:hAnsi="Times New Roman" w:eastAsia="Times New Roman" w:cs="Times New Roman"/>
          <w:color w:val="000000" w:themeColor="text1" w:themeTint="FF" w:themeShade="FF"/>
          <w:sz w:val="24"/>
          <w:szCs w:val="24"/>
        </w:rPr>
        <w:t xml:space="preserve">läbipaistvuse suurendamise huvides detailsemalt olemasolevat olukorda, st </w:t>
      </w:r>
      <w:r w:rsidRPr="01B6DEFF" w:rsidR="01AAAAB0">
        <w:rPr>
          <w:rFonts w:ascii="Times New Roman" w:hAnsi="Times New Roman" w:eastAsia="Times New Roman" w:cs="Times New Roman"/>
          <w:color w:val="000000" w:themeColor="text1" w:themeTint="FF" w:themeShade="FF"/>
          <w:sz w:val="24"/>
          <w:szCs w:val="24"/>
        </w:rPr>
        <w:t xml:space="preserve">milliseid andmeid ja millistel alustel on </w:t>
      </w:r>
      <w:r w:rsidRPr="01B6DEFF" w:rsidR="01AAAAB0">
        <w:rPr>
          <w:rFonts w:ascii="Times New Roman" w:hAnsi="Times New Roman" w:eastAsia="Times New Roman" w:cs="Times New Roman"/>
          <w:color w:val="000000" w:themeColor="text1" w:themeTint="FF" w:themeShade="FF"/>
          <w:sz w:val="24"/>
          <w:szCs w:val="24"/>
        </w:rPr>
        <w:t>R</w:t>
      </w:r>
      <w:r w:rsidRPr="01B6DEFF" w:rsidR="19BADFB6">
        <w:rPr>
          <w:rFonts w:ascii="Times New Roman" w:hAnsi="Times New Roman" w:eastAsia="Times New Roman" w:cs="Times New Roman"/>
          <w:color w:val="000000" w:themeColor="text1" w:themeTint="FF" w:themeShade="FF"/>
          <w:sz w:val="24"/>
          <w:szCs w:val="24"/>
        </w:rPr>
        <w:t>AB</w:t>
      </w:r>
      <w:r w:rsidRPr="01B6DEFF" w:rsidR="0848194F">
        <w:rPr>
          <w:rFonts w:ascii="Times New Roman" w:hAnsi="Times New Roman" w:eastAsia="Times New Roman" w:cs="Times New Roman"/>
          <w:color w:val="000000" w:themeColor="text1" w:themeTint="FF" w:themeShade="FF"/>
          <w:sz w:val="24"/>
          <w:szCs w:val="24"/>
        </w:rPr>
        <w:t>-</w:t>
      </w:r>
      <w:r w:rsidRPr="01B6DEFF" w:rsidR="19BADFB6">
        <w:rPr>
          <w:rFonts w:ascii="Times New Roman" w:hAnsi="Times New Roman" w:eastAsia="Times New Roman" w:cs="Times New Roman"/>
          <w:color w:val="000000" w:themeColor="text1" w:themeTint="FF" w:themeShade="FF"/>
          <w:sz w:val="24"/>
          <w:szCs w:val="24"/>
        </w:rPr>
        <w:t>l</w:t>
      </w:r>
      <w:r w:rsidRPr="01B6DEFF" w:rsidR="01AAAAB0">
        <w:rPr>
          <w:rFonts w:ascii="Times New Roman" w:hAnsi="Times New Roman" w:eastAsia="Times New Roman" w:cs="Times New Roman"/>
          <w:color w:val="000000" w:themeColor="text1" w:themeTint="FF" w:themeShade="FF"/>
          <w:sz w:val="24"/>
          <w:szCs w:val="24"/>
        </w:rPr>
        <w:t xml:space="preserve"> õigus</w:t>
      </w:r>
      <w:r w:rsidRPr="01B6DEFF" w:rsidR="588AA973">
        <w:rPr>
          <w:rFonts w:ascii="Times New Roman" w:hAnsi="Times New Roman" w:eastAsia="Times New Roman" w:cs="Times New Roman"/>
          <w:color w:val="000000" w:themeColor="text1" w:themeTint="FF" w:themeShade="FF"/>
          <w:sz w:val="24"/>
          <w:szCs w:val="24"/>
        </w:rPr>
        <w:t xml:space="preserve"> oma seadusest tulenevate ülesannete täitmiseks</w:t>
      </w:r>
      <w:r w:rsidRPr="01B6DEFF" w:rsidR="01AAAAB0">
        <w:rPr>
          <w:rFonts w:ascii="Times New Roman" w:hAnsi="Times New Roman" w:eastAsia="Times New Roman" w:cs="Times New Roman"/>
          <w:color w:val="000000" w:themeColor="text1" w:themeTint="FF" w:themeShade="FF"/>
          <w:sz w:val="24"/>
          <w:szCs w:val="24"/>
        </w:rPr>
        <w:t xml:space="preserve"> </w:t>
      </w:r>
      <w:r w:rsidRPr="01B6DEFF" w:rsidR="684C9D70">
        <w:rPr>
          <w:rFonts w:ascii="Times New Roman" w:hAnsi="Times New Roman" w:eastAsia="Times New Roman" w:cs="Times New Roman"/>
          <w:color w:val="000000" w:themeColor="text1" w:themeTint="FF" w:themeShade="FF"/>
          <w:sz w:val="24"/>
          <w:szCs w:val="24"/>
        </w:rPr>
        <w:t xml:space="preserve">saada </w:t>
      </w:r>
      <w:r w:rsidRPr="01B6DEFF" w:rsidR="2547AEB2">
        <w:rPr>
          <w:rFonts w:ascii="Times New Roman" w:hAnsi="Times New Roman" w:eastAsia="Times New Roman" w:cs="Times New Roman"/>
          <w:color w:val="000000" w:themeColor="text1" w:themeTint="FF" w:themeShade="FF"/>
          <w:sz w:val="24"/>
          <w:szCs w:val="24"/>
        </w:rPr>
        <w:t>TMS</w:t>
      </w:r>
      <w:r w:rsidRPr="01B6DEFF" w:rsidR="1A63EA9D">
        <w:rPr>
          <w:rFonts w:ascii="Times New Roman" w:hAnsi="Times New Roman" w:eastAsia="Times New Roman" w:cs="Times New Roman"/>
          <w:color w:val="000000" w:themeColor="text1" w:themeTint="FF" w:themeShade="FF"/>
          <w:sz w:val="24"/>
          <w:szCs w:val="24"/>
        </w:rPr>
        <w:t>i</w:t>
      </w:r>
      <w:r w:rsidRPr="01B6DEFF" w:rsidR="2547AEB2">
        <w:rPr>
          <w:rFonts w:ascii="Times New Roman" w:hAnsi="Times New Roman" w:eastAsia="Times New Roman" w:cs="Times New Roman"/>
          <w:color w:val="000000" w:themeColor="text1" w:themeTint="FF" w:themeShade="FF"/>
          <w:sz w:val="24"/>
          <w:szCs w:val="24"/>
        </w:rPr>
        <w:t xml:space="preserve"> §-s 63 nimetatud </w:t>
      </w:r>
      <w:r w:rsidRPr="01B6DEFF" w:rsidR="01AAAAB0">
        <w:rPr>
          <w:rFonts w:ascii="Times New Roman" w:hAnsi="Times New Roman" w:eastAsia="Times New Roman" w:cs="Times New Roman"/>
          <w:color w:val="000000" w:themeColor="text1" w:themeTint="FF" w:themeShade="FF"/>
          <w:sz w:val="24"/>
          <w:szCs w:val="24"/>
        </w:rPr>
        <w:t xml:space="preserve">täitmisregistri </w:t>
      </w:r>
      <w:r w:rsidRPr="01B6DEFF" w:rsidR="002BC67E">
        <w:rPr>
          <w:rFonts w:ascii="Times New Roman" w:hAnsi="Times New Roman" w:eastAsia="Times New Roman" w:cs="Times New Roman"/>
          <w:color w:val="000000" w:themeColor="text1" w:themeTint="FF" w:themeShade="FF"/>
          <w:sz w:val="24"/>
          <w:szCs w:val="24"/>
        </w:rPr>
        <w:t>vahendusel</w:t>
      </w:r>
      <w:r w:rsidRPr="01B6DEFF" w:rsidR="01AAAAB0">
        <w:rPr>
          <w:rFonts w:ascii="Times New Roman" w:hAnsi="Times New Roman" w:eastAsia="Times New Roman" w:cs="Times New Roman"/>
          <w:color w:val="000000" w:themeColor="text1" w:themeTint="FF" w:themeShade="FF"/>
          <w:sz w:val="24"/>
          <w:szCs w:val="24"/>
        </w:rPr>
        <w:t>.</w:t>
      </w:r>
      <w:r w:rsidRPr="01B6DEFF" w:rsidR="6AAB1F4E">
        <w:rPr>
          <w:rFonts w:ascii="Times New Roman" w:hAnsi="Times New Roman" w:eastAsia="Times New Roman" w:cs="Times New Roman"/>
          <w:color w:val="000000" w:themeColor="text1" w:themeTint="FF" w:themeShade="FF"/>
          <w:sz w:val="24"/>
          <w:szCs w:val="24"/>
        </w:rPr>
        <w:t xml:space="preserve"> </w:t>
      </w:r>
      <w:commentRangeEnd w:id="702002605"/>
      <w:r>
        <w:rPr>
          <w:rStyle w:val="CommentReference"/>
        </w:rPr>
        <w:commentReference w:id="702002605"/>
      </w:r>
    </w:p>
    <w:p w:rsidR="0038505D" w:rsidP="006D7E48" w:rsidRDefault="0038505D" w14:paraId="563B28F2" w14:textId="77777777">
      <w:pPr>
        <w:spacing w:after="0" w:line="240" w:lineRule="auto"/>
        <w:jc w:val="both"/>
        <w:rPr>
          <w:rFonts w:ascii="Times New Roman" w:hAnsi="Times New Roman" w:eastAsia="Times New Roman" w:cs="Times New Roman"/>
          <w:color w:val="000000" w:themeColor="text1"/>
          <w:sz w:val="24"/>
          <w:szCs w:val="24"/>
        </w:rPr>
      </w:pPr>
    </w:p>
    <w:p w:rsidRPr="00A54076" w:rsidR="48BFA514" w:rsidP="006D7E48" w:rsidRDefault="212C69F8" w14:paraId="481DC161" w14:textId="48136683">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 xml:space="preserve">Toome siinkohal välja olulisemad selgitused </w:t>
      </w:r>
      <w:r w:rsidRPr="1836CB87" w:rsidR="57E1429F">
        <w:rPr>
          <w:rFonts w:ascii="Times New Roman" w:hAnsi="Times New Roman" w:cs="Times New Roman"/>
          <w:sz w:val="24"/>
          <w:szCs w:val="24"/>
        </w:rPr>
        <w:t>õ</w:t>
      </w:r>
      <w:r w:rsidRPr="1836CB87">
        <w:rPr>
          <w:rFonts w:ascii="Times New Roman" w:hAnsi="Times New Roman" w:cs="Times New Roman"/>
          <w:sz w:val="24"/>
          <w:szCs w:val="24"/>
        </w:rPr>
        <w:t xml:space="preserve">iguskantsleri </w:t>
      </w:r>
      <w:r w:rsidRPr="1836CB87" w:rsidR="12E11B5B">
        <w:rPr>
          <w:rFonts w:ascii="Times New Roman" w:hAnsi="Times New Roman" w:cs="Times New Roman"/>
          <w:sz w:val="24"/>
          <w:szCs w:val="24"/>
        </w:rPr>
        <w:t>1. juuli 2025. a kirjast nr 7-7/250081/2504808</w:t>
      </w:r>
      <w:r w:rsidRPr="1836CB87">
        <w:rPr>
          <w:rFonts w:ascii="Times New Roman" w:hAnsi="Times New Roman" w:cs="Times New Roman"/>
          <w:sz w:val="24"/>
          <w:szCs w:val="24"/>
        </w:rPr>
        <w:t>:</w:t>
      </w:r>
    </w:p>
    <w:p w:rsidRPr="00A54076" w:rsidR="48BFA514" w:rsidP="08CE0643" w:rsidRDefault="07FBA84A" w14:paraId="4B422EC6" w14:textId="57AF9DCA">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w:t>
      </w:r>
      <w:r w:rsidRPr="1836CB87" w:rsidR="7E444E75">
        <w:rPr>
          <w:rFonts w:ascii="Times New Roman" w:hAnsi="Times New Roman" w:eastAsia="Aptos" w:cs="Times New Roman"/>
          <w:sz w:val="24"/>
          <w:szCs w:val="24"/>
        </w:rPr>
        <w:t>KAS § 88 lg 4</w:t>
      </w:r>
      <w:r w:rsidRPr="1836CB87" w:rsidR="7E444E75">
        <w:rPr>
          <w:rFonts w:ascii="Times New Roman" w:hAnsi="Times New Roman" w:eastAsia="Aptos" w:cs="Times New Roman"/>
          <w:sz w:val="24"/>
          <w:szCs w:val="24"/>
          <w:vertAlign w:val="superscript"/>
        </w:rPr>
        <w:t>2</w:t>
      </w:r>
      <w:r w:rsidRPr="1836CB87" w:rsidR="7E444E75">
        <w:rPr>
          <w:rFonts w:ascii="Times New Roman" w:hAnsi="Times New Roman" w:eastAsia="Aptos" w:cs="Times New Roman"/>
          <w:sz w:val="24"/>
          <w:szCs w:val="24"/>
        </w:rPr>
        <w:t xml:space="preserve"> ja lg 5 p 3</w:t>
      </w:r>
      <w:r w:rsidRPr="1836CB87" w:rsidR="7E444E75">
        <w:rPr>
          <w:rFonts w:ascii="Times New Roman" w:hAnsi="Times New Roman" w:eastAsia="Aptos" w:cs="Times New Roman"/>
          <w:sz w:val="24"/>
          <w:szCs w:val="24"/>
          <w:vertAlign w:val="superscript"/>
        </w:rPr>
        <w:t>1</w:t>
      </w:r>
      <w:r w:rsidRPr="1836CB87" w:rsidR="7E444E75">
        <w:rPr>
          <w:rFonts w:ascii="Times New Roman" w:hAnsi="Times New Roman" w:eastAsia="Aptos" w:cs="Times New Roman"/>
          <w:sz w:val="24"/>
          <w:szCs w:val="24"/>
        </w:rPr>
        <w:t xml:space="preserve"> kohaselt avaldatakse Rahapesu Andmebüroole (RAB) pangasaladus rahapesu ja terrorismi rahastamise tõkestamise seaduse (RahaPTS) §-s 81 sätestatud ulatuses. </w:t>
      </w:r>
      <w:proofErr w:type="spellStart"/>
      <w:r w:rsidRPr="1836CB87" w:rsidR="7E444E75">
        <w:rPr>
          <w:rFonts w:ascii="Times New Roman" w:hAnsi="Times New Roman" w:eastAsia="Aptos" w:cs="Times New Roman"/>
          <w:sz w:val="24"/>
          <w:szCs w:val="24"/>
        </w:rPr>
        <w:t>RahaPTS</w:t>
      </w:r>
      <w:proofErr w:type="spellEnd"/>
      <w:r w:rsidRPr="1836CB87" w:rsidR="7E444E75">
        <w:rPr>
          <w:rFonts w:ascii="Times New Roman" w:hAnsi="Times New Roman" w:eastAsia="Aptos" w:cs="Times New Roman"/>
          <w:sz w:val="24"/>
          <w:szCs w:val="24"/>
        </w:rPr>
        <w:t>-s piiritleb RAB juurdepääsu pangasaladusele § 58 lg 1</w:t>
      </w:r>
      <w:r w:rsidRPr="1836CB87" w:rsidR="7E444E75">
        <w:rPr>
          <w:rFonts w:ascii="Times New Roman" w:hAnsi="Times New Roman" w:eastAsia="Aptos" w:cs="Times New Roman"/>
          <w:sz w:val="24"/>
          <w:szCs w:val="24"/>
          <w:vertAlign w:val="superscript"/>
        </w:rPr>
        <w:t>1</w:t>
      </w:r>
      <w:r w:rsidRPr="1836CB87" w:rsidR="7E444E75">
        <w:rPr>
          <w:rFonts w:ascii="Times New Roman" w:hAnsi="Times New Roman" w:eastAsia="Aptos" w:cs="Times New Roman"/>
          <w:sz w:val="24"/>
          <w:szCs w:val="24"/>
        </w:rPr>
        <w:t xml:space="preserve"> . RahaPTS § 81 lg 1 järgi peab krediidi- ja finantseerimisasutus, kes on kliendile avanud konto, millele on väljastatud IBAN-kood, või üürinud hoiulaeka, tagama, et TMS §-s 63 nimetatud täitmisregistri kaudu on kättesaadavad vähemalt järgmised andmed (järgnev loetelu on lõigetes 1</w:t>
      </w:r>
      <w:r w:rsidRPr="1836CB87" w:rsidR="7E444E75">
        <w:rPr>
          <w:rFonts w:ascii="Times New Roman" w:hAnsi="Times New Roman" w:eastAsia="Aptos" w:cs="Times New Roman"/>
          <w:sz w:val="24"/>
          <w:szCs w:val="24"/>
          <w:vertAlign w:val="superscript"/>
        </w:rPr>
        <w:t>1</w:t>
      </w:r>
      <w:r w:rsidRPr="1836CB87" w:rsidR="7E444E75">
        <w:rPr>
          <w:rFonts w:ascii="Times New Roman" w:hAnsi="Times New Roman" w:eastAsia="Aptos" w:cs="Times New Roman"/>
          <w:sz w:val="24"/>
          <w:szCs w:val="24"/>
        </w:rPr>
        <w:t xml:space="preserve"> - 1</w:t>
      </w:r>
      <w:r w:rsidRPr="1836CB87" w:rsidR="7E444E75">
        <w:rPr>
          <w:rFonts w:ascii="Times New Roman" w:hAnsi="Times New Roman" w:eastAsia="Aptos" w:cs="Times New Roman"/>
          <w:sz w:val="24"/>
          <w:szCs w:val="24"/>
          <w:vertAlign w:val="superscript"/>
        </w:rPr>
        <w:t>5</w:t>
      </w:r>
      <w:r w:rsidRPr="1836CB87" w:rsidR="7E444E75">
        <w:rPr>
          <w:rFonts w:ascii="Times New Roman" w:hAnsi="Times New Roman" w:eastAsia="Aptos" w:cs="Times New Roman"/>
          <w:sz w:val="24"/>
          <w:szCs w:val="24"/>
        </w:rPr>
        <w:t>): konto omaniku ja hoiulaeka üürile võtja kohta tehakse kättesaadavaks: nimi; isikukood ja isikukoodi väljastanud riik, nende puudumise korral sünniaeg ja -riik või registrikood; postiaadress; kontot kasutama volitatud isiku kohta tehakse kättesaadavaks: nimi; isikukood ja isikukoodi väljastanud riik, nende puudumise korral sünniaeg ja -riik; postiaadress; volituse alguse ja lõpu kuupäev ning kasutusõiguse sisu; konto omaniku tegeliku kasusaaja kohta tehakse kättesaadavaks: nimi; isikukood ja isikukoodi väljastanud riik, nende puudumise korral sünniaeg ja -riik; elukohariik; konto kohta tehakse kättesaadavaks: IBAN; konto avamise kuupäev; konto sulgemise kuupäev; hoiulaeka kohta tehakse kättesaadavaks hoiulaeka kasutusse andmise lepingu: number; sõlmimise kuupäev; lõpetamise kuupäev.</w:t>
      </w:r>
      <w:r w:rsidRPr="1836CB87">
        <w:rPr>
          <w:rFonts w:ascii="Times New Roman" w:hAnsi="Times New Roman" w:cs="Times New Roman"/>
          <w:sz w:val="24"/>
          <w:szCs w:val="24"/>
        </w:rPr>
        <w:t>“</w:t>
      </w:r>
      <w:r w:rsidRPr="1836CB87" w:rsidR="4BF5DE7D">
        <w:rPr>
          <w:rStyle w:val="Allmrkuseviide"/>
          <w:rFonts w:ascii="Times New Roman" w:hAnsi="Times New Roman" w:cs="Times New Roman"/>
          <w:sz w:val="24"/>
          <w:szCs w:val="24"/>
        </w:rPr>
        <w:footnoteReference w:id="42"/>
      </w:r>
    </w:p>
    <w:p w:rsidRPr="00A54076" w:rsidR="48BFA514" w:rsidP="006D7E48" w:rsidRDefault="5BF0DF0F" w14:paraId="560E26CC" w14:textId="20CDAB20">
      <w:pPr>
        <w:spacing w:after="0" w:line="240" w:lineRule="auto"/>
        <w:rPr>
          <w:rFonts w:ascii="Times New Roman" w:hAnsi="Times New Roman" w:cs="Times New Roman"/>
          <w:sz w:val="24"/>
          <w:szCs w:val="24"/>
        </w:rPr>
      </w:pPr>
      <w:r w:rsidRPr="1836CB87">
        <w:rPr>
          <w:rFonts w:ascii="Times New Roman" w:hAnsi="Times New Roman" w:cs="Times New Roman"/>
          <w:sz w:val="24"/>
          <w:szCs w:val="24"/>
        </w:rPr>
        <w:t>[…]</w:t>
      </w:r>
    </w:p>
    <w:p w:rsidRPr="00A54076" w:rsidR="48BFA514" w:rsidP="006D7E48" w:rsidRDefault="49AD4D99" w14:paraId="3A6AA97D" w14:textId="7AC3D43D">
      <w:pPr>
        <w:spacing w:after="0" w:line="240" w:lineRule="auto"/>
        <w:jc w:val="both"/>
        <w:rPr>
          <w:rStyle w:val="Allmrkuseviide"/>
          <w:rFonts w:ascii="Times New Roman" w:hAnsi="Times New Roman" w:cs="Times New Roman"/>
          <w:sz w:val="24"/>
          <w:szCs w:val="24"/>
        </w:rPr>
      </w:pPr>
      <w:r w:rsidRPr="1836CB87">
        <w:rPr>
          <w:rFonts w:ascii="Times New Roman" w:hAnsi="Times New Roman" w:cs="Times New Roman"/>
          <w:sz w:val="24"/>
          <w:szCs w:val="24"/>
        </w:rPr>
        <w:t>„</w:t>
      </w:r>
      <w:r w:rsidRPr="1836CB87" w:rsidR="74AF7764">
        <w:rPr>
          <w:rFonts w:ascii="Times New Roman" w:hAnsi="Times New Roman" w:eastAsia="Aptos" w:cs="Times New Roman"/>
          <w:sz w:val="24"/>
          <w:szCs w:val="24"/>
        </w:rPr>
        <w:t>RahaPTS § 58 lg 1</w:t>
      </w:r>
      <w:r w:rsidRPr="1836CB87" w:rsidR="74AF7764">
        <w:rPr>
          <w:rFonts w:ascii="Times New Roman" w:hAnsi="Times New Roman" w:eastAsia="Aptos" w:cs="Times New Roman"/>
          <w:sz w:val="24"/>
          <w:szCs w:val="24"/>
          <w:vertAlign w:val="superscript"/>
        </w:rPr>
        <w:t>1</w:t>
      </w:r>
      <w:r w:rsidRPr="1836CB87" w:rsidR="74AF7764">
        <w:rPr>
          <w:rFonts w:ascii="Times New Roman" w:hAnsi="Times New Roman" w:eastAsia="Aptos" w:cs="Times New Roman"/>
          <w:sz w:val="24"/>
          <w:szCs w:val="24"/>
        </w:rPr>
        <w:t xml:space="preserve"> , § 81 lõige 1 ja KAS § 88 lg 4</w:t>
      </w:r>
      <w:r w:rsidRPr="1836CB87" w:rsidR="74AF7764">
        <w:rPr>
          <w:rFonts w:ascii="Times New Roman" w:hAnsi="Times New Roman" w:eastAsia="Aptos" w:cs="Times New Roman"/>
          <w:sz w:val="24"/>
          <w:szCs w:val="24"/>
          <w:vertAlign w:val="superscript"/>
        </w:rPr>
        <w:t>2</w:t>
      </w:r>
      <w:r w:rsidRPr="1836CB87" w:rsidR="74AF7764">
        <w:rPr>
          <w:rFonts w:ascii="Times New Roman" w:hAnsi="Times New Roman" w:eastAsia="Aptos" w:cs="Times New Roman"/>
          <w:sz w:val="24"/>
          <w:szCs w:val="24"/>
        </w:rPr>
        <w:t xml:space="preserve"> ning lg 5 p 3</w:t>
      </w:r>
      <w:r w:rsidRPr="1836CB87" w:rsidR="74AF7764">
        <w:rPr>
          <w:rFonts w:ascii="Times New Roman" w:hAnsi="Times New Roman" w:eastAsia="Aptos" w:cs="Times New Roman"/>
          <w:sz w:val="24"/>
          <w:szCs w:val="24"/>
          <w:vertAlign w:val="superscript"/>
        </w:rPr>
        <w:t>1</w:t>
      </w:r>
      <w:r w:rsidRPr="1836CB87" w:rsidR="74AF7764">
        <w:rPr>
          <w:rFonts w:ascii="Times New Roman" w:hAnsi="Times New Roman" w:eastAsia="Aptos" w:cs="Times New Roman"/>
          <w:sz w:val="24"/>
          <w:szCs w:val="24"/>
        </w:rPr>
        <w:t xml:space="preserve"> ei anna ka koostoimes </w:t>
      </w:r>
      <w:proofErr w:type="spellStart"/>
      <w:r w:rsidRPr="1836CB87" w:rsidR="74AF7764">
        <w:rPr>
          <w:rFonts w:ascii="Times New Roman" w:hAnsi="Times New Roman" w:eastAsia="Aptos" w:cs="Times New Roman"/>
          <w:sz w:val="24"/>
          <w:szCs w:val="24"/>
        </w:rPr>
        <w:t>RABle</w:t>
      </w:r>
      <w:proofErr w:type="spellEnd"/>
      <w:r w:rsidRPr="1836CB87" w:rsidR="74AF7764">
        <w:rPr>
          <w:rFonts w:ascii="Times New Roman" w:hAnsi="Times New Roman" w:eastAsia="Aptos" w:cs="Times New Roman"/>
          <w:sz w:val="24"/>
          <w:szCs w:val="24"/>
        </w:rPr>
        <w:t xml:space="preserve"> õigust pangakonto väljavõtet saada</w:t>
      </w:r>
      <w:r w:rsidRPr="1836CB87" w:rsidR="4BF5DE7D">
        <w:rPr>
          <w:rStyle w:val="Allmrkuseviide"/>
          <w:rFonts w:ascii="Times New Roman" w:hAnsi="Times New Roman" w:eastAsia="Aptos" w:cs="Times New Roman"/>
          <w:sz w:val="24"/>
          <w:szCs w:val="24"/>
        </w:rPr>
        <w:footnoteReference w:id="43"/>
      </w:r>
      <w:r w:rsidRPr="1836CB87" w:rsidR="74AF7764">
        <w:rPr>
          <w:rFonts w:ascii="Times New Roman" w:hAnsi="Times New Roman" w:eastAsia="Aptos" w:cs="Times New Roman"/>
          <w:sz w:val="24"/>
          <w:szCs w:val="24"/>
        </w:rPr>
        <w:t>. Kui Riigikogu leiab, et RAB-l peab selline õigus olema, peab see olema seaduses selgelt kirjas. Seaduses on kirja pandud õigus juurdepääsuks konto omaniku nimele, isikukoodile ning aadressile, konto avamise ja sulgemise kuupäevale jms (vt eelneva lõigu pikka loetelu, see on ammendav ja üksnes selles ulatuses on andmete saamiseks seaduses alus olemas). Ka viidatud normide aluseks olnud EL direktiivid nõuavad juurdepääsu kontode tegelike omanike jm seaduses selgelt ja ammendavalt loetletud andmetele, mitte pangakonto väljavõttele. Sama ütleb RahaPTS § 58 lg 1</w:t>
      </w:r>
      <w:r w:rsidRPr="1836CB87" w:rsidR="74AF7764">
        <w:rPr>
          <w:rFonts w:ascii="Times New Roman" w:hAnsi="Times New Roman" w:eastAsia="Aptos" w:cs="Times New Roman"/>
          <w:sz w:val="24"/>
          <w:szCs w:val="24"/>
          <w:vertAlign w:val="superscript"/>
        </w:rPr>
        <w:t>1</w:t>
      </w:r>
      <w:r w:rsidRPr="1836CB87" w:rsidR="74AF7764">
        <w:rPr>
          <w:rFonts w:ascii="Times New Roman" w:hAnsi="Times New Roman" w:eastAsia="Aptos" w:cs="Times New Roman"/>
          <w:sz w:val="24"/>
          <w:szCs w:val="24"/>
        </w:rPr>
        <w:t xml:space="preserve"> . Sõnale „vähemalt“ sättes, mille </w:t>
      </w:r>
      <w:r w:rsidRPr="1836CB87" w:rsidR="74AF7764">
        <w:rPr>
          <w:rFonts w:ascii="Times New Roman" w:hAnsi="Times New Roman" w:eastAsia="Aptos" w:cs="Times New Roman"/>
          <w:sz w:val="24"/>
          <w:szCs w:val="24"/>
        </w:rPr>
        <w:lastRenderedPageBreak/>
        <w:t>eesmärk on reguleerida seda, milline tehniline võimekus peab olema registril ja krediidiasutustel, ei saa mitte kuidagi omistada tähendust, et kättesaadav peab olema ka kogu laekumiste ja väljaminekute info. Normis loetletud andmete avaldamine ei piira isiku põhiõigusi kaugeltki sama intensiivselt kui pangakonto väljavõtte avaldamine. RahaPTS § 81 lg 1 ei saa tõlgendada viisil, et põhiõiguse piirang ulatub kogu pangasaladusele ning normis on esitatud vaid näidisloetelu, milles kõige</w:t>
      </w:r>
      <w:r w:rsidRPr="1836CB87" w:rsidR="78DEF28B">
        <w:rPr>
          <w:rFonts w:ascii="Times New Roman" w:hAnsi="Times New Roman" w:eastAsia="Aptos" w:cs="Times New Roman"/>
          <w:sz w:val="24"/>
          <w:szCs w:val="24"/>
        </w:rPr>
        <w:t xml:space="preserve"> </w:t>
      </w:r>
      <w:r w:rsidRPr="1836CB87" w:rsidR="78DEF28B">
        <w:rPr>
          <w:rFonts w:ascii="Times New Roman" w:hAnsi="Times New Roman" w:eastAsia="Times New Roman" w:cs="Times New Roman"/>
          <w:sz w:val="24"/>
          <w:szCs w:val="24"/>
        </w:rPr>
        <w:t>intensiivsem piirang ei sisaldu. Seaduse normil ei oleks sellise tõlgendamise korral mitte mingit mõtet ja see ei vastaks põhiseaduslikkuse nõuetele.</w:t>
      </w:r>
      <w:r w:rsidRPr="1836CB87" w:rsidR="74AF7764">
        <w:rPr>
          <w:rFonts w:ascii="Times New Roman" w:hAnsi="Times New Roman" w:eastAsia="Aptos" w:cs="Times New Roman"/>
          <w:sz w:val="24"/>
          <w:szCs w:val="24"/>
        </w:rPr>
        <w:t xml:space="preserve"> </w:t>
      </w:r>
      <w:r w:rsidRPr="1836CB87">
        <w:rPr>
          <w:rFonts w:ascii="Times New Roman" w:hAnsi="Times New Roman" w:cs="Times New Roman"/>
          <w:sz w:val="24"/>
          <w:szCs w:val="24"/>
        </w:rPr>
        <w:t>“</w:t>
      </w:r>
      <w:r w:rsidRPr="1836CB87" w:rsidR="4BF5DE7D">
        <w:rPr>
          <w:rStyle w:val="Allmrkuseviide"/>
          <w:rFonts w:ascii="Times New Roman" w:hAnsi="Times New Roman" w:cs="Times New Roman"/>
          <w:sz w:val="24"/>
          <w:szCs w:val="24"/>
        </w:rPr>
        <w:footnoteReference w:id="44"/>
      </w:r>
    </w:p>
    <w:p w:rsidRPr="00A54076" w:rsidR="48BFA514" w:rsidP="006D7E48" w:rsidRDefault="17FB7EC3" w14:paraId="45A34A6D" w14:textId="20CDAB20">
      <w:pPr>
        <w:spacing w:after="0" w:line="240" w:lineRule="auto"/>
        <w:rPr>
          <w:rFonts w:ascii="Times New Roman" w:hAnsi="Times New Roman" w:cs="Times New Roman"/>
          <w:sz w:val="24"/>
          <w:szCs w:val="24"/>
        </w:rPr>
      </w:pPr>
      <w:r w:rsidRPr="1836CB87">
        <w:rPr>
          <w:rFonts w:ascii="Times New Roman" w:hAnsi="Times New Roman" w:cs="Times New Roman"/>
          <w:sz w:val="24"/>
          <w:szCs w:val="24"/>
        </w:rPr>
        <w:t>[…]</w:t>
      </w:r>
    </w:p>
    <w:p w:rsidRPr="00A54076" w:rsidR="48BFA514" w:rsidP="006D7E48" w:rsidRDefault="7F5C6BB7" w14:paraId="20958126" w14:textId="2CFAB65A">
      <w:pPr>
        <w:spacing w:after="0" w:line="240" w:lineRule="auto"/>
        <w:jc w:val="both"/>
        <w:rPr>
          <w:rStyle w:val="Allmrkuseviide"/>
          <w:rFonts w:ascii="Times New Roman" w:hAnsi="Times New Roman" w:cs="Times New Roman"/>
          <w:sz w:val="24"/>
          <w:szCs w:val="24"/>
        </w:rPr>
      </w:pPr>
      <w:r w:rsidRPr="1836CB87">
        <w:rPr>
          <w:rFonts w:ascii="Times New Roman" w:hAnsi="Times New Roman" w:cs="Times New Roman"/>
          <w:sz w:val="24"/>
          <w:szCs w:val="24"/>
        </w:rPr>
        <w:t>„</w:t>
      </w:r>
      <w:r w:rsidRPr="1836CB87" w:rsidR="3999378B">
        <w:rPr>
          <w:rFonts w:ascii="Times New Roman" w:hAnsi="Times New Roman" w:eastAsia="Times New Roman" w:cs="Times New Roman"/>
          <w:sz w:val="24"/>
          <w:szCs w:val="24"/>
        </w:rPr>
        <w:t>Lähtudes olulisuse ja seaduslikkuse põhimõttest (PS § 3) peab seaduses olema selgelt sätestatud selliste andmete avaldamine, mis isiku õigusi rohkem piiravad ning loetelust võib välja jätta vaid väheolulised detailid, mis on hõlmatud seaduses nimetatud alusega (nt lubades seaduses selgelt juurdepääsu pangakonto väljavõttele, siis võiks öelda, et seeläbi on ka hõlmatud päring konto omaniku nime kohta).</w:t>
      </w:r>
      <w:r w:rsidRPr="1836CB87">
        <w:rPr>
          <w:rFonts w:ascii="Times New Roman" w:hAnsi="Times New Roman" w:cs="Times New Roman"/>
          <w:sz w:val="24"/>
          <w:szCs w:val="24"/>
        </w:rPr>
        <w:t>“</w:t>
      </w:r>
      <w:r w:rsidRPr="1836CB87" w:rsidR="4BF5DE7D">
        <w:rPr>
          <w:rStyle w:val="Allmrkuseviide"/>
          <w:rFonts w:ascii="Times New Roman" w:hAnsi="Times New Roman" w:cs="Times New Roman"/>
          <w:sz w:val="24"/>
          <w:szCs w:val="24"/>
        </w:rPr>
        <w:footnoteReference w:id="45"/>
      </w:r>
    </w:p>
    <w:p w:rsidRPr="00A54076" w:rsidR="48BFA514" w:rsidP="006D7E48" w:rsidRDefault="17FB7EC3" w14:paraId="3B2E31D6" w14:textId="20CDAB20">
      <w:pPr>
        <w:spacing w:after="0" w:line="240" w:lineRule="auto"/>
        <w:rPr>
          <w:rFonts w:ascii="Times New Roman" w:hAnsi="Times New Roman" w:cs="Times New Roman"/>
          <w:sz w:val="24"/>
          <w:szCs w:val="24"/>
        </w:rPr>
      </w:pPr>
      <w:r w:rsidRPr="1836CB87">
        <w:rPr>
          <w:rFonts w:ascii="Times New Roman" w:hAnsi="Times New Roman" w:cs="Times New Roman"/>
          <w:sz w:val="24"/>
          <w:szCs w:val="24"/>
        </w:rPr>
        <w:t>[…]</w:t>
      </w:r>
    </w:p>
    <w:p w:rsidRPr="00A54076" w:rsidR="48BFA514" w:rsidP="006D7E48" w:rsidRDefault="062DDC4A" w14:paraId="661E5573" w14:textId="033F0963">
      <w:pPr>
        <w:spacing w:after="0" w:line="240" w:lineRule="auto"/>
        <w:jc w:val="both"/>
        <w:rPr>
          <w:rStyle w:val="Allmrkuseviide"/>
          <w:rFonts w:ascii="Times New Roman" w:hAnsi="Times New Roman" w:cs="Times New Roman"/>
          <w:sz w:val="24"/>
          <w:szCs w:val="24"/>
        </w:rPr>
      </w:pPr>
      <w:r w:rsidRPr="1836CB87">
        <w:rPr>
          <w:rFonts w:ascii="Times New Roman" w:hAnsi="Times New Roman" w:cs="Times New Roman"/>
          <w:sz w:val="24"/>
          <w:szCs w:val="24"/>
        </w:rPr>
        <w:t>„</w:t>
      </w:r>
      <w:r w:rsidRPr="1836CB87">
        <w:rPr>
          <w:rFonts w:ascii="Times New Roman" w:hAnsi="Times New Roman" w:eastAsia="Times New Roman" w:cs="Times New Roman"/>
          <w:sz w:val="24"/>
          <w:szCs w:val="24"/>
        </w:rPr>
        <w:t xml:space="preserve"> KAS § 88 lg 4</w:t>
      </w:r>
      <w:r w:rsidRPr="1836CB87">
        <w:rPr>
          <w:rFonts w:ascii="Times New Roman" w:hAnsi="Times New Roman" w:eastAsia="Times New Roman" w:cs="Times New Roman"/>
          <w:sz w:val="24"/>
          <w:szCs w:val="24"/>
          <w:vertAlign w:val="superscript"/>
        </w:rPr>
        <w:t xml:space="preserve">2 </w:t>
      </w:r>
      <w:r w:rsidRPr="1836CB87">
        <w:rPr>
          <w:rFonts w:ascii="Times New Roman" w:hAnsi="Times New Roman" w:eastAsia="Times New Roman" w:cs="Times New Roman"/>
          <w:sz w:val="24"/>
          <w:szCs w:val="24"/>
        </w:rPr>
        <w:t>punkt 1 ei reguleeri ise seda, millises ulatuses võib pangasaladust avaldada. Normi sõnastusest nähtub, et pangasaladuse avaldamise juhud ja ulatus määratakse rahapesu ja terrorismi tõkestamise seaduses. RahaPTS § 81 lubab avaldada teatud ulatuses andmeid, kuid pangakonto väljavõtet ei nimeta. RahaPTS § 58 teeb viite täitmisregistrile ja RahaPTS §-s 81 nimetatud andmetele. RahaPTS § 58 lg 1 lubab andmeid küsida ettekirjutuse alusel kohustatud isikutelt, kuid pangalt täitmisregistri kaudu pangakonto väljavõtte saamiseks ei koostata ettekirjutust pangale. RahaPTS 59 ei ole samuti konto väljavõtte hankimiseks kohane alus eelnevalt nimetatud põhjusel.</w:t>
      </w:r>
      <w:r w:rsidRPr="1836CB87">
        <w:rPr>
          <w:rFonts w:ascii="Times New Roman" w:hAnsi="Times New Roman" w:cs="Times New Roman"/>
          <w:sz w:val="24"/>
          <w:szCs w:val="24"/>
        </w:rPr>
        <w:t>“</w:t>
      </w:r>
      <w:r w:rsidRPr="1836CB87" w:rsidR="4BF5DE7D">
        <w:rPr>
          <w:rStyle w:val="Allmrkuseviide"/>
          <w:rFonts w:ascii="Times New Roman" w:hAnsi="Times New Roman" w:cs="Times New Roman"/>
          <w:sz w:val="24"/>
          <w:szCs w:val="24"/>
        </w:rPr>
        <w:footnoteReference w:id="46"/>
      </w:r>
    </w:p>
    <w:p w:rsidRPr="00A54076" w:rsidR="48BFA514" w:rsidP="006D7E48" w:rsidRDefault="72A3A22C" w14:paraId="6F070FF6" w14:textId="20CDAB20">
      <w:pPr>
        <w:spacing w:after="0" w:line="240" w:lineRule="auto"/>
        <w:rPr>
          <w:rFonts w:ascii="Times New Roman" w:hAnsi="Times New Roman" w:cs="Times New Roman"/>
          <w:sz w:val="24"/>
          <w:szCs w:val="24"/>
        </w:rPr>
      </w:pPr>
      <w:r w:rsidRPr="1836CB87">
        <w:rPr>
          <w:rFonts w:ascii="Times New Roman" w:hAnsi="Times New Roman" w:cs="Times New Roman"/>
          <w:sz w:val="24"/>
          <w:szCs w:val="24"/>
        </w:rPr>
        <w:t>[…]</w:t>
      </w:r>
    </w:p>
    <w:p w:rsidRPr="00A54076" w:rsidR="48BFA514" w:rsidP="006D7E48" w:rsidRDefault="201C2B55" w14:paraId="66D76019" w14:textId="7E3ABEAA">
      <w:pPr>
        <w:spacing w:after="0" w:line="240" w:lineRule="auto"/>
        <w:jc w:val="both"/>
        <w:rPr>
          <w:rStyle w:val="Allmrkuseviide"/>
          <w:rFonts w:ascii="Times New Roman" w:hAnsi="Times New Roman" w:cs="Times New Roman"/>
          <w:sz w:val="24"/>
          <w:szCs w:val="24"/>
        </w:rPr>
      </w:pPr>
      <w:r w:rsidRPr="1836CB87">
        <w:rPr>
          <w:rFonts w:ascii="Times New Roman" w:hAnsi="Times New Roman" w:cs="Times New Roman"/>
          <w:sz w:val="24"/>
          <w:szCs w:val="24"/>
        </w:rPr>
        <w:t>„</w:t>
      </w:r>
      <w:r w:rsidRPr="1836CB87">
        <w:rPr>
          <w:rFonts w:ascii="Times New Roman" w:hAnsi="Times New Roman" w:eastAsia="Aptos" w:cs="Times New Roman"/>
          <w:sz w:val="24"/>
          <w:szCs w:val="24"/>
        </w:rPr>
        <w:t>Rahapesu Andmebürool ei ole pangakonto väljavõtte küsimiseks täitmisregistri kaudu seaduslikku alust. Rahapesu Andmebüroo seadusega ettenähtud juurdepääs pangasaladusele on kitsam, kui konto väljavõtte saamiseks oleks vaja, ning see on kirjas RahaPTS §-s 81. Kohaseks õiguslikuks aluseks ei ole ka KAS § 88 lg 4</w:t>
      </w:r>
      <w:r w:rsidRPr="1836CB87">
        <w:rPr>
          <w:rFonts w:ascii="Times New Roman" w:hAnsi="Times New Roman" w:eastAsia="Aptos" w:cs="Times New Roman"/>
          <w:sz w:val="24"/>
          <w:szCs w:val="24"/>
          <w:vertAlign w:val="superscript"/>
        </w:rPr>
        <w:t>2</w:t>
      </w:r>
      <w:r w:rsidRPr="1836CB87">
        <w:rPr>
          <w:rFonts w:ascii="Times New Roman" w:hAnsi="Times New Roman" w:eastAsia="Aptos" w:cs="Times New Roman"/>
          <w:sz w:val="24"/>
          <w:szCs w:val="24"/>
        </w:rPr>
        <w:t xml:space="preserve"> , mis näeb ette õiguse saada pangasaladust rahapesu ja terrorismi tõkestamise seaduses sätestatud juhtudel ja ulatuses, kuid nagu punktis 33 näidatud, siis ükski norm seaduses ei nimeta pangakonto väljavõtet teabena, mida tuleb Rahapesu Andmebüroole avaldada täitmisregistri kaudu.</w:t>
      </w:r>
      <w:r w:rsidRPr="1836CB87">
        <w:rPr>
          <w:rFonts w:ascii="Times New Roman" w:hAnsi="Times New Roman" w:cs="Times New Roman"/>
          <w:sz w:val="24"/>
          <w:szCs w:val="24"/>
        </w:rPr>
        <w:t>“</w:t>
      </w:r>
      <w:r w:rsidRPr="1836CB87" w:rsidR="4BF5DE7D">
        <w:rPr>
          <w:rStyle w:val="Allmrkuseviide"/>
          <w:rFonts w:ascii="Times New Roman" w:hAnsi="Times New Roman" w:cs="Times New Roman"/>
          <w:sz w:val="24"/>
          <w:szCs w:val="24"/>
        </w:rPr>
        <w:footnoteReference w:id="47"/>
      </w:r>
    </w:p>
    <w:p w:rsidRPr="00A54076" w:rsidR="48BFA514" w:rsidP="006D7E48" w:rsidRDefault="48BFA514" w14:paraId="5D1411AC" w14:textId="1F108A4C">
      <w:pPr>
        <w:spacing w:after="0" w:line="240" w:lineRule="auto"/>
        <w:jc w:val="both"/>
        <w:rPr>
          <w:rFonts w:ascii="Times New Roman" w:hAnsi="Times New Roman" w:cs="Times New Roman"/>
          <w:sz w:val="24"/>
          <w:szCs w:val="24"/>
        </w:rPr>
      </w:pPr>
    </w:p>
    <w:p w:rsidRPr="00A54076" w:rsidR="48BFA514" w:rsidP="006D7E48" w:rsidRDefault="634DA2ED" w14:paraId="3CDF1204" w14:textId="6AE7F4ED">
      <w:pPr>
        <w:spacing w:after="0" w:line="240" w:lineRule="auto"/>
        <w:jc w:val="both"/>
        <w:rPr>
          <w:rFonts w:ascii="Times New Roman" w:hAnsi="Times New Roman" w:cs="Times New Roman"/>
          <w:sz w:val="24"/>
          <w:szCs w:val="24"/>
        </w:rPr>
      </w:pPr>
      <w:r w:rsidRPr="20A76737">
        <w:rPr>
          <w:rFonts w:ascii="Times New Roman" w:hAnsi="Times New Roman" w:cs="Times New Roman"/>
          <w:sz w:val="24"/>
          <w:szCs w:val="24"/>
        </w:rPr>
        <w:t xml:space="preserve">Seega on </w:t>
      </w:r>
      <w:r w:rsidRPr="20A76737" w:rsidR="52AD200C">
        <w:rPr>
          <w:rFonts w:ascii="Times New Roman" w:hAnsi="Times New Roman" w:cs="Times New Roman"/>
          <w:sz w:val="24"/>
          <w:szCs w:val="24"/>
        </w:rPr>
        <w:t>õigusselguse suurendamiseks vaja seadusesse</w:t>
      </w:r>
      <w:r w:rsidRPr="20A76737" w:rsidR="2BA0FF35">
        <w:rPr>
          <w:rFonts w:ascii="Times New Roman" w:hAnsi="Times New Roman" w:cs="Times New Roman"/>
          <w:sz w:val="24"/>
          <w:szCs w:val="24"/>
        </w:rPr>
        <w:t xml:space="preserve"> </w:t>
      </w:r>
      <w:r w:rsidRPr="20A76737">
        <w:rPr>
          <w:rFonts w:ascii="Times New Roman" w:hAnsi="Times New Roman" w:cs="Times New Roman"/>
          <w:sz w:val="24"/>
          <w:szCs w:val="24"/>
        </w:rPr>
        <w:t xml:space="preserve">sõnaselgelt </w:t>
      </w:r>
      <w:r w:rsidRPr="20A76737" w:rsidR="107D6D7B">
        <w:rPr>
          <w:rFonts w:ascii="Times New Roman" w:hAnsi="Times New Roman" w:cs="Times New Roman"/>
          <w:sz w:val="24"/>
          <w:szCs w:val="24"/>
        </w:rPr>
        <w:t>kirja panna</w:t>
      </w:r>
      <w:r w:rsidRPr="20A76737" w:rsidR="2BA0FF35">
        <w:rPr>
          <w:rFonts w:ascii="Times New Roman" w:hAnsi="Times New Roman" w:cs="Times New Roman"/>
          <w:sz w:val="24"/>
          <w:szCs w:val="24"/>
        </w:rPr>
        <w:t>, et RAB</w:t>
      </w:r>
      <w:r w:rsidRPr="20A76737" w:rsidR="6691000A">
        <w:rPr>
          <w:rFonts w:ascii="Times New Roman" w:hAnsi="Times New Roman" w:cs="Times New Roman"/>
          <w:sz w:val="24"/>
          <w:szCs w:val="24"/>
        </w:rPr>
        <w:t>i</w:t>
      </w:r>
      <w:r w:rsidRPr="20A76737" w:rsidR="2BA0FF35">
        <w:rPr>
          <w:rFonts w:ascii="Times New Roman" w:hAnsi="Times New Roman" w:cs="Times New Roman"/>
          <w:sz w:val="24"/>
          <w:szCs w:val="24"/>
        </w:rPr>
        <w:t xml:space="preserve"> pangasaladuse kogumise õigus sisaldab ka õigust koguda seadus</w:t>
      </w:r>
      <w:r w:rsidRPr="20A76737" w:rsidR="18B82B09">
        <w:rPr>
          <w:rFonts w:ascii="Times New Roman" w:hAnsi="Times New Roman" w:cs="Times New Roman"/>
          <w:sz w:val="24"/>
          <w:szCs w:val="24"/>
        </w:rPr>
        <w:t>ekohaste</w:t>
      </w:r>
      <w:r w:rsidRPr="20A76737" w:rsidR="2BA0FF35">
        <w:rPr>
          <w:rFonts w:ascii="Times New Roman" w:hAnsi="Times New Roman" w:cs="Times New Roman"/>
          <w:sz w:val="24"/>
          <w:szCs w:val="24"/>
        </w:rPr>
        <w:t xml:space="preserve"> ülesannete täitmiseks</w:t>
      </w:r>
      <w:r w:rsidRPr="20A76737" w:rsidR="6F5AD4C9">
        <w:rPr>
          <w:rFonts w:ascii="Times New Roman" w:hAnsi="Times New Roman" w:cs="Times New Roman"/>
          <w:sz w:val="24"/>
          <w:szCs w:val="24"/>
        </w:rPr>
        <w:t xml:space="preserve"> </w:t>
      </w:r>
      <w:r w:rsidRPr="20A76737" w:rsidR="22F993B8">
        <w:rPr>
          <w:rFonts w:ascii="Times New Roman" w:hAnsi="Times New Roman" w:cs="Times New Roman"/>
          <w:sz w:val="24"/>
          <w:szCs w:val="24"/>
        </w:rPr>
        <w:t>pangakontode väljavõtteid</w:t>
      </w:r>
      <w:r w:rsidRPr="20A76737" w:rsidR="3C3BA8FF">
        <w:rPr>
          <w:rFonts w:ascii="Times New Roman" w:hAnsi="Times New Roman" w:cs="Times New Roman"/>
          <w:sz w:val="24"/>
          <w:szCs w:val="24"/>
        </w:rPr>
        <w:t>, ning siduda sellise teabe kogumise õigus konkreetsete RABi ülesannetega</w:t>
      </w:r>
      <w:r w:rsidRPr="20A76737" w:rsidR="005B5F8B">
        <w:rPr>
          <w:rFonts w:ascii="Times New Roman" w:hAnsi="Times New Roman" w:cs="Times New Roman"/>
          <w:sz w:val="24"/>
          <w:szCs w:val="24"/>
        </w:rPr>
        <w:t>.</w:t>
      </w:r>
      <w:r w:rsidRPr="20A76737" w:rsidR="74D4EF27">
        <w:rPr>
          <w:rFonts w:ascii="Times New Roman" w:hAnsi="Times New Roman" w:cs="Times New Roman"/>
          <w:sz w:val="24"/>
          <w:szCs w:val="24"/>
        </w:rPr>
        <w:t xml:space="preserve"> Selleks määratakse</w:t>
      </w:r>
      <w:r w:rsidRPr="20A76737" w:rsidR="22F993B8">
        <w:rPr>
          <w:rFonts w:ascii="Times New Roman" w:hAnsi="Times New Roman" w:cs="Times New Roman"/>
          <w:sz w:val="24"/>
          <w:szCs w:val="24"/>
        </w:rPr>
        <w:t xml:space="preserve"> </w:t>
      </w:r>
      <w:r w:rsidRPr="20A76737" w:rsidR="4FD07FE3">
        <w:rPr>
          <w:rFonts w:ascii="Times New Roman" w:hAnsi="Times New Roman" w:cs="Times New Roman"/>
          <w:sz w:val="24"/>
          <w:szCs w:val="24"/>
        </w:rPr>
        <w:t xml:space="preserve">täpsed </w:t>
      </w:r>
      <w:r w:rsidRPr="20A76737" w:rsidR="22F993B8">
        <w:rPr>
          <w:rFonts w:ascii="Times New Roman" w:hAnsi="Times New Roman" w:cs="Times New Roman"/>
          <w:sz w:val="24"/>
          <w:szCs w:val="24"/>
        </w:rPr>
        <w:t xml:space="preserve">RAB ülesanded, mille täitmiseks on võimalik koguda </w:t>
      </w:r>
      <w:r w:rsidRPr="20A76737" w:rsidR="407320F5">
        <w:rPr>
          <w:rFonts w:ascii="Times New Roman" w:hAnsi="Times New Roman" w:cs="Times New Roman"/>
          <w:sz w:val="24"/>
          <w:szCs w:val="24"/>
        </w:rPr>
        <w:t>pangasaladust sisald</w:t>
      </w:r>
      <w:r w:rsidRPr="20A76737" w:rsidR="25930F37">
        <w:rPr>
          <w:rFonts w:ascii="Times New Roman" w:hAnsi="Times New Roman" w:cs="Times New Roman"/>
          <w:sz w:val="24"/>
          <w:szCs w:val="24"/>
        </w:rPr>
        <w:t>a</w:t>
      </w:r>
      <w:r w:rsidRPr="20A76737" w:rsidR="407320F5">
        <w:rPr>
          <w:rFonts w:ascii="Times New Roman" w:hAnsi="Times New Roman" w:cs="Times New Roman"/>
          <w:sz w:val="24"/>
          <w:szCs w:val="24"/>
        </w:rPr>
        <w:t xml:space="preserve">vaid </w:t>
      </w:r>
      <w:r w:rsidRPr="20A76737" w:rsidR="22F993B8">
        <w:rPr>
          <w:rFonts w:ascii="Times New Roman" w:hAnsi="Times New Roman" w:cs="Times New Roman"/>
          <w:sz w:val="24"/>
          <w:szCs w:val="24"/>
        </w:rPr>
        <w:t>andmeid täitmisregistri vahendusel.</w:t>
      </w:r>
      <w:r w:rsidRPr="20A76737" w:rsidR="52AD200C">
        <w:rPr>
          <w:rFonts w:ascii="Times New Roman" w:hAnsi="Times New Roman" w:cs="Times New Roman"/>
          <w:sz w:val="24"/>
          <w:szCs w:val="24"/>
        </w:rPr>
        <w:t xml:space="preserve"> Ammendav loetelu peaks välistama olukorra, kus nõutavate andmete ulatus sõltuks halduspraktikast ning abstraktsest normitõlgendusest. See omakorda peaks suurendama usaldust täitmisregistri kui andmekogu ning andmevahetuskanali vastu.</w:t>
      </w:r>
    </w:p>
    <w:p w:rsidRPr="00A54076" w:rsidR="48BFA514" w:rsidP="006D7E48" w:rsidRDefault="48BFA514" w14:paraId="78A65DA6" w14:textId="1F472A48">
      <w:pPr>
        <w:spacing w:after="0" w:line="240" w:lineRule="auto"/>
        <w:jc w:val="both"/>
        <w:rPr>
          <w:rFonts w:ascii="Times New Roman" w:hAnsi="Times New Roman" w:cs="Times New Roman"/>
          <w:sz w:val="24"/>
          <w:szCs w:val="24"/>
        </w:rPr>
      </w:pPr>
    </w:p>
    <w:p w:rsidRPr="00A54076" w:rsidR="48BFA514" w:rsidP="006D7E48" w:rsidRDefault="2D92E726" w14:paraId="6BE3FF7E" w14:textId="655706A8">
      <w:pPr>
        <w:spacing w:after="0" w:line="240" w:lineRule="auto"/>
        <w:jc w:val="both"/>
        <w:rPr>
          <w:rFonts w:ascii="Times New Roman" w:hAnsi="Times New Roman" w:eastAsia="Aptos" w:cs="Times New Roman"/>
          <w:sz w:val="24"/>
          <w:szCs w:val="24"/>
        </w:rPr>
      </w:pPr>
      <w:r w:rsidRPr="08CE0643">
        <w:rPr>
          <w:rFonts w:ascii="Times New Roman" w:hAnsi="Times New Roman" w:cs="Times New Roman"/>
          <w:sz w:val="24"/>
          <w:szCs w:val="24"/>
        </w:rPr>
        <w:t xml:space="preserve">Suletud loetelu kohaldub üksnes juhul, kui teabekorraldus edastatakse täitmisregistri vahendusel. Kui </w:t>
      </w:r>
      <w:r w:rsidRPr="08CE0643" w:rsidR="4232186A">
        <w:rPr>
          <w:rFonts w:ascii="Times New Roman" w:hAnsi="Times New Roman" w:cs="Times New Roman"/>
          <w:sz w:val="24"/>
          <w:szCs w:val="24"/>
        </w:rPr>
        <w:t>RAB</w:t>
      </w:r>
      <w:r w:rsidRPr="08CE0643">
        <w:rPr>
          <w:rFonts w:ascii="Times New Roman" w:hAnsi="Times New Roman" w:cs="Times New Roman"/>
          <w:sz w:val="24"/>
          <w:szCs w:val="24"/>
        </w:rPr>
        <w:t xml:space="preserve"> soovib pangasaladust sisaldavat teavet, mi</w:t>
      </w:r>
      <w:r w:rsidRPr="08CE0643" w:rsidR="157C312A">
        <w:rPr>
          <w:rFonts w:ascii="Times New Roman" w:hAnsi="Times New Roman" w:cs="Times New Roman"/>
          <w:sz w:val="24"/>
          <w:szCs w:val="24"/>
        </w:rPr>
        <w:t>da</w:t>
      </w:r>
      <w:r w:rsidRPr="08CE0643">
        <w:rPr>
          <w:rFonts w:ascii="Times New Roman" w:hAnsi="Times New Roman" w:cs="Times New Roman"/>
          <w:sz w:val="24"/>
          <w:szCs w:val="24"/>
        </w:rPr>
        <w:t xml:space="preserve"> kõnealuses loetelus nimetatud ei ole, peab </w:t>
      </w:r>
      <w:r w:rsidRPr="08CE0643" w:rsidR="468D7E14">
        <w:rPr>
          <w:rFonts w:ascii="Times New Roman" w:hAnsi="Times New Roman" w:cs="Times New Roman"/>
          <w:sz w:val="24"/>
          <w:szCs w:val="24"/>
        </w:rPr>
        <w:t>RAB</w:t>
      </w:r>
      <w:r w:rsidRPr="08CE0643">
        <w:rPr>
          <w:rFonts w:ascii="Times New Roman" w:hAnsi="Times New Roman" w:cs="Times New Roman"/>
          <w:sz w:val="24"/>
          <w:szCs w:val="24"/>
        </w:rPr>
        <w:t xml:space="preserve"> edastama krediidi- ja makseasutusele </w:t>
      </w:r>
      <w:r w:rsidRPr="08CE0643" w:rsidR="04634DA1">
        <w:rPr>
          <w:rFonts w:ascii="Times New Roman" w:hAnsi="Times New Roman" w:cs="Times New Roman"/>
          <w:sz w:val="24"/>
          <w:szCs w:val="24"/>
        </w:rPr>
        <w:t>ettekirjutuse</w:t>
      </w:r>
      <w:r w:rsidRPr="08CE0643">
        <w:rPr>
          <w:rFonts w:ascii="Times New Roman" w:hAnsi="Times New Roman" w:cs="Times New Roman"/>
          <w:sz w:val="24"/>
          <w:szCs w:val="24"/>
        </w:rPr>
        <w:t xml:space="preserve"> teabe nõudmiseks posti teel või e-kirjaga.</w:t>
      </w:r>
      <w:r w:rsidRPr="08CE0643" w:rsidR="5A7EE6B9">
        <w:rPr>
          <w:rFonts w:ascii="Times New Roman" w:hAnsi="Times New Roman" w:cs="Times New Roman"/>
          <w:sz w:val="24"/>
          <w:szCs w:val="24"/>
        </w:rPr>
        <w:t xml:space="preserve"> </w:t>
      </w:r>
      <w:r w:rsidRPr="08CE0643" w:rsidR="5A7EE6B9">
        <w:rPr>
          <w:rFonts w:ascii="Times New Roman" w:hAnsi="Times New Roman" w:eastAsia="Aptos" w:cs="Times New Roman"/>
          <w:color w:val="000000" w:themeColor="text1"/>
          <w:sz w:val="24"/>
          <w:szCs w:val="24"/>
        </w:rPr>
        <w:t xml:space="preserve">Täitmisregister on üksnes võimalik paralleelne kanal, mille kaudu RAB-l on õigus saada seaduses nimetatud ulatuses andmeid, eeltoodu ei piira aga kuidagi RAB õigusi </w:t>
      </w:r>
      <w:r w:rsidRPr="08CE0643" w:rsidR="30C9FB2B">
        <w:rPr>
          <w:rFonts w:ascii="Times New Roman" w:hAnsi="Times New Roman" w:eastAsia="Aptos" w:cs="Times New Roman"/>
          <w:color w:val="000000" w:themeColor="text1"/>
          <w:sz w:val="24"/>
          <w:szCs w:val="24"/>
        </w:rPr>
        <w:t xml:space="preserve">saada </w:t>
      </w:r>
      <w:r w:rsidRPr="08CE0643" w:rsidR="5A7EE6B9">
        <w:rPr>
          <w:rFonts w:ascii="Times New Roman" w:hAnsi="Times New Roman" w:eastAsia="Aptos" w:cs="Times New Roman"/>
          <w:color w:val="000000" w:themeColor="text1"/>
          <w:sz w:val="24"/>
          <w:szCs w:val="24"/>
        </w:rPr>
        <w:t>RahaPTS</w:t>
      </w:r>
      <w:r w:rsidRPr="08CE0643" w:rsidR="212F8235">
        <w:rPr>
          <w:rFonts w:ascii="Times New Roman" w:hAnsi="Times New Roman" w:eastAsia="Aptos" w:cs="Times New Roman"/>
          <w:color w:val="000000" w:themeColor="text1"/>
          <w:sz w:val="24"/>
          <w:szCs w:val="24"/>
        </w:rPr>
        <w:t>i</w:t>
      </w:r>
      <w:r w:rsidRPr="08CE0643" w:rsidR="5A7EE6B9">
        <w:rPr>
          <w:rFonts w:ascii="Times New Roman" w:hAnsi="Times New Roman" w:eastAsia="Aptos" w:cs="Times New Roman"/>
          <w:color w:val="000000" w:themeColor="text1"/>
          <w:sz w:val="24"/>
          <w:szCs w:val="24"/>
        </w:rPr>
        <w:t xml:space="preserve"> § 58 l</w:t>
      </w:r>
      <w:r w:rsidRPr="08CE0643" w:rsidR="212F8235">
        <w:rPr>
          <w:rFonts w:ascii="Times New Roman" w:hAnsi="Times New Roman" w:eastAsia="Aptos" w:cs="Times New Roman"/>
          <w:color w:val="000000" w:themeColor="text1"/>
          <w:sz w:val="24"/>
          <w:szCs w:val="24"/>
        </w:rPr>
        <w:t>õike</w:t>
      </w:r>
      <w:r w:rsidRPr="08CE0643" w:rsidR="5A7EE6B9">
        <w:rPr>
          <w:rFonts w:ascii="Times New Roman" w:hAnsi="Times New Roman" w:eastAsia="Aptos" w:cs="Times New Roman"/>
          <w:color w:val="000000" w:themeColor="text1"/>
          <w:sz w:val="24"/>
          <w:szCs w:val="24"/>
        </w:rPr>
        <w:t xml:space="preserve"> 1 alusel </w:t>
      </w:r>
      <w:r w:rsidRPr="08CE0643" w:rsidR="44E5A26E">
        <w:rPr>
          <w:rFonts w:ascii="Times New Roman" w:hAnsi="Times New Roman" w:eastAsia="Aptos" w:cs="Times New Roman"/>
          <w:color w:val="000000" w:themeColor="text1"/>
          <w:sz w:val="24"/>
          <w:szCs w:val="24"/>
        </w:rPr>
        <w:t>lisa</w:t>
      </w:r>
      <w:r w:rsidRPr="08CE0643" w:rsidR="5A7EE6B9">
        <w:rPr>
          <w:rFonts w:ascii="Times New Roman" w:hAnsi="Times New Roman" w:eastAsia="Aptos" w:cs="Times New Roman"/>
          <w:color w:val="000000" w:themeColor="text1"/>
          <w:sz w:val="24"/>
          <w:szCs w:val="24"/>
        </w:rPr>
        <w:t>tea</w:t>
      </w:r>
      <w:r w:rsidRPr="08CE0643" w:rsidR="30C9FB2B">
        <w:rPr>
          <w:rFonts w:ascii="Times New Roman" w:hAnsi="Times New Roman" w:eastAsia="Aptos" w:cs="Times New Roman"/>
          <w:color w:val="000000" w:themeColor="text1"/>
          <w:sz w:val="24"/>
          <w:szCs w:val="24"/>
        </w:rPr>
        <w:t>vet</w:t>
      </w:r>
      <w:r w:rsidRPr="08CE0643" w:rsidR="5A7EE6B9">
        <w:rPr>
          <w:rFonts w:ascii="Times New Roman" w:hAnsi="Times New Roman" w:eastAsia="Aptos" w:cs="Times New Roman"/>
          <w:color w:val="000000" w:themeColor="text1"/>
          <w:sz w:val="24"/>
          <w:szCs w:val="24"/>
        </w:rPr>
        <w:t>, mida RAB oma seaduses sätestatud ülesannete täitmiseks vajab.</w:t>
      </w:r>
      <w:r w:rsidR="000153A6">
        <w:rPr>
          <w:rFonts w:ascii="Times New Roman" w:hAnsi="Times New Roman" w:eastAsia="Aptos" w:cs="Times New Roman"/>
          <w:color w:val="000000" w:themeColor="text1"/>
          <w:sz w:val="24"/>
          <w:szCs w:val="24"/>
        </w:rPr>
        <w:t xml:space="preserve"> </w:t>
      </w:r>
      <w:r w:rsidRPr="000153A6" w:rsidR="000153A6">
        <w:rPr>
          <w:rFonts w:ascii="Times New Roman" w:hAnsi="Times New Roman" w:eastAsia="Aptos" w:cs="Times New Roman"/>
          <w:color w:val="000000" w:themeColor="text1"/>
          <w:sz w:val="24"/>
          <w:szCs w:val="24"/>
        </w:rPr>
        <w:t xml:space="preserve">Täna kehtiva direktiivi 2015/849 artikkel 32 viitab kohustusele, et </w:t>
      </w:r>
      <w:r w:rsidRPr="000153A6" w:rsidR="000153A6">
        <w:rPr>
          <w:rFonts w:ascii="Times New Roman" w:hAnsi="Times New Roman" w:eastAsia="Aptos" w:cs="Times New Roman"/>
          <w:color w:val="000000" w:themeColor="text1"/>
          <w:sz w:val="24"/>
          <w:szCs w:val="24"/>
        </w:rPr>
        <w:lastRenderedPageBreak/>
        <w:t>liikmesriigid tagavad, et rahapesu andmebüroole antakse volitused võtta juhul, kui on kahtlus, et tehing on seotud rahapesu või terrorismi rahastamisega, viivitamata vahetult või kaudselt meetmeid, et pooleliolev tehing peatada või keelata selle tegemine, et tehingut analüüsida, leida kinnitust kahtlustele ja edastada analüüsi tulemused pädevatele asutustele. Rahapesu andmebüroole antakse volitused võtta selliseid meetmeid vahetult või kaudselt teise liikmesriigi rahapesu andmebüroo taotluse korral selle liikmesriigi siseriiklikus õiguses sätestatud ajavahemikeks ja tingimustel, kus taotluse saanud rahapesu andmebüroo asub.</w:t>
      </w:r>
      <w:r w:rsidRPr="08CE0643" w:rsidR="5A7EE6B9">
        <w:rPr>
          <w:rFonts w:ascii="Times New Roman" w:hAnsi="Times New Roman" w:eastAsia="Aptos" w:cs="Times New Roman"/>
          <w:color w:val="000000" w:themeColor="text1"/>
          <w:sz w:val="24"/>
          <w:szCs w:val="24"/>
        </w:rPr>
        <w:t xml:space="preserve"> Ka direktiivi 2024/1640 artikli 21 kohaselt tuleb rahapesu andmebüroodele olenemata nende organisatsioonilisest staatusest tagada võimalikult lai juurdepääs teabele, mida nad vajavad oma ülesannete täitmiseks, sealhulgas finants-, haldus- ja õiguskaitsealasele teabele.</w:t>
      </w:r>
    </w:p>
    <w:p w:rsidRPr="00A54076" w:rsidR="48BFA514" w:rsidP="006D7E48" w:rsidRDefault="48BFA514" w14:paraId="1DB2C643" w14:textId="40203182">
      <w:pPr>
        <w:spacing w:after="0" w:line="240" w:lineRule="auto"/>
        <w:jc w:val="both"/>
        <w:rPr>
          <w:rFonts w:ascii="Times New Roman" w:hAnsi="Times New Roman" w:cs="Times New Roman"/>
          <w:sz w:val="24"/>
          <w:szCs w:val="24"/>
        </w:rPr>
      </w:pPr>
    </w:p>
    <w:p w:rsidRPr="00A54076" w:rsidR="48BFA514" w:rsidP="006D7E48" w:rsidRDefault="2B938121" w14:paraId="6067F60C" w14:textId="19CD927F">
      <w:pPr>
        <w:spacing w:after="0" w:line="240" w:lineRule="auto"/>
        <w:jc w:val="both"/>
        <w:rPr>
          <w:rFonts w:ascii="Times New Roman" w:hAnsi="Times New Roman" w:eastAsia="Times New Roman" w:cs="Times New Roman"/>
          <w:color w:val="000000" w:themeColor="text1"/>
          <w:sz w:val="24"/>
          <w:szCs w:val="24"/>
        </w:rPr>
      </w:pPr>
      <w:commentRangeStart w:id="232638147"/>
      <w:r w:rsidRPr="01B6DEFF" w:rsidR="0D8A4B70">
        <w:rPr>
          <w:rFonts w:ascii="Times New Roman" w:hAnsi="Times New Roman" w:cs="Times New Roman"/>
          <w:sz w:val="24"/>
          <w:szCs w:val="24"/>
        </w:rPr>
        <w:t>Eelnõu</w:t>
      </w:r>
      <w:r w:rsidRPr="01B6DEFF" w:rsidR="22F6288E">
        <w:rPr>
          <w:rFonts w:ascii="Times New Roman" w:hAnsi="Times New Roman" w:cs="Times New Roman"/>
          <w:sz w:val="24"/>
          <w:szCs w:val="24"/>
        </w:rPr>
        <w:t>s</w:t>
      </w:r>
      <w:r w:rsidRPr="01B6DEFF" w:rsidR="0D8A4B70">
        <w:rPr>
          <w:rFonts w:ascii="Times New Roman" w:hAnsi="Times New Roman" w:cs="Times New Roman"/>
          <w:sz w:val="24"/>
          <w:szCs w:val="24"/>
        </w:rPr>
        <w:t xml:space="preserve"> </w:t>
      </w:r>
      <w:r w:rsidRPr="01B6DEFF" w:rsidR="12CD483E">
        <w:rPr>
          <w:rFonts w:ascii="Times New Roman" w:hAnsi="Times New Roman" w:cs="Times New Roman"/>
          <w:sz w:val="24"/>
          <w:szCs w:val="24"/>
        </w:rPr>
        <w:t>täpsustatakse</w:t>
      </w:r>
      <w:r w:rsidRPr="01B6DEFF" w:rsidR="0D8A4B70">
        <w:rPr>
          <w:rFonts w:ascii="Times New Roman" w:hAnsi="Times New Roman" w:cs="Times New Roman"/>
          <w:sz w:val="24"/>
          <w:szCs w:val="24"/>
        </w:rPr>
        <w:t xml:space="preserve">, et täitmisregistri vahendusel on </w:t>
      </w:r>
      <w:r w:rsidRPr="01B6DEFF" w:rsidR="0D8A4B70">
        <w:rPr>
          <w:rFonts w:ascii="Times New Roman" w:hAnsi="Times New Roman" w:cs="Times New Roman"/>
          <w:sz w:val="24"/>
          <w:szCs w:val="24"/>
        </w:rPr>
        <w:t>RAB-l</w:t>
      </w:r>
      <w:r w:rsidRPr="01B6DEFF" w:rsidR="0D8A4B70">
        <w:rPr>
          <w:rFonts w:ascii="Times New Roman" w:hAnsi="Times New Roman" w:cs="Times New Roman"/>
          <w:sz w:val="24"/>
          <w:szCs w:val="24"/>
        </w:rPr>
        <w:t xml:space="preserve"> õ</w:t>
      </w:r>
      <w:r w:rsidRPr="01B6DEFF" w:rsidR="1F48D9C6">
        <w:rPr>
          <w:rFonts w:ascii="Times New Roman" w:hAnsi="Times New Roman" w:cs="Times New Roman"/>
          <w:sz w:val="24"/>
          <w:szCs w:val="24"/>
        </w:rPr>
        <w:t>igus koguda pangasaladust sisald</w:t>
      </w:r>
      <w:r w:rsidRPr="01B6DEFF" w:rsidR="1AD9F492">
        <w:rPr>
          <w:rFonts w:ascii="Times New Roman" w:hAnsi="Times New Roman" w:cs="Times New Roman"/>
          <w:sz w:val="24"/>
          <w:szCs w:val="24"/>
        </w:rPr>
        <w:t>a</w:t>
      </w:r>
      <w:r w:rsidRPr="01B6DEFF" w:rsidR="1F48D9C6">
        <w:rPr>
          <w:rFonts w:ascii="Times New Roman" w:hAnsi="Times New Roman" w:cs="Times New Roman"/>
          <w:sz w:val="24"/>
          <w:szCs w:val="24"/>
        </w:rPr>
        <w:t xml:space="preserve">vaid andmeid </w:t>
      </w:r>
      <w:r w:rsidRPr="01B6DEFF" w:rsidR="06899F87">
        <w:rPr>
          <w:rFonts w:ascii="Times New Roman" w:hAnsi="Times New Roman" w:cs="Times New Roman"/>
          <w:sz w:val="24"/>
          <w:szCs w:val="24"/>
        </w:rPr>
        <w:t>RahaPTS</w:t>
      </w:r>
      <w:r w:rsidRPr="01B6DEFF" w:rsidR="3C4D1496">
        <w:rPr>
          <w:rFonts w:ascii="Times New Roman" w:hAnsi="Times New Roman" w:cs="Times New Roman"/>
          <w:sz w:val="24"/>
          <w:szCs w:val="24"/>
        </w:rPr>
        <w:t>i</w:t>
      </w:r>
      <w:r w:rsidRPr="01B6DEFF" w:rsidR="06899F87">
        <w:rPr>
          <w:rFonts w:ascii="Times New Roman" w:hAnsi="Times New Roman" w:cs="Times New Roman"/>
          <w:sz w:val="24"/>
          <w:szCs w:val="24"/>
        </w:rPr>
        <w:t xml:space="preserve"> </w:t>
      </w:r>
      <w:r w:rsidRPr="01B6DEFF" w:rsidR="06899F87">
        <w:rPr>
          <w:rFonts w:ascii="Times New Roman" w:hAnsi="Times New Roman" w:eastAsia="Times New Roman" w:cs="Times New Roman"/>
          <w:color w:val="000000" w:themeColor="text1" w:themeTint="FF" w:themeShade="FF"/>
          <w:sz w:val="24"/>
          <w:szCs w:val="24"/>
        </w:rPr>
        <w:t>§ 54 lõike 1</w:t>
      </w:r>
      <w:r w:rsidRPr="01B6DEFF" w:rsidR="06899F87">
        <w:rPr>
          <w:rFonts w:ascii="Times New Roman" w:hAnsi="Times New Roman" w:eastAsia="Times New Roman" w:cs="Times New Roman"/>
          <w:color w:val="000000" w:themeColor="text1" w:themeTint="FF" w:themeShade="FF"/>
          <w:sz w:val="24"/>
          <w:szCs w:val="24"/>
          <w:vertAlign w:val="superscript"/>
        </w:rPr>
        <w:t xml:space="preserve"> </w:t>
      </w:r>
      <w:r w:rsidRPr="01B6DEFF" w:rsidR="06899F87">
        <w:rPr>
          <w:rFonts w:ascii="Times New Roman" w:hAnsi="Times New Roman" w:eastAsia="Times New Roman" w:cs="Times New Roman"/>
          <w:color w:val="000000" w:themeColor="text1" w:themeTint="FF" w:themeShade="FF"/>
          <w:sz w:val="24"/>
          <w:szCs w:val="24"/>
        </w:rPr>
        <w:t>punktides 1</w:t>
      </w:r>
      <w:ins w:author="Maarja-Liis Lall - JUSTDIGI" w:date="2026-01-16T07:52:12.255Z" w:id="596813939">
        <w:r w:rsidRPr="01B6DEFF" w:rsidR="711624ED">
          <w:rPr>
            <w:rFonts w:ascii="Times New Roman" w:hAnsi="Times New Roman" w:eastAsia="Times New Roman" w:cs="Times New Roman"/>
            <w:color w:val="000000" w:themeColor="text1" w:themeTint="FF" w:themeShade="FF"/>
            <w:sz w:val="24"/>
            <w:szCs w:val="24"/>
          </w:rPr>
          <w:t>, 8</w:t>
        </w:r>
      </w:ins>
      <w:r w:rsidRPr="01B6DEFF" w:rsidR="06899F87">
        <w:rPr>
          <w:rFonts w:ascii="Times New Roman" w:hAnsi="Times New Roman" w:eastAsia="Times New Roman" w:cs="Times New Roman"/>
          <w:color w:val="000000" w:themeColor="text1" w:themeTint="FF" w:themeShade="FF"/>
          <w:sz w:val="24"/>
          <w:szCs w:val="24"/>
        </w:rPr>
        <w:t xml:space="preserve"> ja </w:t>
      </w:r>
      <w:del w:author="Maarja-Liis Lall - JUSTDIGI" w:date="2026-01-16T07:52:14.247Z" w:id="285180806">
        <w:r w:rsidRPr="01B6DEFF" w:rsidDel="06899F87">
          <w:rPr>
            <w:rFonts w:ascii="Times New Roman" w:hAnsi="Times New Roman" w:eastAsia="Times New Roman" w:cs="Times New Roman"/>
            <w:color w:val="000000" w:themeColor="text1" w:themeTint="FF" w:themeShade="FF"/>
            <w:sz w:val="24"/>
            <w:szCs w:val="24"/>
          </w:rPr>
          <w:delText>8–</w:delText>
        </w:r>
      </w:del>
      <w:r w:rsidRPr="01B6DEFF" w:rsidR="34EFBF8D">
        <w:rPr>
          <w:rFonts w:ascii="Times New Roman" w:hAnsi="Times New Roman" w:eastAsia="Times New Roman" w:cs="Times New Roman"/>
          <w:color w:val="000000" w:themeColor="text1" w:themeTint="FF" w:themeShade="FF"/>
          <w:sz w:val="24"/>
          <w:szCs w:val="24"/>
        </w:rPr>
        <w:t>9</w:t>
      </w:r>
      <w:r w:rsidRPr="01B6DEFF" w:rsidR="06899F87">
        <w:rPr>
          <w:rFonts w:ascii="Times New Roman" w:hAnsi="Times New Roman" w:eastAsia="Times New Roman" w:cs="Times New Roman"/>
          <w:color w:val="000000" w:themeColor="text1" w:themeTint="FF" w:themeShade="FF"/>
          <w:sz w:val="24"/>
          <w:szCs w:val="24"/>
        </w:rPr>
        <w:t xml:space="preserve"> nimetatud ülesannete täitmiseks:</w:t>
      </w:r>
    </w:p>
    <w:p w:rsidRPr="004852FE" w:rsidR="48BFA514" w:rsidP="006D7E48" w:rsidRDefault="48BFA514" w14:paraId="72B72934" w14:textId="1062A0A3">
      <w:pPr>
        <w:spacing w:after="0" w:line="240" w:lineRule="auto"/>
        <w:jc w:val="both"/>
        <w:rPr>
          <w:rFonts w:ascii="Times New Roman" w:hAnsi="Times New Roman" w:eastAsia="Aptos" w:cs="Times New Roman"/>
          <w:color w:val="000000" w:themeColor="text1"/>
          <w:sz w:val="24"/>
          <w:szCs w:val="24"/>
        </w:rPr>
      </w:pPr>
    </w:p>
    <w:p w:rsidRPr="004852FE" w:rsidR="48BFA514" w:rsidP="006D7E48" w:rsidRDefault="34D4523E" w14:paraId="662DD345" w14:textId="7E9BF665">
      <w:pPr>
        <w:pStyle w:val="Loendilik"/>
        <w:numPr>
          <w:ilvl w:val="0"/>
          <w:numId w:val="3"/>
        </w:numPr>
        <w:spacing w:after="0" w:line="240" w:lineRule="auto"/>
        <w:jc w:val="both"/>
        <w:rPr>
          <w:rFonts w:ascii="Times New Roman" w:hAnsi="Times New Roman" w:eastAsia="Aptos" w:cs="Times New Roman"/>
          <w:color w:val="000000" w:themeColor="text1"/>
        </w:rPr>
      </w:pPr>
      <w:r w:rsidRPr="08CE0643">
        <w:rPr>
          <w:rFonts w:ascii="Times New Roman" w:hAnsi="Times New Roman" w:eastAsia="Aptos" w:cs="Times New Roman"/>
          <w:color w:val="000000" w:themeColor="text1"/>
        </w:rPr>
        <w:t>rahapesu ja terrorismi rahastamise tõkestamine ning sellele viitava teabe vastuvõtmine, kogumine, väljanõudmine, registreerimine, töötlemine, analüüsimine ja edastamine (RahaPTS § 54 l</w:t>
      </w:r>
      <w:r w:rsidR="001C299B">
        <w:rPr>
          <w:rFonts w:ascii="Times New Roman" w:hAnsi="Times New Roman" w:eastAsia="Aptos" w:cs="Times New Roman"/>
          <w:color w:val="000000" w:themeColor="text1"/>
        </w:rPr>
        <w:t>õige</w:t>
      </w:r>
      <w:r w:rsidRPr="08CE0643">
        <w:rPr>
          <w:rFonts w:ascii="Times New Roman" w:hAnsi="Times New Roman" w:eastAsia="Aptos" w:cs="Times New Roman"/>
          <w:color w:val="000000" w:themeColor="text1"/>
        </w:rPr>
        <w:t xml:space="preserve"> 1 p</w:t>
      </w:r>
      <w:r w:rsidR="001C299B">
        <w:rPr>
          <w:rFonts w:ascii="Times New Roman" w:hAnsi="Times New Roman" w:eastAsia="Aptos" w:cs="Times New Roman"/>
          <w:color w:val="000000" w:themeColor="text1"/>
        </w:rPr>
        <w:t>unkt</w:t>
      </w:r>
      <w:r w:rsidRPr="08CE0643">
        <w:rPr>
          <w:rFonts w:ascii="Times New Roman" w:hAnsi="Times New Roman" w:eastAsia="Aptos" w:cs="Times New Roman"/>
          <w:color w:val="000000" w:themeColor="text1"/>
        </w:rPr>
        <w:t xml:space="preserve"> 1);</w:t>
      </w:r>
    </w:p>
    <w:p w:rsidRPr="004852FE" w:rsidR="48BFA514" w:rsidP="006D7E48" w:rsidRDefault="34D4523E" w14:paraId="62D06607" w14:textId="536BF17E">
      <w:pPr>
        <w:pStyle w:val="Loendilik"/>
        <w:numPr>
          <w:ilvl w:val="0"/>
          <w:numId w:val="3"/>
        </w:numPr>
        <w:spacing w:after="0" w:line="240" w:lineRule="auto"/>
        <w:jc w:val="both"/>
        <w:rPr>
          <w:rFonts w:ascii="Times New Roman" w:hAnsi="Times New Roman" w:eastAsia="Aptos" w:cs="Times New Roman"/>
          <w:color w:val="000000" w:themeColor="text1"/>
        </w:rPr>
      </w:pPr>
      <w:r w:rsidRPr="08CE0643">
        <w:rPr>
          <w:rFonts w:ascii="Times New Roman" w:hAnsi="Times New Roman" w:eastAsia="Aptos" w:cs="Times New Roman"/>
          <w:color w:val="000000" w:themeColor="text1"/>
        </w:rPr>
        <w:t>välissuhtlemise ja teabevahetuse korraldamine vastavalt sama seaduse §-le 63 (RahaPTS § 54 l</w:t>
      </w:r>
      <w:r w:rsidR="001C299B">
        <w:rPr>
          <w:rFonts w:ascii="Times New Roman" w:hAnsi="Times New Roman" w:eastAsia="Aptos" w:cs="Times New Roman"/>
          <w:color w:val="000000" w:themeColor="text1"/>
        </w:rPr>
        <w:t>õige</w:t>
      </w:r>
      <w:r w:rsidRPr="08CE0643">
        <w:rPr>
          <w:rFonts w:ascii="Times New Roman" w:hAnsi="Times New Roman" w:eastAsia="Aptos" w:cs="Times New Roman"/>
          <w:color w:val="000000" w:themeColor="text1"/>
        </w:rPr>
        <w:t xml:space="preserve"> 1 p</w:t>
      </w:r>
      <w:r w:rsidR="001C299B">
        <w:rPr>
          <w:rFonts w:ascii="Times New Roman" w:hAnsi="Times New Roman" w:eastAsia="Aptos" w:cs="Times New Roman"/>
          <w:color w:val="000000" w:themeColor="text1"/>
        </w:rPr>
        <w:t>unkt</w:t>
      </w:r>
      <w:r w:rsidRPr="08CE0643">
        <w:rPr>
          <w:rFonts w:ascii="Times New Roman" w:hAnsi="Times New Roman" w:eastAsia="Aptos" w:cs="Times New Roman"/>
          <w:color w:val="000000" w:themeColor="text1"/>
        </w:rPr>
        <w:t xml:space="preserve"> 8);</w:t>
      </w:r>
    </w:p>
    <w:p w:rsidRPr="004852FE" w:rsidR="48BFA514" w:rsidP="006D7E48" w:rsidRDefault="34D4523E" w14:paraId="6D635CB6" w14:textId="035F68CE">
      <w:pPr>
        <w:pStyle w:val="Loendilik"/>
        <w:numPr>
          <w:ilvl w:val="0"/>
          <w:numId w:val="3"/>
        </w:numPr>
        <w:spacing w:after="0" w:line="240" w:lineRule="auto"/>
        <w:jc w:val="both"/>
        <w:rPr>
          <w:rFonts w:ascii="Times New Roman" w:hAnsi="Times New Roman" w:eastAsia="Aptos" w:cs="Times New Roman"/>
          <w:color w:val="000000" w:themeColor="text1"/>
        </w:rPr>
      </w:pPr>
      <w:r w:rsidRPr="01B6DEFF" w:rsidR="1F48D9C6">
        <w:rPr>
          <w:rFonts w:ascii="Times New Roman" w:hAnsi="Times New Roman" w:eastAsia="Aptos" w:cs="Times New Roman"/>
          <w:color w:val="000000" w:themeColor="text1" w:themeTint="FF" w:themeShade="FF"/>
        </w:rPr>
        <w:t>rahvusvahelise sanktsiooni seadusest (</w:t>
      </w:r>
      <w:r w:rsidRPr="01B6DEFF" w:rsidR="1F48D9C6">
        <w:rPr>
          <w:rFonts w:ascii="Times New Roman" w:hAnsi="Times New Roman" w:eastAsia="Aptos" w:cs="Times New Roman"/>
          <w:color w:val="000000" w:themeColor="text1" w:themeTint="FF" w:themeShade="FF"/>
        </w:rPr>
        <w:t>RSanS</w:t>
      </w:r>
      <w:r w:rsidRPr="01B6DEFF" w:rsidR="1F48D9C6">
        <w:rPr>
          <w:rFonts w:ascii="Times New Roman" w:hAnsi="Times New Roman" w:eastAsia="Aptos" w:cs="Times New Roman"/>
          <w:color w:val="000000" w:themeColor="text1" w:themeTint="FF" w:themeShade="FF"/>
        </w:rPr>
        <w:t>) tulenevate ülesannete täitmine (</w:t>
      </w:r>
      <w:r w:rsidRPr="01B6DEFF" w:rsidR="1F48D9C6">
        <w:rPr>
          <w:rFonts w:ascii="Times New Roman" w:hAnsi="Times New Roman" w:eastAsia="Aptos" w:cs="Times New Roman"/>
          <w:color w:val="000000" w:themeColor="text1" w:themeTint="FF" w:themeShade="FF"/>
        </w:rPr>
        <w:t>RahaPTS</w:t>
      </w:r>
      <w:r w:rsidRPr="01B6DEFF" w:rsidR="1F48D9C6">
        <w:rPr>
          <w:rFonts w:ascii="Times New Roman" w:hAnsi="Times New Roman" w:eastAsia="Aptos" w:cs="Times New Roman"/>
          <w:color w:val="000000" w:themeColor="text1" w:themeTint="FF" w:themeShade="FF"/>
        </w:rPr>
        <w:t xml:space="preserve"> § 54 l</w:t>
      </w:r>
      <w:r w:rsidRPr="01B6DEFF" w:rsidR="2D44AC82">
        <w:rPr>
          <w:rFonts w:ascii="Times New Roman" w:hAnsi="Times New Roman" w:eastAsia="Aptos" w:cs="Times New Roman"/>
          <w:color w:val="000000" w:themeColor="text1" w:themeTint="FF" w:themeShade="FF"/>
        </w:rPr>
        <w:t>õige</w:t>
      </w:r>
      <w:r w:rsidRPr="01B6DEFF" w:rsidR="1F48D9C6">
        <w:rPr>
          <w:rFonts w:ascii="Times New Roman" w:hAnsi="Times New Roman" w:eastAsia="Aptos" w:cs="Times New Roman"/>
          <w:color w:val="000000" w:themeColor="text1" w:themeTint="FF" w:themeShade="FF"/>
        </w:rPr>
        <w:t xml:space="preserve"> 1 p</w:t>
      </w:r>
      <w:r w:rsidRPr="01B6DEFF" w:rsidR="2D44AC82">
        <w:rPr>
          <w:rFonts w:ascii="Times New Roman" w:hAnsi="Times New Roman" w:eastAsia="Aptos" w:cs="Times New Roman"/>
          <w:color w:val="000000" w:themeColor="text1" w:themeTint="FF" w:themeShade="FF"/>
        </w:rPr>
        <w:t>unkt</w:t>
      </w:r>
      <w:r w:rsidRPr="01B6DEFF" w:rsidR="1F48D9C6">
        <w:rPr>
          <w:rFonts w:ascii="Times New Roman" w:hAnsi="Times New Roman" w:eastAsia="Aptos" w:cs="Times New Roman"/>
          <w:color w:val="000000" w:themeColor="text1" w:themeTint="FF" w:themeShade="FF"/>
        </w:rPr>
        <w:t xml:space="preserve"> 9)</w:t>
      </w:r>
      <w:r w:rsidRPr="01B6DEFF" w:rsidR="1312E3AB">
        <w:rPr>
          <w:rFonts w:ascii="Times New Roman" w:hAnsi="Times New Roman" w:eastAsia="Aptos" w:cs="Times New Roman"/>
          <w:color w:val="000000" w:themeColor="text1" w:themeTint="FF" w:themeShade="FF"/>
        </w:rPr>
        <w:t>.</w:t>
      </w:r>
      <w:commentRangeEnd w:id="232638147"/>
      <w:r>
        <w:rPr>
          <w:rStyle w:val="CommentReference"/>
        </w:rPr>
        <w:commentReference w:id="232638147"/>
      </w:r>
    </w:p>
    <w:p w:rsidRPr="004852FE" w:rsidR="48BFA514" w:rsidP="006D7E48" w:rsidRDefault="48BFA514" w14:paraId="274AB60E" w14:textId="2858EF00">
      <w:pPr>
        <w:spacing w:after="0" w:line="240" w:lineRule="auto"/>
        <w:jc w:val="both"/>
        <w:rPr>
          <w:rFonts w:ascii="Times New Roman" w:hAnsi="Times New Roman" w:eastAsia="Aptos" w:cs="Times New Roman"/>
          <w:color w:val="000000" w:themeColor="text1"/>
          <w:sz w:val="24"/>
          <w:szCs w:val="24"/>
        </w:rPr>
      </w:pPr>
    </w:p>
    <w:p w:rsidRPr="004852FE" w:rsidR="48BFA514" w:rsidP="006D7E48" w:rsidRDefault="34D4523E" w14:paraId="3F131379" w14:textId="50640426">
      <w:pPr>
        <w:spacing w:after="0" w:line="240" w:lineRule="auto"/>
        <w:jc w:val="both"/>
        <w:rPr>
          <w:rFonts w:ascii="Times New Roman" w:hAnsi="Times New Roman" w:eastAsia="Aptos" w:cs="Times New Roman"/>
          <w:color w:val="000000" w:themeColor="text1"/>
          <w:sz w:val="24"/>
          <w:szCs w:val="24"/>
        </w:rPr>
      </w:pPr>
      <w:r w:rsidRPr="08CE0643">
        <w:rPr>
          <w:rFonts w:ascii="Times New Roman" w:hAnsi="Times New Roman" w:eastAsia="Aptos" w:cs="Times New Roman"/>
          <w:color w:val="000000" w:themeColor="text1"/>
          <w:sz w:val="24"/>
          <w:szCs w:val="24"/>
        </w:rPr>
        <w:t>RahaPTS</w:t>
      </w:r>
      <w:r w:rsidRPr="08CE0643" w:rsidR="27979BCA">
        <w:rPr>
          <w:rFonts w:ascii="Times New Roman" w:hAnsi="Times New Roman" w:eastAsia="Aptos" w:cs="Times New Roman"/>
          <w:color w:val="000000" w:themeColor="text1"/>
          <w:sz w:val="24"/>
          <w:szCs w:val="24"/>
        </w:rPr>
        <w:t>i</w:t>
      </w:r>
      <w:r w:rsidRPr="08CE0643">
        <w:rPr>
          <w:rFonts w:ascii="Times New Roman" w:hAnsi="Times New Roman" w:eastAsia="Aptos" w:cs="Times New Roman"/>
          <w:color w:val="000000" w:themeColor="text1"/>
          <w:sz w:val="24"/>
          <w:szCs w:val="24"/>
        </w:rPr>
        <w:t xml:space="preserve"> § 54 lõike 1 punkt 1 </w:t>
      </w:r>
      <w:r w:rsidRPr="08CE0643" w:rsidR="46D0BB13">
        <w:rPr>
          <w:rFonts w:ascii="Times New Roman" w:hAnsi="Times New Roman" w:eastAsia="Aptos" w:cs="Times New Roman"/>
          <w:color w:val="000000" w:themeColor="text1"/>
          <w:sz w:val="24"/>
          <w:szCs w:val="24"/>
        </w:rPr>
        <w:t>on seotud</w:t>
      </w:r>
      <w:r w:rsidRPr="08CE0643">
        <w:rPr>
          <w:rFonts w:ascii="Times New Roman" w:hAnsi="Times New Roman" w:eastAsia="Aptos" w:cs="Times New Roman"/>
          <w:color w:val="000000" w:themeColor="text1"/>
          <w:sz w:val="24"/>
          <w:szCs w:val="24"/>
        </w:rPr>
        <w:t xml:space="preserve"> Rahapesu Andmebüroo </w:t>
      </w:r>
      <w:r w:rsidRPr="08CE0643" w:rsidR="46D0BB13">
        <w:rPr>
          <w:rFonts w:ascii="Times New Roman" w:hAnsi="Times New Roman" w:eastAsia="Aptos" w:cs="Times New Roman"/>
          <w:color w:val="000000" w:themeColor="text1"/>
          <w:sz w:val="24"/>
          <w:szCs w:val="24"/>
        </w:rPr>
        <w:t>põhiülesandega</w:t>
      </w:r>
      <w:r w:rsidRPr="08CE0643">
        <w:rPr>
          <w:rFonts w:ascii="Times New Roman" w:hAnsi="Times New Roman" w:eastAsia="Aptos" w:cs="Times New Roman"/>
          <w:color w:val="000000" w:themeColor="text1"/>
          <w:sz w:val="24"/>
          <w:szCs w:val="24"/>
        </w:rPr>
        <w:t>. Pangasaladust sisald</w:t>
      </w:r>
      <w:r w:rsidRPr="08CE0643" w:rsidR="46D0BB13">
        <w:rPr>
          <w:rFonts w:ascii="Times New Roman" w:hAnsi="Times New Roman" w:eastAsia="Aptos" w:cs="Times New Roman"/>
          <w:color w:val="000000" w:themeColor="text1"/>
          <w:sz w:val="24"/>
          <w:szCs w:val="24"/>
        </w:rPr>
        <w:t>a</w:t>
      </w:r>
      <w:r w:rsidRPr="08CE0643">
        <w:rPr>
          <w:rFonts w:ascii="Times New Roman" w:hAnsi="Times New Roman" w:eastAsia="Aptos" w:cs="Times New Roman"/>
          <w:color w:val="000000" w:themeColor="text1"/>
          <w:sz w:val="24"/>
          <w:szCs w:val="24"/>
        </w:rPr>
        <w:t>vaid andmeid on põhiülesannete täitmiseks vaja, sest need on rahapesu kahtluse kontrollimisel olulised analüüsiobjektid.</w:t>
      </w:r>
    </w:p>
    <w:p w:rsidRPr="004852FE" w:rsidR="48BFA514" w:rsidP="006D7E48" w:rsidRDefault="48BFA514" w14:paraId="1B71B5A6" w14:textId="5B19FDFF">
      <w:pPr>
        <w:spacing w:after="0" w:line="240" w:lineRule="auto"/>
        <w:jc w:val="both"/>
        <w:rPr>
          <w:rFonts w:ascii="Times New Roman" w:hAnsi="Times New Roman" w:eastAsia="Aptos" w:cs="Times New Roman"/>
          <w:color w:val="000000" w:themeColor="text1"/>
          <w:sz w:val="24"/>
          <w:szCs w:val="24"/>
        </w:rPr>
      </w:pPr>
    </w:p>
    <w:p w:rsidRPr="004852FE" w:rsidR="48BFA514" w:rsidP="006D7E48" w:rsidRDefault="34D4523E" w14:paraId="4D2364A6" w14:textId="0DA881EA">
      <w:pPr>
        <w:spacing w:after="0" w:line="240" w:lineRule="auto"/>
        <w:jc w:val="both"/>
        <w:rPr>
          <w:rFonts w:ascii="Times New Roman" w:hAnsi="Times New Roman" w:eastAsia="Aptos" w:cs="Times New Roman"/>
          <w:color w:val="000000" w:themeColor="text1"/>
          <w:sz w:val="24"/>
          <w:szCs w:val="24"/>
        </w:rPr>
      </w:pPr>
      <w:r w:rsidRPr="08CE0643">
        <w:rPr>
          <w:rFonts w:ascii="Times New Roman" w:hAnsi="Times New Roman" w:eastAsia="Aptos" w:cs="Times New Roman"/>
          <w:color w:val="000000" w:themeColor="text1"/>
          <w:sz w:val="24"/>
          <w:szCs w:val="24"/>
        </w:rPr>
        <w:t>RahaPTS</w:t>
      </w:r>
      <w:r w:rsidRPr="08CE0643" w:rsidR="615175D7">
        <w:rPr>
          <w:rFonts w:ascii="Times New Roman" w:hAnsi="Times New Roman" w:eastAsia="Aptos" w:cs="Times New Roman"/>
          <w:color w:val="000000" w:themeColor="text1"/>
          <w:sz w:val="24"/>
          <w:szCs w:val="24"/>
        </w:rPr>
        <w:t>i</w:t>
      </w:r>
      <w:r w:rsidRPr="08CE0643">
        <w:rPr>
          <w:rFonts w:ascii="Times New Roman" w:hAnsi="Times New Roman" w:eastAsia="Aptos" w:cs="Times New Roman"/>
          <w:color w:val="000000" w:themeColor="text1"/>
          <w:sz w:val="24"/>
          <w:szCs w:val="24"/>
        </w:rPr>
        <w:t xml:space="preserve"> § 54 lõike 1 punkti 8 ehk välissuhtlemise ja teabevahetuse korraldamiseks on pangakonto väljavõtted hädavajalikud, et Rahapesu Andmebüroo saaks tagada rahvusvahelises koostöös edastatava info täielikkuse, täpsuse ja kasutuskõlblikkuse.</w:t>
      </w:r>
    </w:p>
    <w:p w:rsidRPr="004852FE" w:rsidR="48BFA514" w:rsidP="006D7E48" w:rsidRDefault="48BFA514" w14:paraId="6010357C" w14:textId="4F228283">
      <w:pPr>
        <w:spacing w:after="0" w:line="240" w:lineRule="auto"/>
        <w:jc w:val="both"/>
        <w:rPr>
          <w:rFonts w:ascii="Times New Roman" w:hAnsi="Times New Roman" w:eastAsia="Aptos" w:cs="Times New Roman"/>
          <w:color w:val="000000" w:themeColor="text1"/>
          <w:sz w:val="24"/>
          <w:szCs w:val="24"/>
        </w:rPr>
      </w:pPr>
    </w:p>
    <w:p w:rsidRPr="004852FE" w:rsidR="48BFA514" w:rsidP="006D7E48" w:rsidRDefault="34D4523E" w14:paraId="3B98A15D" w14:textId="53FEFB73">
      <w:pPr>
        <w:spacing w:after="0" w:line="240" w:lineRule="auto"/>
        <w:jc w:val="both"/>
        <w:rPr>
          <w:rFonts w:ascii="Times New Roman" w:hAnsi="Times New Roman" w:eastAsia="Aptos" w:cs="Times New Roman"/>
          <w:color w:val="000000" w:themeColor="text1"/>
          <w:sz w:val="24"/>
          <w:szCs w:val="24"/>
        </w:rPr>
      </w:pPr>
      <w:r w:rsidRPr="08CE0643">
        <w:rPr>
          <w:rFonts w:ascii="Times New Roman" w:hAnsi="Times New Roman" w:eastAsia="Aptos" w:cs="Times New Roman"/>
          <w:color w:val="000000" w:themeColor="text1"/>
          <w:sz w:val="24"/>
          <w:szCs w:val="24"/>
        </w:rPr>
        <w:t xml:space="preserve">RahaPTS § 54 lõike 1 punkt 9 reguleerib </w:t>
      </w:r>
      <w:proofErr w:type="spellStart"/>
      <w:r w:rsidRPr="08CE0643">
        <w:rPr>
          <w:rFonts w:ascii="Times New Roman" w:hAnsi="Times New Roman" w:eastAsia="Aptos" w:cs="Times New Roman"/>
          <w:color w:val="000000" w:themeColor="text1"/>
          <w:sz w:val="24"/>
          <w:szCs w:val="24"/>
        </w:rPr>
        <w:t>RSanSis</w:t>
      </w:r>
      <w:r w:rsidRPr="08CE0643" w:rsidR="595DB8AB">
        <w:rPr>
          <w:rFonts w:ascii="Times New Roman" w:hAnsi="Times New Roman" w:eastAsia="Aptos" w:cs="Times New Roman"/>
          <w:color w:val="000000" w:themeColor="text1"/>
          <w:sz w:val="24"/>
          <w:szCs w:val="24"/>
        </w:rPr>
        <w:t>t</w:t>
      </w:r>
      <w:proofErr w:type="spellEnd"/>
      <w:r w:rsidRPr="08CE0643">
        <w:rPr>
          <w:rFonts w:ascii="Times New Roman" w:hAnsi="Times New Roman" w:eastAsia="Aptos" w:cs="Times New Roman"/>
          <w:color w:val="000000" w:themeColor="text1"/>
          <w:sz w:val="24"/>
          <w:szCs w:val="24"/>
        </w:rPr>
        <w:t xml:space="preserve"> tulenevate ülesannete täitmist. Viidatud sättes loetletud ülesande täitmiseks on pangas</w:t>
      </w:r>
      <w:r w:rsidRPr="08CE0643" w:rsidR="68D41754">
        <w:rPr>
          <w:rFonts w:ascii="Times New Roman" w:hAnsi="Times New Roman" w:eastAsia="Aptos" w:cs="Times New Roman"/>
          <w:color w:val="000000" w:themeColor="text1"/>
          <w:sz w:val="24"/>
          <w:szCs w:val="24"/>
        </w:rPr>
        <w:t>aladust</w:t>
      </w:r>
      <w:r w:rsidRPr="08CE0643">
        <w:rPr>
          <w:rFonts w:ascii="Times New Roman" w:hAnsi="Times New Roman" w:eastAsia="Aptos" w:cs="Times New Roman"/>
          <w:color w:val="000000" w:themeColor="text1"/>
          <w:sz w:val="24"/>
          <w:szCs w:val="24"/>
        </w:rPr>
        <w:t xml:space="preserve"> sisaldavaid andmeid vaja sa</w:t>
      </w:r>
      <w:r w:rsidRPr="08CE0643" w:rsidR="595DB8AB">
        <w:rPr>
          <w:rFonts w:ascii="Times New Roman" w:hAnsi="Times New Roman" w:eastAsia="Aptos" w:cs="Times New Roman"/>
          <w:color w:val="000000" w:themeColor="text1"/>
          <w:sz w:val="24"/>
          <w:szCs w:val="24"/>
        </w:rPr>
        <w:t>madel</w:t>
      </w:r>
      <w:r w:rsidRPr="08CE0643">
        <w:rPr>
          <w:rFonts w:ascii="Times New Roman" w:hAnsi="Times New Roman" w:eastAsia="Aptos" w:cs="Times New Roman"/>
          <w:color w:val="000000" w:themeColor="text1"/>
          <w:sz w:val="24"/>
          <w:szCs w:val="24"/>
        </w:rPr>
        <w:t xml:space="preserve"> kaalutlustel kui RahaPTS § 54 lõike 1 punktides 1 ja 2 loetletud ülesannete</w:t>
      </w:r>
      <w:r w:rsidRPr="08CE0643" w:rsidR="595DB8AB">
        <w:rPr>
          <w:rFonts w:ascii="Times New Roman" w:hAnsi="Times New Roman" w:eastAsia="Aptos" w:cs="Times New Roman"/>
          <w:color w:val="000000" w:themeColor="text1"/>
          <w:sz w:val="24"/>
          <w:szCs w:val="24"/>
        </w:rPr>
        <w:t>ks</w:t>
      </w:r>
      <w:r w:rsidRPr="08CE0643">
        <w:rPr>
          <w:rFonts w:ascii="Times New Roman" w:hAnsi="Times New Roman" w:eastAsia="Aptos" w:cs="Times New Roman"/>
          <w:color w:val="000000" w:themeColor="text1"/>
          <w:sz w:val="24"/>
          <w:szCs w:val="24"/>
        </w:rPr>
        <w:t>.</w:t>
      </w:r>
    </w:p>
    <w:p w:rsidRPr="00A54076" w:rsidR="48BFA514" w:rsidP="006D7E48" w:rsidRDefault="48BFA514" w14:paraId="1537A02D" w14:textId="3BC602A6">
      <w:pPr>
        <w:spacing w:after="0" w:line="240" w:lineRule="auto"/>
        <w:jc w:val="both"/>
        <w:rPr>
          <w:rFonts w:ascii="Times New Roman" w:hAnsi="Times New Roman" w:cs="Times New Roman"/>
          <w:sz w:val="24"/>
          <w:szCs w:val="24"/>
        </w:rPr>
      </w:pPr>
    </w:p>
    <w:p w:rsidRPr="00A54076" w:rsidR="48BFA514" w:rsidP="006D7E48" w:rsidRDefault="4E626566" w14:paraId="29D4AE71" w14:textId="54E99BE2">
      <w:pPr>
        <w:spacing w:after="0" w:line="240" w:lineRule="auto"/>
        <w:jc w:val="both"/>
        <w:rPr>
          <w:rFonts w:ascii="Times New Roman" w:hAnsi="Times New Roman" w:eastAsia="Times New Roman" w:cs="Times New Roman"/>
          <w:color w:val="000000" w:themeColor="text1"/>
          <w:sz w:val="24"/>
          <w:szCs w:val="24"/>
        </w:rPr>
      </w:pPr>
      <w:r w:rsidRPr="1836CB87">
        <w:rPr>
          <w:rFonts w:ascii="Times New Roman" w:hAnsi="Times New Roman" w:eastAsia="Times New Roman" w:cs="Times New Roman"/>
          <w:sz w:val="24"/>
          <w:szCs w:val="24"/>
        </w:rPr>
        <w:t>Täitmisregistri kasutamis</w:t>
      </w:r>
      <w:r w:rsidRPr="1836CB87" w:rsidR="18836C2B">
        <w:rPr>
          <w:rFonts w:ascii="Times New Roman" w:hAnsi="Times New Roman" w:eastAsia="Times New Roman" w:cs="Times New Roman"/>
          <w:sz w:val="24"/>
          <w:szCs w:val="24"/>
        </w:rPr>
        <w:t>t</w:t>
      </w:r>
      <w:r w:rsidRPr="1836CB87">
        <w:rPr>
          <w:rFonts w:ascii="Times New Roman" w:hAnsi="Times New Roman" w:eastAsia="Times New Roman" w:cs="Times New Roman"/>
          <w:sz w:val="24"/>
          <w:szCs w:val="24"/>
        </w:rPr>
        <w:t xml:space="preserve"> RAB-le andmete edastamisel toetab ka </w:t>
      </w:r>
      <w:r w:rsidRPr="1836CB87" w:rsidR="63AF470D">
        <w:rPr>
          <w:rFonts w:ascii="Times New Roman" w:hAnsi="Times New Roman" w:eastAsia="Times New Roman" w:cs="Times New Roman"/>
          <w:color w:val="000000" w:themeColor="text1"/>
          <w:sz w:val="24"/>
          <w:szCs w:val="24"/>
        </w:rPr>
        <w:t>Euroopa Parlamendi ja nõukogu direktiivi (EL) 2015/849 selgituste punkt 20:</w:t>
      </w:r>
    </w:p>
    <w:p w:rsidRPr="00A54076" w:rsidR="48BFA514" w:rsidP="006D7E48" w:rsidRDefault="6D895D71" w14:paraId="438B9B0F" w14:textId="48C33D9F">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w:t>
      </w:r>
      <w:r w:rsidRPr="08CE0643" w:rsidR="284E39C4">
        <w:rPr>
          <w:rFonts w:ascii="Times New Roman" w:hAnsi="Times New Roman" w:eastAsia="Times New Roman" w:cs="Times New Roman"/>
          <w:color w:val="000000" w:themeColor="text1"/>
          <w:sz w:val="24"/>
          <w:szCs w:val="24"/>
        </w:rPr>
        <w:t xml:space="preserve">Kui rahapesu andmebürood ja muud pädevad asutused pääsevad panga- ja maksekontode ning hoiulaegaste omanike, eeskätt kui need on anonüümsed, isikut käsitlevale teabele juurde viivitusega, pidurdab see terrorismiga seotud rahaülekannete tuvastamist. Ühele isikule kuuluvate panga- ja maksekontode ning hoiulaegaste tuvastamist võimaldavad andmed on killustatud ega ole seepärast rahapesu andmebüroodele ja muudele pädevatele asutustele õigeaegselt juurdepääsetavad. Seetõttu on oluline luua kõikides liikmesriikides automatiseeritud </w:t>
      </w:r>
      <w:proofErr w:type="spellStart"/>
      <w:r w:rsidRPr="08CE0643" w:rsidR="284E39C4">
        <w:rPr>
          <w:rFonts w:ascii="Times New Roman" w:hAnsi="Times New Roman" w:eastAsia="Times New Roman" w:cs="Times New Roman"/>
          <w:color w:val="000000" w:themeColor="text1"/>
          <w:sz w:val="24"/>
          <w:szCs w:val="24"/>
        </w:rPr>
        <w:t>keskmehhanismid</w:t>
      </w:r>
      <w:proofErr w:type="spellEnd"/>
      <w:r w:rsidRPr="08CE0643" w:rsidR="284E39C4">
        <w:rPr>
          <w:rFonts w:ascii="Times New Roman" w:hAnsi="Times New Roman" w:eastAsia="Times New Roman" w:cs="Times New Roman"/>
          <w:color w:val="000000" w:themeColor="text1"/>
          <w:sz w:val="24"/>
          <w:szCs w:val="24"/>
        </w:rPr>
        <w:t>, nagu registreerimis- või andmeotsingu süsteemid kui tõhusad vahendid, millega saada õigeaegselt juurdepääs panga- ja maksekontode ning hoiulaegaste omanike, nende esindajate ja tegelikult kasu saavate omanike isikut käsitlevale teabele. Juurdepääsu käsitlevate sätete kohaldamisel on asjakohane kasutada olemasolevaid mehhanisme, tingimusel et riiklikud rahapesu andmebürood pääsevad viivitamata juurde päringuga taotletud andmetele filtreerimata kujul. Liikmesriigid peaksid kaaluma võimalust lisada sellistesse mehhanismidesse muud teavet, mida peetakse vajalikuks ja proportsionaalseks, et rahapesu ja terrorismi rahastamise riske tõhusamalt maandada.</w:t>
      </w:r>
      <w:r w:rsidRPr="08CE0643">
        <w:rPr>
          <w:rFonts w:ascii="Times New Roman" w:hAnsi="Times New Roman" w:eastAsia="Times New Roman" w:cs="Times New Roman"/>
          <w:color w:val="000000" w:themeColor="text1"/>
          <w:sz w:val="24"/>
          <w:szCs w:val="24"/>
        </w:rPr>
        <w:t>“</w:t>
      </w:r>
    </w:p>
    <w:p w:rsidRPr="00A54076" w:rsidR="48BFA514" w:rsidP="006D7E48" w:rsidRDefault="48BFA514" w14:paraId="2F324926" w14:textId="2304BC95">
      <w:pPr>
        <w:spacing w:after="0" w:line="240" w:lineRule="auto"/>
        <w:jc w:val="both"/>
        <w:rPr>
          <w:rFonts w:ascii="Times New Roman" w:hAnsi="Times New Roman" w:eastAsia="Times New Roman" w:cs="Times New Roman"/>
          <w:color w:val="000000" w:themeColor="text1"/>
          <w:sz w:val="24"/>
          <w:szCs w:val="24"/>
        </w:rPr>
      </w:pPr>
    </w:p>
    <w:p w:rsidRPr="00A54076" w:rsidR="48BFA514" w:rsidP="006D7E48" w:rsidRDefault="6D895D71" w14:paraId="65C18A34" w14:textId="5AB955EF">
      <w:pPr>
        <w:spacing w:after="0" w:line="240" w:lineRule="auto"/>
        <w:jc w:val="both"/>
        <w:rPr>
          <w:rFonts w:ascii="Times New Roman" w:hAnsi="Times New Roman" w:eastAsia="Times New Roman" w:cs="Times New Roman"/>
          <w:sz w:val="24"/>
          <w:szCs w:val="24"/>
        </w:rPr>
      </w:pPr>
      <w:r w:rsidRPr="08CE0643">
        <w:rPr>
          <w:rFonts w:ascii="Times New Roman" w:hAnsi="Times New Roman" w:eastAsia="Times New Roman" w:cs="Times New Roman"/>
          <w:sz w:val="24"/>
          <w:szCs w:val="24"/>
        </w:rPr>
        <w:lastRenderedPageBreak/>
        <w:t>Praegu</w:t>
      </w:r>
      <w:r w:rsidRPr="08CE0643" w:rsidR="0AF7949A">
        <w:rPr>
          <w:rFonts w:ascii="Times New Roman" w:hAnsi="Times New Roman" w:eastAsia="Times New Roman" w:cs="Times New Roman"/>
          <w:sz w:val="24"/>
          <w:szCs w:val="24"/>
        </w:rPr>
        <w:t xml:space="preserve"> on täitmisregistri kaudu andmete edastamine RAB-le peatatud ning seetõttu on pärsitud ka RAB seaduse</w:t>
      </w:r>
      <w:r w:rsidRPr="08CE0643" w:rsidR="037B956F">
        <w:rPr>
          <w:rFonts w:ascii="Times New Roman" w:hAnsi="Times New Roman" w:eastAsia="Times New Roman" w:cs="Times New Roman"/>
          <w:sz w:val="24"/>
          <w:szCs w:val="24"/>
        </w:rPr>
        <w:t>kohaste</w:t>
      </w:r>
      <w:r w:rsidRPr="08CE0643" w:rsidR="0AF7949A">
        <w:rPr>
          <w:rFonts w:ascii="Times New Roman" w:hAnsi="Times New Roman" w:eastAsia="Times New Roman" w:cs="Times New Roman"/>
          <w:sz w:val="24"/>
          <w:szCs w:val="24"/>
        </w:rPr>
        <w:t xml:space="preserve"> ülesannete täitmine</w:t>
      </w:r>
      <w:r w:rsidRPr="08CE0643" w:rsidR="4BCAEBC8">
        <w:rPr>
          <w:rFonts w:ascii="Times New Roman" w:hAnsi="Times New Roman" w:eastAsia="Times New Roman" w:cs="Times New Roman"/>
          <w:sz w:val="24"/>
          <w:szCs w:val="24"/>
        </w:rPr>
        <w:t>,</w:t>
      </w:r>
      <w:r w:rsidRPr="08CE0643" w:rsidR="0AF7949A">
        <w:rPr>
          <w:rFonts w:ascii="Times New Roman" w:hAnsi="Times New Roman" w:eastAsia="Times New Roman" w:cs="Times New Roman"/>
          <w:sz w:val="24"/>
          <w:szCs w:val="24"/>
        </w:rPr>
        <w:t xml:space="preserve"> ku</w:t>
      </w:r>
      <w:r w:rsidRPr="08CE0643" w:rsidR="037B956F">
        <w:rPr>
          <w:rFonts w:ascii="Times New Roman" w:hAnsi="Times New Roman" w:eastAsia="Times New Roman" w:cs="Times New Roman"/>
          <w:sz w:val="24"/>
          <w:szCs w:val="24"/>
        </w:rPr>
        <w:t>na</w:t>
      </w:r>
      <w:r w:rsidRPr="08CE0643" w:rsidR="0AF7949A">
        <w:rPr>
          <w:rFonts w:ascii="Times New Roman" w:hAnsi="Times New Roman" w:eastAsia="Times New Roman" w:cs="Times New Roman"/>
          <w:sz w:val="24"/>
          <w:szCs w:val="24"/>
        </w:rPr>
        <w:t xml:space="preserve"> var</w:t>
      </w:r>
      <w:r w:rsidRPr="08CE0643" w:rsidR="0849C05B">
        <w:rPr>
          <w:rFonts w:ascii="Times New Roman" w:hAnsi="Times New Roman" w:eastAsia="Times New Roman" w:cs="Times New Roman"/>
          <w:sz w:val="24"/>
          <w:szCs w:val="24"/>
        </w:rPr>
        <w:t>as</w:t>
      </w:r>
      <w:r w:rsidRPr="08CE0643" w:rsidR="037B956F">
        <w:rPr>
          <w:rFonts w:ascii="Times New Roman" w:hAnsi="Times New Roman" w:eastAsia="Times New Roman" w:cs="Times New Roman"/>
          <w:sz w:val="24"/>
          <w:szCs w:val="24"/>
        </w:rPr>
        <w:t>em</w:t>
      </w:r>
      <w:r w:rsidRPr="08CE0643" w:rsidR="0AF7949A">
        <w:rPr>
          <w:rFonts w:ascii="Times New Roman" w:hAnsi="Times New Roman" w:eastAsia="Times New Roman" w:cs="Times New Roman"/>
          <w:sz w:val="24"/>
          <w:szCs w:val="24"/>
        </w:rPr>
        <w:t xml:space="preserve"> ülesannete täitmiseks andmete viivitamatu kogumine on asendunud kohustatud isikutele RahaPTS</w:t>
      </w:r>
      <w:r w:rsidRPr="08CE0643" w:rsidR="0849C05B">
        <w:rPr>
          <w:rFonts w:ascii="Times New Roman" w:hAnsi="Times New Roman" w:eastAsia="Times New Roman" w:cs="Times New Roman"/>
          <w:sz w:val="24"/>
          <w:szCs w:val="24"/>
        </w:rPr>
        <w:t>i</w:t>
      </w:r>
      <w:r w:rsidRPr="08CE0643" w:rsidR="0AF7949A">
        <w:rPr>
          <w:rFonts w:ascii="Times New Roman" w:hAnsi="Times New Roman" w:eastAsia="Times New Roman" w:cs="Times New Roman"/>
          <w:sz w:val="24"/>
          <w:szCs w:val="24"/>
        </w:rPr>
        <w:t xml:space="preserve"> § 58 l</w:t>
      </w:r>
      <w:r w:rsidRPr="08CE0643" w:rsidR="0849C05B">
        <w:rPr>
          <w:rFonts w:ascii="Times New Roman" w:hAnsi="Times New Roman" w:eastAsia="Times New Roman" w:cs="Times New Roman"/>
          <w:sz w:val="24"/>
          <w:szCs w:val="24"/>
        </w:rPr>
        <w:t>õike</w:t>
      </w:r>
      <w:r w:rsidRPr="08CE0643" w:rsidR="0AF7949A">
        <w:rPr>
          <w:rFonts w:ascii="Times New Roman" w:hAnsi="Times New Roman" w:eastAsia="Times New Roman" w:cs="Times New Roman"/>
          <w:sz w:val="24"/>
          <w:szCs w:val="24"/>
        </w:rPr>
        <w:t xml:space="preserve"> 2 </w:t>
      </w:r>
      <w:r w:rsidRPr="08CE0643" w:rsidR="0849C05B">
        <w:rPr>
          <w:rFonts w:ascii="Times New Roman" w:hAnsi="Times New Roman" w:eastAsia="Times New Roman" w:cs="Times New Roman"/>
          <w:sz w:val="24"/>
          <w:szCs w:val="24"/>
        </w:rPr>
        <w:t xml:space="preserve">järgi </w:t>
      </w:r>
      <w:r w:rsidRPr="08CE0643" w:rsidR="0AF7949A">
        <w:rPr>
          <w:rFonts w:ascii="Times New Roman" w:hAnsi="Times New Roman" w:eastAsia="Times New Roman" w:cs="Times New Roman"/>
          <w:sz w:val="24"/>
          <w:szCs w:val="24"/>
        </w:rPr>
        <w:t>ettekirjutuse koostamisega</w:t>
      </w:r>
      <w:r w:rsidRPr="08CE0643" w:rsidR="35AA3005">
        <w:rPr>
          <w:rFonts w:ascii="Times New Roman" w:hAnsi="Times New Roman" w:eastAsia="Times New Roman" w:cs="Times New Roman"/>
          <w:sz w:val="24"/>
          <w:szCs w:val="24"/>
        </w:rPr>
        <w:t>.</w:t>
      </w:r>
      <w:r w:rsidRPr="08CE0643" w:rsidR="0AF7949A">
        <w:rPr>
          <w:rFonts w:ascii="Times New Roman" w:hAnsi="Times New Roman" w:eastAsia="Times New Roman" w:cs="Times New Roman"/>
          <w:sz w:val="24"/>
          <w:szCs w:val="24"/>
        </w:rPr>
        <w:t xml:space="preserve"> Ettekirjutuse täitmine aga sõltub omakorda kohustatud isikute poolt päringute vastuste koostamiseks ja RAB-le edastamiseks kuluva</w:t>
      </w:r>
      <w:r w:rsidRPr="08CE0643" w:rsidR="34DDAC87">
        <w:rPr>
          <w:rFonts w:ascii="Times New Roman" w:hAnsi="Times New Roman" w:eastAsia="Times New Roman" w:cs="Times New Roman"/>
          <w:sz w:val="24"/>
          <w:szCs w:val="24"/>
        </w:rPr>
        <w:t>st</w:t>
      </w:r>
      <w:r w:rsidRPr="08CE0643" w:rsidR="0AF7949A">
        <w:rPr>
          <w:rFonts w:ascii="Times New Roman" w:hAnsi="Times New Roman" w:eastAsia="Times New Roman" w:cs="Times New Roman"/>
          <w:sz w:val="24"/>
          <w:szCs w:val="24"/>
        </w:rPr>
        <w:t xml:space="preserve"> aja</w:t>
      </w:r>
      <w:r w:rsidRPr="08CE0643" w:rsidR="6770CE95">
        <w:rPr>
          <w:rFonts w:ascii="Times New Roman" w:hAnsi="Times New Roman" w:eastAsia="Times New Roman" w:cs="Times New Roman"/>
          <w:sz w:val="24"/>
          <w:szCs w:val="24"/>
        </w:rPr>
        <w:t>st</w:t>
      </w:r>
      <w:r w:rsidRPr="08CE0643" w:rsidR="0AF7949A">
        <w:rPr>
          <w:rFonts w:ascii="Times New Roman" w:hAnsi="Times New Roman" w:eastAsia="Times New Roman" w:cs="Times New Roman"/>
          <w:sz w:val="24"/>
          <w:szCs w:val="24"/>
        </w:rPr>
        <w:t xml:space="preserve"> ja inimressursi</w:t>
      </w:r>
      <w:r w:rsidRPr="08CE0643" w:rsidR="0724AC91">
        <w:rPr>
          <w:rFonts w:ascii="Times New Roman" w:hAnsi="Times New Roman" w:eastAsia="Times New Roman" w:cs="Times New Roman"/>
          <w:sz w:val="24"/>
          <w:szCs w:val="24"/>
        </w:rPr>
        <w:t>st</w:t>
      </w:r>
      <w:r w:rsidRPr="08CE0643" w:rsidR="0AF7949A">
        <w:rPr>
          <w:rFonts w:ascii="Times New Roman" w:hAnsi="Times New Roman" w:eastAsia="Times New Roman" w:cs="Times New Roman"/>
          <w:sz w:val="24"/>
          <w:szCs w:val="24"/>
        </w:rPr>
        <w:t>. Seega on äärmiselt oluline taastada RAB</w:t>
      </w:r>
      <w:r w:rsidRPr="08CE0643" w:rsidR="78BBB69F">
        <w:rPr>
          <w:rFonts w:ascii="Times New Roman" w:hAnsi="Times New Roman" w:eastAsia="Times New Roman" w:cs="Times New Roman"/>
          <w:sz w:val="24"/>
          <w:szCs w:val="24"/>
        </w:rPr>
        <w:t>-</w:t>
      </w:r>
      <w:r w:rsidRPr="08CE0643" w:rsidR="0AF7949A">
        <w:rPr>
          <w:rFonts w:ascii="Times New Roman" w:hAnsi="Times New Roman" w:eastAsia="Times New Roman" w:cs="Times New Roman"/>
          <w:sz w:val="24"/>
          <w:szCs w:val="24"/>
        </w:rPr>
        <w:t>l</w:t>
      </w:r>
      <w:r w:rsidRPr="08CE0643" w:rsidR="7BB6004E">
        <w:rPr>
          <w:rFonts w:ascii="Times New Roman" w:hAnsi="Times New Roman" w:eastAsia="Times New Roman" w:cs="Times New Roman"/>
          <w:sz w:val="24"/>
          <w:szCs w:val="24"/>
        </w:rPr>
        <w:t>e võimalus koguda</w:t>
      </w:r>
      <w:r w:rsidRPr="08CE0643" w:rsidR="0AF7949A">
        <w:rPr>
          <w:rFonts w:ascii="Times New Roman" w:hAnsi="Times New Roman" w:eastAsia="Times New Roman" w:cs="Times New Roman"/>
          <w:sz w:val="24"/>
          <w:szCs w:val="24"/>
        </w:rPr>
        <w:t xml:space="preserve"> andme</w:t>
      </w:r>
      <w:r w:rsidRPr="08CE0643" w:rsidR="7BB6004E">
        <w:rPr>
          <w:rFonts w:ascii="Times New Roman" w:hAnsi="Times New Roman" w:eastAsia="Times New Roman" w:cs="Times New Roman"/>
          <w:sz w:val="24"/>
          <w:szCs w:val="24"/>
        </w:rPr>
        <w:t>id</w:t>
      </w:r>
      <w:r w:rsidRPr="08CE0643" w:rsidR="0AF7949A">
        <w:rPr>
          <w:rFonts w:ascii="Times New Roman" w:hAnsi="Times New Roman" w:eastAsia="Times New Roman" w:cs="Times New Roman"/>
          <w:sz w:val="24"/>
          <w:szCs w:val="24"/>
        </w:rPr>
        <w:t xml:space="preserve"> täitmisregistri vahendusel.</w:t>
      </w:r>
    </w:p>
    <w:p w:rsidRPr="00A54076" w:rsidR="48BFA514" w:rsidP="006D7E48" w:rsidRDefault="48BFA514" w14:paraId="4E624E7F" w14:textId="4A1D70FA">
      <w:pPr>
        <w:spacing w:after="0" w:line="240" w:lineRule="auto"/>
        <w:jc w:val="both"/>
        <w:rPr>
          <w:rFonts w:ascii="Times New Roman" w:hAnsi="Times New Roman" w:eastAsia="Times New Roman" w:cs="Times New Roman"/>
          <w:sz w:val="24"/>
          <w:szCs w:val="24"/>
        </w:rPr>
      </w:pPr>
    </w:p>
    <w:p w:rsidRPr="00A54076" w:rsidR="48BFA514" w:rsidP="006D7E48" w:rsidRDefault="70FE88C2" w14:paraId="2566C4E0" w14:textId="4D7948F3">
      <w:pPr>
        <w:spacing w:after="0" w:line="240" w:lineRule="auto"/>
        <w:jc w:val="both"/>
        <w:rPr>
          <w:rFonts w:ascii="Times New Roman" w:hAnsi="Times New Roman" w:eastAsia="Aptos" w:cs="Times New Roman"/>
          <w:sz w:val="24"/>
          <w:szCs w:val="24"/>
        </w:rPr>
      </w:pPr>
      <w:r w:rsidRPr="1836CB87" w:rsidR="5C863FF0">
        <w:rPr>
          <w:rFonts w:ascii="Times New Roman" w:hAnsi="Times New Roman" w:eastAsia="Times New Roman" w:cs="Times New Roman"/>
          <w:sz w:val="24"/>
          <w:szCs w:val="24"/>
        </w:rPr>
        <w:t xml:space="preserve">Andmete kogumise ja edastamise ajakriitilisus on </w:t>
      </w:r>
      <w:r w:rsidRPr="1836CB87" w:rsidR="02ECCFD3">
        <w:rPr>
          <w:rFonts w:ascii="Times New Roman" w:hAnsi="Times New Roman" w:eastAsia="Times New Roman" w:cs="Times New Roman"/>
          <w:sz w:val="24"/>
          <w:szCs w:val="24"/>
        </w:rPr>
        <w:t>äärmiselt</w:t>
      </w:r>
      <w:r w:rsidRPr="1836CB87" w:rsidR="5C863FF0">
        <w:rPr>
          <w:rFonts w:ascii="Times New Roman" w:hAnsi="Times New Roman" w:eastAsia="Times New Roman" w:cs="Times New Roman"/>
          <w:sz w:val="24"/>
          <w:szCs w:val="24"/>
        </w:rPr>
        <w:t xml:space="preserve"> oluline</w:t>
      </w:r>
      <w:r w:rsidRPr="1836CB87" w:rsidR="3366876B">
        <w:rPr>
          <w:rFonts w:ascii="Times New Roman" w:hAnsi="Times New Roman" w:eastAsia="Times New Roman" w:cs="Times New Roman"/>
          <w:sz w:val="24"/>
          <w:szCs w:val="24"/>
        </w:rPr>
        <w:t xml:space="preserve"> </w:t>
      </w:r>
      <w:r w:rsidRPr="1836CB87" w:rsidR="5C863FF0">
        <w:rPr>
          <w:rFonts w:ascii="Times New Roman" w:hAnsi="Times New Roman" w:eastAsia="Aptos" w:cs="Times New Roman"/>
          <w:color w:val="000000" w:themeColor="text1"/>
          <w:sz w:val="24"/>
          <w:szCs w:val="24"/>
        </w:rPr>
        <w:t>RahaPTS</w:t>
      </w:r>
      <w:r w:rsidRPr="74CD579E" w:rsidR="7581E2DD">
        <w:rPr>
          <w:rFonts w:ascii="Times New Roman" w:hAnsi="Times New Roman" w:eastAsia="Aptos" w:cs="Times New Roman"/>
          <w:color w:val="000000" w:themeColor="text1"/>
          <w:sz w:val="24"/>
          <w:szCs w:val="24"/>
        </w:rPr>
        <w:t>i</w:t>
      </w:r>
      <w:r w:rsidRPr="1836CB87" w:rsidR="5C863FF0">
        <w:rPr>
          <w:rFonts w:ascii="Times New Roman" w:hAnsi="Times New Roman" w:eastAsia="Aptos" w:cs="Times New Roman"/>
          <w:color w:val="000000" w:themeColor="text1"/>
          <w:sz w:val="24"/>
          <w:szCs w:val="24"/>
        </w:rPr>
        <w:t xml:space="preserve"> § 54 lõike 1 punkti </w:t>
      </w:r>
      <w:r w:rsidR="341C54AE">
        <w:rPr>
          <w:rFonts w:ascii="Times New Roman" w:hAnsi="Times New Roman" w:eastAsia="Aptos" w:cs="Times New Roman"/>
          <w:color w:val="000000" w:themeColor="text1"/>
          <w:sz w:val="24"/>
          <w:szCs w:val="24"/>
        </w:rPr>
        <w:t xml:space="preserve">1 </w:t>
      </w:r>
      <w:r w:rsidRPr="1836CB87" w:rsidR="005FD923">
        <w:rPr>
          <w:rFonts w:ascii="Times New Roman" w:hAnsi="Times New Roman" w:eastAsia="Aptos" w:cs="Times New Roman"/>
          <w:color w:val="000000" w:themeColor="text1"/>
          <w:sz w:val="24"/>
          <w:szCs w:val="24"/>
        </w:rPr>
        <w:t>ülesande</w:t>
      </w:r>
      <w:r w:rsidR="341C54AE">
        <w:rPr>
          <w:rFonts w:ascii="Times New Roman" w:hAnsi="Times New Roman" w:eastAsia="Aptos" w:cs="Times New Roman"/>
          <w:color w:val="000000" w:themeColor="text1"/>
          <w:sz w:val="24"/>
          <w:szCs w:val="24"/>
        </w:rPr>
        <w:t xml:space="preserve"> (</w:t>
      </w:r>
      <w:r w:rsidRPr="00A84F97" w:rsidR="341C54AE">
        <w:rPr>
          <w:rFonts w:ascii="Times New Roman" w:hAnsi="Times New Roman" w:eastAsia="Aptos" w:cs="Times New Roman"/>
          <w:color w:val="000000" w:themeColor="text1"/>
          <w:sz w:val="24"/>
          <w:szCs w:val="24"/>
        </w:rPr>
        <w:t>rahapesu ja terrorismi rahastamise tõkestamine ning sellele viitava teabe vastuvõtmine, kogumine, väljanõudmine, registreerimine, töötlemine, analüüsimine ja edastamine</w:t>
      </w:r>
      <w:r w:rsidR="341C54AE">
        <w:rPr>
          <w:rFonts w:ascii="Times New Roman" w:hAnsi="Times New Roman" w:eastAsia="Aptos" w:cs="Times New Roman"/>
          <w:color w:val="000000" w:themeColor="text1"/>
          <w:sz w:val="24"/>
          <w:szCs w:val="24"/>
        </w:rPr>
        <w:t xml:space="preserve">) täitmisel kuna finantsvara liigub kiirelt ühelt kontolt teisele. Rahapesu ja terrorismi rahastamise kahtlusega finantsvara liikumise takistamiseks on vajalik selliste vahendite sihtkoht kiirelt tuvastada. Samuti on andmete kiire kogumine ja edastamine sama oluline ka </w:t>
      </w:r>
      <w:r w:rsidR="341C54AE">
        <w:rPr>
          <w:rFonts w:ascii="Times New Roman" w:hAnsi="Times New Roman" w:eastAsia="Aptos" w:cs="Times New Roman"/>
          <w:color w:val="000000" w:themeColor="text1"/>
          <w:sz w:val="24"/>
          <w:szCs w:val="24"/>
        </w:rPr>
        <w:t>RahaPTSi</w:t>
      </w:r>
      <w:r w:rsidR="341C54AE">
        <w:rPr>
          <w:rFonts w:ascii="Times New Roman" w:hAnsi="Times New Roman" w:eastAsia="Aptos" w:cs="Times New Roman"/>
          <w:color w:val="000000" w:themeColor="text1"/>
          <w:sz w:val="24"/>
          <w:szCs w:val="24"/>
        </w:rPr>
        <w:t xml:space="preserve"> § 54 lg 1 </w:t>
      </w:r>
      <w:commentRangeStart w:id="1554908520"/>
      <w:r w:rsidR="341C54AE">
        <w:rPr>
          <w:rFonts w:ascii="Times New Roman" w:hAnsi="Times New Roman" w:eastAsia="Aptos" w:cs="Times New Roman"/>
          <w:color w:val="000000" w:themeColor="text1"/>
          <w:sz w:val="24"/>
          <w:szCs w:val="24"/>
        </w:rPr>
        <w:t>punkti 8</w:t>
      </w:r>
      <w:commentRangeEnd w:id="1554908520"/>
      <w:r>
        <w:rPr>
          <w:rStyle w:val="CommentReference"/>
        </w:rPr>
        <w:commentReference w:id="1554908520"/>
      </w:r>
      <w:r w:rsidRPr="1836CB87" w:rsidR="005FD923">
        <w:rPr>
          <w:rFonts w:ascii="Times New Roman" w:hAnsi="Times New Roman" w:eastAsia="Aptos" w:cs="Times New Roman"/>
          <w:color w:val="000000" w:themeColor="text1"/>
          <w:sz w:val="24"/>
          <w:szCs w:val="24"/>
        </w:rPr>
        <w:t xml:space="preserve"> täitmisel </w:t>
      </w:r>
      <w:r w:rsidRPr="1836CB87" w:rsidR="5C863FF0">
        <w:rPr>
          <w:rFonts w:ascii="Times New Roman" w:hAnsi="Times New Roman" w:eastAsia="Aptos" w:cs="Times New Roman"/>
          <w:color w:val="000000" w:themeColor="text1"/>
          <w:sz w:val="24"/>
          <w:szCs w:val="24"/>
        </w:rPr>
        <w:t xml:space="preserve">ehk </w:t>
      </w:r>
      <w:r w:rsidRPr="1836CB87" w:rsidR="5C863FF0">
        <w:rPr>
          <w:rFonts w:ascii="Times New Roman" w:hAnsi="Times New Roman" w:eastAsia="Aptos" w:cs="Times New Roman"/>
          <w:color w:val="000000" w:themeColor="text1"/>
          <w:sz w:val="24"/>
          <w:szCs w:val="24"/>
        </w:rPr>
        <w:t>välissuhtlemise</w:t>
      </w:r>
      <w:r w:rsidRPr="1836CB87" w:rsidR="5C863FF0">
        <w:rPr>
          <w:rFonts w:ascii="Times New Roman" w:hAnsi="Times New Roman" w:eastAsia="Aptos" w:cs="Times New Roman"/>
          <w:color w:val="000000" w:themeColor="text1"/>
          <w:sz w:val="24"/>
          <w:szCs w:val="24"/>
        </w:rPr>
        <w:t xml:space="preserve"> ja teabevahetuse korraldamiseks</w:t>
      </w:r>
      <w:r w:rsidRPr="1836CB87" w:rsidR="2C091DD3">
        <w:rPr>
          <w:rFonts w:ascii="Times New Roman" w:hAnsi="Times New Roman" w:eastAsia="Aptos" w:cs="Times New Roman"/>
          <w:color w:val="000000" w:themeColor="text1"/>
          <w:sz w:val="24"/>
          <w:szCs w:val="24"/>
        </w:rPr>
        <w:t xml:space="preserve">. </w:t>
      </w:r>
      <w:r w:rsidRPr="1836CB87" w:rsidR="775C27A0">
        <w:rPr>
          <w:rFonts w:ascii="Times New Roman" w:hAnsi="Times New Roman" w:eastAsia="Aptos" w:cs="Times New Roman"/>
          <w:sz w:val="24"/>
          <w:szCs w:val="24"/>
        </w:rPr>
        <w:t>Eesti on alates 1.</w:t>
      </w:r>
      <w:r w:rsidR="2D44AC82">
        <w:rPr>
          <w:rFonts w:ascii="Times New Roman" w:hAnsi="Times New Roman" w:eastAsia="Aptos" w:cs="Times New Roman"/>
          <w:sz w:val="24"/>
          <w:szCs w:val="24"/>
        </w:rPr>
        <w:t xml:space="preserve"> jaanuarist </w:t>
      </w:r>
      <w:r w:rsidRPr="1836CB87" w:rsidR="775C27A0">
        <w:rPr>
          <w:rFonts w:ascii="Times New Roman" w:hAnsi="Times New Roman" w:eastAsia="Aptos" w:cs="Times New Roman"/>
          <w:sz w:val="24"/>
          <w:szCs w:val="24"/>
        </w:rPr>
        <w:t>2023</w:t>
      </w:r>
      <w:r w:rsidR="2D44AC82">
        <w:rPr>
          <w:rFonts w:ascii="Times New Roman" w:hAnsi="Times New Roman" w:eastAsia="Aptos" w:cs="Times New Roman"/>
          <w:sz w:val="24"/>
          <w:szCs w:val="24"/>
        </w:rPr>
        <w:t>. a</w:t>
      </w:r>
      <w:r w:rsidRPr="1836CB87" w:rsidR="775C27A0">
        <w:rPr>
          <w:rFonts w:ascii="Times New Roman" w:hAnsi="Times New Roman" w:eastAsia="Aptos" w:cs="Times New Roman"/>
          <w:sz w:val="24"/>
          <w:szCs w:val="24"/>
        </w:rPr>
        <w:t xml:space="preserve"> </w:t>
      </w:r>
      <w:r w:rsidRPr="1836CB87" w:rsidR="0D039907">
        <w:rPr>
          <w:rFonts w:ascii="Times New Roman" w:hAnsi="Times New Roman" w:eastAsia="Aptos" w:cs="Times New Roman"/>
          <w:sz w:val="24"/>
          <w:szCs w:val="24"/>
        </w:rPr>
        <w:t>V</w:t>
      </w:r>
      <w:r w:rsidRPr="1836CB87" w:rsidR="775C27A0">
        <w:rPr>
          <w:rFonts w:ascii="Times New Roman" w:hAnsi="Times New Roman" w:eastAsia="Aptos" w:cs="Times New Roman"/>
          <w:sz w:val="24"/>
          <w:szCs w:val="24"/>
        </w:rPr>
        <w:t>arssavi konventsiooni (CETS nr 198)</w:t>
      </w:r>
      <w:r w:rsidRPr="1836CB87" w:rsidR="4BF5DE7D">
        <w:rPr>
          <w:rStyle w:val="Allmrkuseviide"/>
          <w:rFonts w:ascii="Times New Roman" w:hAnsi="Times New Roman" w:eastAsia="Aptos" w:cs="Times New Roman"/>
          <w:sz w:val="24"/>
          <w:szCs w:val="24"/>
        </w:rPr>
        <w:footnoteReference w:id="48"/>
      </w:r>
      <w:r w:rsidRPr="1836CB87" w:rsidR="775C27A0">
        <w:rPr>
          <w:rFonts w:ascii="Times New Roman" w:hAnsi="Times New Roman" w:eastAsia="Aptos" w:cs="Times New Roman"/>
          <w:sz w:val="24"/>
          <w:szCs w:val="24"/>
        </w:rPr>
        <w:t xml:space="preserve"> osaline. Konventsiooni art</w:t>
      </w:r>
      <w:r w:rsidRPr="74CD579E" w:rsidR="740D4070">
        <w:rPr>
          <w:rFonts w:ascii="Times New Roman" w:hAnsi="Times New Roman" w:eastAsia="Aptos" w:cs="Times New Roman"/>
          <w:sz w:val="24"/>
          <w:szCs w:val="24"/>
        </w:rPr>
        <w:t>ikli</w:t>
      </w:r>
      <w:r w:rsidRPr="1836CB87" w:rsidR="775C27A0">
        <w:rPr>
          <w:rFonts w:ascii="Times New Roman" w:hAnsi="Times New Roman" w:eastAsia="Aptos" w:cs="Times New Roman"/>
          <w:sz w:val="24"/>
          <w:szCs w:val="24"/>
        </w:rPr>
        <w:t xml:space="preserve"> 12 l</w:t>
      </w:r>
      <w:r w:rsidRPr="74CD579E" w:rsidR="740D4070">
        <w:rPr>
          <w:rFonts w:ascii="Times New Roman" w:hAnsi="Times New Roman" w:eastAsia="Aptos" w:cs="Times New Roman"/>
          <w:sz w:val="24"/>
          <w:szCs w:val="24"/>
        </w:rPr>
        <w:t>õige</w:t>
      </w:r>
      <w:r w:rsidRPr="1836CB87" w:rsidR="775C27A0">
        <w:rPr>
          <w:rFonts w:ascii="Times New Roman" w:hAnsi="Times New Roman" w:eastAsia="Aptos" w:cs="Times New Roman"/>
          <w:sz w:val="24"/>
          <w:szCs w:val="24"/>
        </w:rPr>
        <w:t xml:space="preserve"> 2 kohustab tagama, et </w:t>
      </w:r>
      <w:r w:rsidRPr="1836CB87" w:rsidR="44AF75F0">
        <w:rPr>
          <w:rFonts w:ascii="Times New Roman" w:hAnsi="Times New Roman" w:eastAsia="Aptos" w:cs="Times New Roman"/>
          <w:sz w:val="24"/>
          <w:szCs w:val="24"/>
        </w:rPr>
        <w:t>RAB-l</w:t>
      </w:r>
      <w:r w:rsidRPr="1836CB87" w:rsidR="775C27A0">
        <w:rPr>
          <w:rFonts w:ascii="Times New Roman" w:hAnsi="Times New Roman" w:eastAsia="Aptos" w:cs="Times New Roman"/>
          <w:sz w:val="24"/>
          <w:szCs w:val="24"/>
        </w:rPr>
        <w:t xml:space="preserve"> on otse või kaudselt ja õigeaegselt juurdepääs finants-, haldus- ja korrakaitseandmetele, mida ta vajab oma ülesannete täitmiseks (mh kahtlaste tehingute analüüsiks). Konventsiooni V peatükk (art 46) sätestab </w:t>
      </w:r>
      <w:r w:rsidRPr="1836CB87" w:rsidR="02D523C6">
        <w:rPr>
          <w:rFonts w:ascii="Times New Roman" w:hAnsi="Times New Roman" w:eastAsia="Aptos" w:cs="Times New Roman"/>
          <w:sz w:val="24"/>
          <w:szCs w:val="24"/>
        </w:rPr>
        <w:t>rahapesu andmebüroode</w:t>
      </w:r>
      <w:r w:rsidRPr="1836CB87" w:rsidR="4BF5DE7D">
        <w:rPr>
          <w:rStyle w:val="Allmrkuseviide"/>
          <w:rFonts w:ascii="Times New Roman" w:hAnsi="Times New Roman" w:eastAsia="Aptos" w:cs="Times New Roman"/>
          <w:sz w:val="24"/>
          <w:szCs w:val="24"/>
        </w:rPr>
        <w:footnoteReference w:id="49"/>
      </w:r>
      <w:r w:rsidRPr="1836CB87" w:rsidR="775C27A0">
        <w:rPr>
          <w:rFonts w:ascii="Times New Roman" w:hAnsi="Times New Roman" w:eastAsia="Aptos" w:cs="Times New Roman"/>
          <w:sz w:val="24"/>
          <w:szCs w:val="24"/>
        </w:rPr>
        <w:t xml:space="preserve"> rahvusvahelise andmevahetuse</w:t>
      </w:r>
      <w:r w:rsidRPr="1836CB87" w:rsidR="6A82741C">
        <w:rPr>
          <w:rFonts w:ascii="Times New Roman" w:hAnsi="Times New Roman" w:eastAsia="Aptos" w:cs="Times New Roman"/>
          <w:sz w:val="24"/>
          <w:szCs w:val="24"/>
        </w:rPr>
        <w:t xml:space="preserve"> kohustuse</w:t>
      </w:r>
      <w:r w:rsidRPr="1836CB87" w:rsidR="775C27A0">
        <w:rPr>
          <w:rFonts w:ascii="Times New Roman" w:hAnsi="Times New Roman" w:eastAsia="Aptos" w:cs="Times New Roman"/>
          <w:sz w:val="24"/>
          <w:szCs w:val="24"/>
        </w:rPr>
        <w:t xml:space="preserve"> – teavet vahetatakse spontaanselt ja päringu</w:t>
      </w:r>
      <w:r w:rsidRPr="1836CB87" w:rsidR="71980FD7">
        <w:rPr>
          <w:rFonts w:ascii="Times New Roman" w:hAnsi="Times New Roman" w:eastAsia="Aptos" w:cs="Times New Roman"/>
          <w:sz w:val="24"/>
          <w:szCs w:val="24"/>
        </w:rPr>
        <w:t>tega</w:t>
      </w:r>
      <w:r w:rsidRPr="1836CB87" w:rsidR="775C27A0">
        <w:rPr>
          <w:rFonts w:ascii="Times New Roman" w:hAnsi="Times New Roman" w:eastAsia="Aptos" w:cs="Times New Roman"/>
          <w:sz w:val="24"/>
          <w:szCs w:val="24"/>
        </w:rPr>
        <w:t xml:space="preserve"> ning taotluse saanud </w:t>
      </w:r>
      <w:r w:rsidRPr="1836CB87" w:rsidR="4BDA3308">
        <w:rPr>
          <w:rFonts w:ascii="Times New Roman" w:hAnsi="Times New Roman" w:eastAsia="Aptos" w:cs="Times New Roman"/>
          <w:sz w:val="24"/>
          <w:szCs w:val="24"/>
        </w:rPr>
        <w:t>rahapesu andmebüroo</w:t>
      </w:r>
      <w:r w:rsidRPr="1836CB87" w:rsidR="775C27A0">
        <w:rPr>
          <w:rFonts w:ascii="Times New Roman" w:hAnsi="Times New Roman" w:eastAsia="Aptos" w:cs="Times New Roman"/>
          <w:sz w:val="24"/>
          <w:szCs w:val="24"/>
        </w:rPr>
        <w:t xml:space="preserve"> peab andma kogu asjakohase teabe, s</w:t>
      </w:r>
      <w:r w:rsidRPr="74CD579E" w:rsidR="0DD3C647">
        <w:rPr>
          <w:rFonts w:ascii="Times New Roman" w:hAnsi="Times New Roman" w:eastAsia="Aptos" w:cs="Times New Roman"/>
          <w:sz w:val="24"/>
          <w:szCs w:val="24"/>
        </w:rPr>
        <w:t>eal</w:t>
      </w:r>
      <w:r w:rsidRPr="1836CB87" w:rsidR="775C27A0">
        <w:rPr>
          <w:rFonts w:ascii="Times New Roman" w:hAnsi="Times New Roman" w:eastAsia="Aptos" w:cs="Times New Roman"/>
          <w:sz w:val="24"/>
          <w:szCs w:val="24"/>
        </w:rPr>
        <w:t>h</w:t>
      </w:r>
      <w:r w:rsidRPr="74CD579E" w:rsidR="0DD3C647">
        <w:rPr>
          <w:rFonts w:ascii="Times New Roman" w:hAnsi="Times New Roman" w:eastAsia="Aptos" w:cs="Times New Roman"/>
          <w:sz w:val="24"/>
          <w:szCs w:val="24"/>
        </w:rPr>
        <w:t>ulgas</w:t>
      </w:r>
      <w:r w:rsidRPr="1836CB87" w:rsidR="775C27A0">
        <w:rPr>
          <w:rFonts w:ascii="Times New Roman" w:hAnsi="Times New Roman" w:eastAsia="Aptos" w:cs="Times New Roman"/>
          <w:sz w:val="24"/>
          <w:szCs w:val="24"/>
        </w:rPr>
        <w:t xml:space="preserve"> kättesaadava finantsteabe</w:t>
      </w:r>
      <w:r w:rsidRPr="1836CB87" w:rsidR="666FD2A0">
        <w:rPr>
          <w:rFonts w:ascii="Times New Roman" w:hAnsi="Times New Roman" w:eastAsia="Aptos" w:cs="Times New Roman"/>
          <w:sz w:val="24"/>
          <w:szCs w:val="24"/>
        </w:rPr>
        <w:t xml:space="preserve">. Konventsiooni </w:t>
      </w:r>
      <w:r w:rsidRPr="1836CB87" w:rsidR="775C27A0">
        <w:rPr>
          <w:rFonts w:ascii="Times New Roman" w:hAnsi="Times New Roman" w:eastAsia="Aptos" w:cs="Times New Roman"/>
          <w:sz w:val="24"/>
          <w:szCs w:val="24"/>
        </w:rPr>
        <w:t>art</w:t>
      </w:r>
      <w:r w:rsidRPr="74CD579E" w:rsidR="740D4070">
        <w:rPr>
          <w:rFonts w:ascii="Times New Roman" w:hAnsi="Times New Roman" w:eastAsia="Aptos" w:cs="Times New Roman"/>
          <w:sz w:val="24"/>
          <w:szCs w:val="24"/>
        </w:rPr>
        <w:t>ikkel</w:t>
      </w:r>
      <w:r w:rsidRPr="1836CB87" w:rsidR="775C27A0">
        <w:rPr>
          <w:rFonts w:ascii="Times New Roman" w:hAnsi="Times New Roman" w:eastAsia="Aptos" w:cs="Times New Roman"/>
          <w:sz w:val="24"/>
          <w:szCs w:val="24"/>
        </w:rPr>
        <w:t xml:space="preserve"> 47 võimaldab välis</w:t>
      </w:r>
      <w:r w:rsidRPr="1836CB87" w:rsidR="4C290E13">
        <w:rPr>
          <w:rFonts w:ascii="Times New Roman" w:hAnsi="Times New Roman" w:eastAsia="Aptos" w:cs="Times New Roman"/>
          <w:sz w:val="24"/>
          <w:szCs w:val="24"/>
        </w:rPr>
        <w:t xml:space="preserve">riigi </w:t>
      </w:r>
      <w:r w:rsidRPr="1836CB87" w:rsidR="2B0724E6">
        <w:rPr>
          <w:rFonts w:ascii="Times New Roman" w:hAnsi="Times New Roman" w:eastAsia="Aptos" w:cs="Times New Roman"/>
          <w:sz w:val="24"/>
          <w:szCs w:val="24"/>
        </w:rPr>
        <w:t>rahapesu andmebüroo</w:t>
      </w:r>
      <w:r w:rsidRPr="1836CB87" w:rsidR="775C27A0">
        <w:rPr>
          <w:rFonts w:ascii="Times New Roman" w:hAnsi="Times New Roman" w:eastAsia="Aptos" w:cs="Times New Roman"/>
          <w:sz w:val="24"/>
          <w:szCs w:val="24"/>
        </w:rPr>
        <w:t xml:space="preserve"> taotlusel tehingu</w:t>
      </w:r>
      <w:r w:rsidRPr="74CD579E" w:rsidR="6D7C43FF">
        <w:rPr>
          <w:rFonts w:ascii="Times New Roman" w:hAnsi="Times New Roman" w:eastAsia="Aptos" w:cs="Times New Roman"/>
          <w:sz w:val="24"/>
          <w:szCs w:val="24"/>
        </w:rPr>
        <w:t>id</w:t>
      </w:r>
      <w:r w:rsidRPr="1836CB87" w:rsidR="775C27A0">
        <w:rPr>
          <w:rFonts w:ascii="Times New Roman" w:hAnsi="Times New Roman" w:eastAsia="Aptos" w:cs="Times New Roman"/>
          <w:sz w:val="24"/>
          <w:szCs w:val="24"/>
        </w:rPr>
        <w:t xml:space="preserve"> edasi</w:t>
      </w:r>
      <w:r w:rsidRPr="74CD579E" w:rsidR="6D7C43FF">
        <w:rPr>
          <w:rFonts w:ascii="Times New Roman" w:hAnsi="Times New Roman" w:eastAsia="Aptos" w:cs="Times New Roman"/>
          <w:sz w:val="24"/>
          <w:szCs w:val="24"/>
        </w:rPr>
        <w:t xml:space="preserve"> </w:t>
      </w:r>
      <w:r w:rsidRPr="1836CB87" w:rsidR="775C27A0">
        <w:rPr>
          <w:rFonts w:ascii="Times New Roman" w:hAnsi="Times New Roman" w:eastAsia="Aptos" w:cs="Times New Roman"/>
          <w:sz w:val="24"/>
          <w:szCs w:val="24"/>
        </w:rPr>
        <w:t>lük</w:t>
      </w:r>
      <w:r w:rsidRPr="74CD579E" w:rsidR="6D7C43FF">
        <w:rPr>
          <w:rFonts w:ascii="Times New Roman" w:hAnsi="Times New Roman" w:eastAsia="Aptos" w:cs="Times New Roman"/>
          <w:sz w:val="24"/>
          <w:szCs w:val="24"/>
        </w:rPr>
        <w:t>ata</w:t>
      </w:r>
      <w:r w:rsidRPr="1836CB87" w:rsidR="775C27A0">
        <w:rPr>
          <w:rFonts w:ascii="Times New Roman" w:hAnsi="Times New Roman" w:eastAsia="Aptos" w:cs="Times New Roman"/>
          <w:sz w:val="24"/>
          <w:szCs w:val="24"/>
        </w:rPr>
        <w:t>, mis eeldab kiiret ligipääsu konto ja tehingu</w:t>
      </w:r>
      <w:r w:rsidRPr="74CD579E" w:rsidR="0038301C">
        <w:rPr>
          <w:rFonts w:ascii="Times New Roman" w:hAnsi="Times New Roman" w:eastAsia="Aptos" w:cs="Times New Roman"/>
          <w:sz w:val="24"/>
          <w:szCs w:val="24"/>
        </w:rPr>
        <w:t xml:space="preserve">te </w:t>
      </w:r>
      <w:r w:rsidRPr="1836CB87" w:rsidR="775C27A0">
        <w:rPr>
          <w:rFonts w:ascii="Times New Roman" w:hAnsi="Times New Roman" w:eastAsia="Aptos" w:cs="Times New Roman"/>
          <w:sz w:val="24"/>
          <w:szCs w:val="24"/>
        </w:rPr>
        <w:t>andmetele. Lisaks näevad art</w:t>
      </w:r>
      <w:r w:rsidRPr="74CD579E" w:rsidR="0E931BE5">
        <w:rPr>
          <w:rFonts w:ascii="Times New Roman" w:hAnsi="Times New Roman" w:eastAsia="Aptos" w:cs="Times New Roman"/>
          <w:sz w:val="24"/>
          <w:szCs w:val="24"/>
        </w:rPr>
        <w:t>iklid</w:t>
      </w:r>
      <w:r w:rsidRPr="1836CB87" w:rsidR="775C27A0">
        <w:rPr>
          <w:rFonts w:ascii="Times New Roman" w:hAnsi="Times New Roman" w:eastAsia="Aptos" w:cs="Times New Roman"/>
          <w:sz w:val="24"/>
          <w:szCs w:val="24"/>
        </w:rPr>
        <w:t xml:space="preserve"> 17–19 ette kohustused anda õigusabi raames teavet pangakontode olemasolu, tehingute ning tehingute jälgimise kohta.</w:t>
      </w:r>
    </w:p>
    <w:p w:rsidRPr="00A54076" w:rsidR="48BFA514" w:rsidP="006D7E48" w:rsidRDefault="48BFA514" w14:paraId="0352308D" w14:textId="4FB838A2">
      <w:pPr>
        <w:spacing w:after="0" w:line="240" w:lineRule="auto"/>
        <w:jc w:val="both"/>
        <w:rPr>
          <w:rFonts w:ascii="Times New Roman" w:hAnsi="Times New Roman" w:eastAsia="Aptos" w:cs="Times New Roman"/>
          <w:sz w:val="24"/>
          <w:szCs w:val="24"/>
        </w:rPr>
      </w:pPr>
    </w:p>
    <w:p w:rsidRPr="00A54076" w:rsidR="48BFA514" w:rsidP="006D7E48" w:rsidRDefault="4FDF600D" w14:paraId="38877925" w14:textId="6A33CF98">
      <w:pPr>
        <w:spacing w:after="0" w:line="240" w:lineRule="auto"/>
        <w:jc w:val="both"/>
        <w:rPr>
          <w:rFonts w:ascii="Times New Roman" w:hAnsi="Times New Roman" w:eastAsia="Aptos" w:cs="Times New Roman"/>
          <w:sz w:val="24"/>
          <w:szCs w:val="24"/>
        </w:rPr>
      </w:pPr>
      <w:r w:rsidRPr="1836CB87">
        <w:rPr>
          <w:rFonts w:ascii="Times New Roman" w:hAnsi="Times New Roman" w:eastAsia="Aptos" w:cs="Times New Roman"/>
          <w:sz w:val="24"/>
          <w:szCs w:val="24"/>
        </w:rPr>
        <w:t xml:space="preserve">Eesti Rahapesu Andmebüroo on ka </w:t>
      </w:r>
      <w:r w:rsidRPr="1836CB87" w:rsidR="246640BE">
        <w:rPr>
          <w:rFonts w:ascii="Times New Roman" w:hAnsi="Times New Roman" w:eastAsia="Aptos" w:cs="Times New Roman"/>
          <w:sz w:val="24"/>
          <w:szCs w:val="24"/>
        </w:rPr>
        <w:t>kogu maailma andmebüroosid ühendava Egmont Group</w:t>
      </w:r>
      <w:r w:rsidRPr="1836CB87" w:rsidR="4BF5DE7D">
        <w:rPr>
          <w:rStyle w:val="Allmrkuseviide"/>
          <w:rFonts w:ascii="Times New Roman" w:hAnsi="Times New Roman" w:eastAsia="Aptos" w:cs="Times New Roman"/>
          <w:sz w:val="24"/>
          <w:szCs w:val="24"/>
        </w:rPr>
        <w:footnoteReference w:id="50"/>
      </w:r>
      <w:r w:rsidRPr="1836CB87" w:rsidR="246640BE">
        <w:rPr>
          <w:rFonts w:ascii="Times New Roman" w:hAnsi="Times New Roman" w:eastAsia="Aptos" w:cs="Times New Roman"/>
          <w:sz w:val="24"/>
          <w:szCs w:val="24"/>
        </w:rPr>
        <w:t xml:space="preserve"> liige. </w:t>
      </w:r>
      <w:r w:rsidRPr="1836CB87" w:rsidR="741DA33E">
        <w:rPr>
          <w:rFonts w:ascii="Times New Roman" w:hAnsi="Times New Roman" w:eastAsia="Aptos" w:cs="Times New Roman"/>
          <w:sz w:val="24"/>
          <w:szCs w:val="24"/>
        </w:rPr>
        <w:t>Egmont</w:t>
      </w:r>
      <w:r w:rsidRPr="1836CB87" w:rsidR="605BBA71">
        <w:rPr>
          <w:rFonts w:ascii="Times New Roman" w:hAnsi="Times New Roman" w:eastAsia="Aptos" w:cs="Times New Roman"/>
          <w:sz w:val="24"/>
          <w:szCs w:val="24"/>
        </w:rPr>
        <w:t xml:space="preserve"> Group</w:t>
      </w:r>
      <w:r w:rsidRPr="1836CB87" w:rsidR="741DA33E">
        <w:rPr>
          <w:rFonts w:ascii="Times New Roman" w:hAnsi="Times New Roman" w:eastAsia="Aptos" w:cs="Times New Roman"/>
          <w:sz w:val="24"/>
          <w:szCs w:val="24"/>
        </w:rPr>
        <w:t xml:space="preserve"> koostööraamistikus</w:t>
      </w:r>
      <w:r w:rsidRPr="1836CB87" w:rsidR="4BF5DE7D">
        <w:rPr>
          <w:rStyle w:val="Allmrkuseviide"/>
          <w:rFonts w:ascii="Times New Roman" w:hAnsi="Times New Roman" w:eastAsia="Aptos" w:cs="Times New Roman"/>
          <w:sz w:val="24"/>
          <w:szCs w:val="24"/>
        </w:rPr>
        <w:footnoteReference w:id="51"/>
      </w:r>
      <w:r w:rsidRPr="1836CB87" w:rsidR="741DA33E">
        <w:rPr>
          <w:rFonts w:ascii="Times New Roman" w:hAnsi="Times New Roman" w:eastAsia="Aptos" w:cs="Times New Roman"/>
          <w:sz w:val="24"/>
          <w:szCs w:val="24"/>
        </w:rPr>
        <w:t xml:space="preserve"> on </w:t>
      </w:r>
      <w:r w:rsidRPr="1836CB87" w:rsidR="292B04B5">
        <w:rPr>
          <w:rFonts w:ascii="Times New Roman" w:hAnsi="Times New Roman" w:eastAsia="Aptos" w:cs="Times New Roman"/>
          <w:sz w:val="24"/>
          <w:szCs w:val="24"/>
        </w:rPr>
        <w:t>rahapesu andmebüroo</w:t>
      </w:r>
      <w:r w:rsidRPr="1836CB87" w:rsidR="741DA33E">
        <w:rPr>
          <w:rFonts w:ascii="Times New Roman" w:hAnsi="Times New Roman" w:eastAsia="Aptos" w:cs="Times New Roman"/>
          <w:sz w:val="24"/>
          <w:szCs w:val="24"/>
        </w:rPr>
        <w:t>de teabevahetuse põhimõt</w:t>
      </w:r>
      <w:r w:rsidRPr="74CD579E" w:rsidR="4B28061C">
        <w:rPr>
          <w:rFonts w:ascii="Times New Roman" w:hAnsi="Times New Roman" w:eastAsia="Aptos" w:cs="Times New Roman"/>
          <w:sz w:val="24"/>
          <w:szCs w:val="24"/>
        </w:rPr>
        <w:t>ted</w:t>
      </w:r>
      <w:r w:rsidRPr="1836CB87" w:rsidR="741DA33E">
        <w:rPr>
          <w:rFonts w:ascii="Times New Roman" w:hAnsi="Times New Roman" w:eastAsia="Aptos" w:cs="Times New Roman"/>
          <w:sz w:val="24"/>
          <w:szCs w:val="24"/>
        </w:rPr>
        <w:t xml:space="preserve"> </w:t>
      </w:r>
      <w:r w:rsidRPr="20A76737" w:rsidR="741DA33E">
        <w:rPr>
          <w:rFonts w:ascii="Times New Roman" w:hAnsi="Times New Roman" w:eastAsia="Aptos" w:cs="Times New Roman"/>
          <w:i/>
          <w:iCs/>
          <w:sz w:val="24"/>
          <w:szCs w:val="24"/>
        </w:rPr>
        <w:t>kiirus, konstruktiivsus ja tõhusus</w:t>
      </w:r>
      <w:r w:rsidRPr="1836CB87" w:rsidR="741DA33E">
        <w:rPr>
          <w:rFonts w:ascii="Times New Roman" w:hAnsi="Times New Roman" w:eastAsia="Aptos" w:cs="Times New Roman"/>
          <w:sz w:val="24"/>
          <w:szCs w:val="24"/>
        </w:rPr>
        <w:t xml:space="preserve"> ning nõue, et </w:t>
      </w:r>
      <w:r w:rsidRPr="1836CB87" w:rsidR="1CFA9824">
        <w:rPr>
          <w:rFonts w:ascii="Times New Roman" w:hAnsi="Times New Roman" w:eastAsia="Aptos" w:cs="Times New Roman"/>
          <w:sz w:val="24"/>
          <w:szCs w:val="24"/>
        </w:rPr>
        <w:t>neil</w:t>
      </w:r>
      <w:r w:rsidRPr="1836CB87" w:rsidR="741DA33E">
        <w:rPr>
          <w:rFonts w:ascii="Times New Roman" w:hAnsi="Times New Roman" w:eastAsia="Aptos" w:cs="Times New Roman"/>
          <w:sz w:val="24"/>
          <w:szCs w:val="24"/>
        </w:rPr>
        <w:t xml:space="preserve"> oleks piisav õiguslik alus, et jagada võimalikult laia valikut teavet spontaanselt ja päringu</w:t>
      </w:r>
      <w:r w:rsidRPr="1836CB87" w:rsidR="019FF21A">
        <w:rPr>
          <w:rFonts w:ascii="Times New Roman" w:hAnsi="Times New Roman" w:eastAsia="Aptos" w:cs="Times New Roman"/>
          <w:sz w:val="24"/>
          <w:szCs w:val="24"/>
        </w:rPr>
        <w:t xml:space="preserve"> saamisel</w:t>
      </w:r>
      <w:r w:rsidRPr="1836CB87" w:rsidR="4801AD34">
        <w:rPr>
          <w:rFonts w:ascii="Times New Roman" w:hAnsi="Times New Roman" w:eastAsia="Aptos" w:cs="Times New Roman"/>
          <w:sz w:val="24"/>
          <w:szCs w:val="24"/>
        </w:rPr>
        <w:t>.</w:t>
      </w:r>
      <w:r w:rsidRPr="1836CB87" w:rsidR="741DA33E">
        <w:rPr>
          <w:rFonts w:ascii="Times New Roman" w:hAnsi="Times New Roman" w:eastAsia="Aptos" w:cs="Times New Roman"/>
          <w:sz w:val="24"/>
          <w:szCs w:val="24"/>
        </w:rPr>
        <w:t xml:space="preserve"> Egmont </w:t>
      </w:r>
      <w:r w:rsidRPr="1836CB87" w:rsidR="2EF1362A">
        <w:rPr>
          <w:rFonts w:ascii="Times New Roman" w:hAnsi="Times New Roman" w:eastAsia="Aptos" w:cs="Times New Roman"/>
          <w:sz w:val="24"/>
          <w:szCs w:val="24"/>
        </w:rPr>
        <w:t>Grou</w:t>
      </w:r>
      <w:r w:rsidRPr="1836CB87" w:rsidR="683F01EE">
        <w:rPr>
          <w:rFonts w:ascii="Times New Roman" w:hAnsi="Times New Roman" w:eastAsia="Aptos" w:cs="Times New Roman"/>
          <w:sz w:val="24"/>
          <w:szCs w:val="24"/>
        </w:rPr>
        <w:t>p</w:t>
      </w:r>
      <w:r w:rsidRPr="1836CB87" w:rsidR="2EF1362A">
        <w:rPr>
          <w:rFonts w:ascii="Times New Roman" w:hAnsi="Times New Roman" w:eastAsia="Aptos" w:cs="Times New Roman"/>
          <w:sz w:val="24"/>
          <w:szCs w:val="24"/>
        </w:rPr>
        <w:t xml:space="preserve"> koostööraamistiku</w:t>
      </w:r>
      <w:r w:rsidRPr="1836CB87" w:rsidR="4BF5DE7D">
        <w:rPr>
          <w:rStyle w:val="Allmrkuseviide"/>
          <w:rFonts w:ascii="Times New Roman" w:hAnsi="Times New Roman" w:eastAsia="Aptos" w:cs="Times New Roman"/>
          <w:sz w:val="24"/>
          <w:szCs w:val="24"/>
        </w:rPr>
        <w:footnoteReference w:id="52"/>
      </w:r>
      <w:r w:rsidRPr="1836CB87" w:rsidR="2EF1362A">
        <w:rPr>
          <w:rFonts w:ascii="Times New Roman" w:hAnsi="Times New Roman" w:eastAsia="Aptos" w:cs="Times New Roman"/>
          <w:sz w:val="24"/>
          <w:szCs w:val="24"/>
        </w:rPr>
        <w:t xml:space="preserve"> p</w:t>
      </w:r>
      <w:r w:rsidRPr="74CD579E" w:rsidR="3346F419">
        <w:rPr>
          <w:rFonts w:ascii="Times New Roman" w:hAnsi="Times New Roman" w:eastAsia="Aptos" w:cs="Times New Roman"/>
          <w:sz w:val="24"/>
          <w:szCs w:val="24"/>
        </w:rPr>
        <w:t>unkti</w:t>
      </w:r>
      <w:r w:rsidRPr="1836CB87" w:rsidR="2EF1362A">
        <w:rPr>
          <w:rFonts w:ascii="Times New Roman" w:hAnsi="Times New Roman" w:eastAsia="Aptos" w:cs="Times New Roman"/>
          <w:sz w:val="24"/>
          <w:szCs w:val="24"/>
        </w:rPr>
        <w:t xml:space="preserve"> 2</w:t>
      </w:r>
      <w:r w:rsidRPr="1836CB87" w:rsidR="2967E609">
        <w:rPr>
          <w:rFonts w:ascii="Times New Roman" w:hAnsi="Times New Roman" w:eastAsia="Aptos" w:cs="Times New Roman"/>
          <w:sz w:val="24"/>
          <w:szCs w:val="24"/>
        </w:rPr>
        <w:t xml:space="preserve">3 kohaselt </w:t>
      </w:r>
      <w:r w:rsidRPr="1836CB87" w:rsidR="6183CE47">
        <w:rPr>
          <w:rFonts w:ascii="Times New Roman" w:hAnsi="Times New Roman" w:eastAsia="Aptos" w:cs="Times New Roman"/>
          <w:sz w:val="24"/>
          <w:szCs w:val="24"/>
        </w:rPr>
        <w:t xml:space="preserve">on </w:t>
      </w:r>
      <w:r w:rsidRPr="1836CB87" w:rsidR="1A0320C1">
        <w:rPr>
          <w:rFonts w:ascii="Times New Roman" w:hAnsi="Times New Roman" w:eastAsia="Aptos" w:cs="Times New Roman"/>
          <w:sz w:val="24"/>
          <w:szCs w:val="24"/>
        </w:rPr>
        <w:t>RAB kohustatud rahvusvahelistele päringutele vastama viivitama</w:t>
      </w:r>
      <w:r w:rsidRPr="1836CB87" w:rsidR="600DEE57">
        <w:rPr>
          <w:rFonts w:ascii="Times New Roman" w:hAnsi="Times New Roman" w:eastAsia="Aptos" w:cs="Times New Roman"/>
          <w:sz w:val="24"/>
          <w:szCs w:val="24"/>
        </w:rPr>
        <w:t>ta.</w:t>
      </w:r>
    </w:p>
    <w:p w:rsidRPr="00A54076" w:rsidR="48BFA514" w:rsidP="006D7E48" w:rsidRDefault="48BFA514" w14:paraId="040BBB20" w14:textId="67DB9ABD">
      <w:pPr>
        <w:spacing w:after="0" w:line="240" w:lineRule="auto"/>
        <w:jc w:val="both"/>
        <w:rPr>
          <w:rFonts w:ascii="Times New Roman" w:hAnsi="Times New Roman" w:eastAsia="Aptos" w:cs="Times New Roman"/>
          <w:sz w:val="24"/>
          <w:szCs w:val="24"/>
        </w:rPr>
      </w:pPr>
    </w:p>
    <w:p w:rsidRPr="00A54076" w:rsidR="48BFA514" w:rsidP="006D7E48" w:rsidRDefault="120A72F7" w14:paraId="77866062" w14:textId="3C8FE980">
      <w:pPr>
        <w:spacing w:after="0" w:line="240" w:lineRule="auto"/>
        <w:jc w:val="both"/>
        <w:rPr>
          <w:rFonts w:ascii="Times New Roman" w:hAnsi="Times New Roman" w:eastAsia="Aptos" w:cs="Times New Roman"/>
          <w:sz w:val="24"/>
          <w:szCs w:val="24"/>
        </w:rPr>
      </w:pPr>
      <w:r w:rsidRPr="08CE0643">
        <w:rPr>
          <w:rFonts w:ascii="Times New Roman" w:hAnsi="Times New Roman" w:eastAsia="Aptos" w:cs="Times New Roman"/>
          <w:sz w:val="24"/>
          <w:szCs w:val="24"/>
        </w:rPr>
        <w:t xml:space="preserve">Seega </w:t>
      </w:r>
      <w:r w:rsidRPr="08CE0643" w:rsidR="33A6AFBC">
        <w:rPr>
          <w:rFonts w:ascii="Times New Roman" w:hAnsi="Times New Roman" w:eastAsia="Aptos" w:cs="Times New Roman"/>
          <w:sz w:val="24"/>
          <w:szCs w:val="24"/>
        </w:rPr>
        <w:t>võimaldab</w:t>
      </w:r>
      <w:r w:rsidRPr="08CE0643" w:rsidR="697806C7">
        <w:rPr>
          <w:rFonts w:ascii="Times New Roman" w:hAnsi="Times New Roman" w:eastAsia="Aptos" w:cs="Times New Roman"/>
          <w:sz w:val="24"/>
          <w:szCs w:val="24"/>
        </w:rPr>
        <w:t xml:space="preserve"> täitmisregistri kaudu andmete kogumine</w:t>
      </w:r>
      <w:r w:rsidRPr="08CE0643" w:rsidR="3D8022ED">
        <w:rPr>
          <w:rFonts w:ascii="Times New Roman" w:hAnsi="Times New Roman" w:eastAsia="Aptos" w:cs="Times New Roman"/>
          <w:sz w:val="24"/>
          <w:szCs w:val="24"/>
        </w:rPr>
        <w:t xml:space="preserve"> RAB-l</w:t>
      </w:r>
      <w:r w:rsidRPr="08CE0643" w:rsidR="697806C7">
        <w:rPr>
          <w:rFonts w:ascii="Times New Roman" w:hAnsi="Times New Roman" w:eastAsia="Aptos" w:cs="Times New Roman"/>
          <w:sz w:val="24"/>
          <w:szCs w:val="24"/>
        </w:rPr>
        <w:t xml:space="preserve"> </w:t>
      </w:r>
      <w:r w:rsidRPr="08CE0643" w:rsidR="33A6AFBC">
        <w:rPr>
          <w:rFonts w:ascii="Times New Roman" w:hAnsi="Times New Roman" w:eastAsia="Aptos" w:cs="Times New Roman"/>
          <w:sz w:val="24"/>
          <w:szCs w:val="24"/>
        </w:rPr>
        <w:t>täita nimetatud rahvusvahelisi kohustusi õigeaegselt ja tõhusalt, vähendades viivituste riski välispartnerite päringutele</w:t>
      </w:r>
      <w:r w:rsidRPr="08CE0643" w:rsidR="676C55C3">
        <w:rPr>
          <w:rFonts w:ascii="Times New Roman" w:hAnsi="Times New Roman" w:eastAsia="Aptos" w:cs="Times New Roman"/>
          <w:sz w:val="24"/>
          <w:szCs w:val="24"/>
        </w:rPr>
        <w:t xml:space="preserve"> vastamisel</w:t>
      </w:r>
      <w:r w:rsidRPr="08CE0643" w:rsidR="126A174A">
        <w:rPr>
          <w:rFonts w:ascii="Times New Roman" w:hAnsi="Times New Roman" w:eastAsia="Aptos" w:cs="Times New Roman"/>
          <w:sz w:val="24"/>
          <w:szCs w:val="24"/>
        </w:rPr>
        <w:t>.</w:t>
      </w:r>
    </w:p>
    <w:p w:rsidRPr="00A54076" w:rsidR="48BFA514" w:rsidP="006D7E48" w:rsidRDefault="48BFA514" w14:paraId="5F3BF495" w14:textId="56D0AC40">
      <w:pPr>
        <w:spacing w:after="0" w:line="240" w:lineRule="auto"/>
        <w:jc w:val="both"/>
        <w:rPr>
          <w:rFonts w:ascii="Times New Roman" w:hAnsi="Times New Roman" w:eastAsia="Aptos" w:cs="Times New Roman"/>
          <w:sz w:val="24"/>
          <w:szCs w:val="24"/>
        </w:rPr>
      </w:pPr>
    </w:p>
    <w:p w:rsidRPr="00A54076" w:rsidR="48BFA514" w:rsidP="006D7E48" w:rsidRDefault="0F2810E5" w14:paraId="596AD059" w14:textId="0BADB444">
      <w:pPr>
        <w:spacing w:after="0" w:line="240" w:lineRule="auto"/>
        <w:jc w:val="both"/>
        <w:rPr>
          <w:rFonts w:ascii="Times New Roman" w:hAnsi="Times New Roman" w:eastAsia="Aptos" w:cs="Times New Roman"/>
          <w:sz w:val="24"/>
          <w:szCs w:val="24"/>
        </w:rPr>
      </w:pPr>
      <w:r w:rsidRPr="20A76737">
        <w:rPr>
          <w:rFonts w:ascii="Times New Roman" w:hAnsi="Times New Roman" w:eastAsia="Aptos" w:cs="Times New Roman"/>
          <w:sz w:val="24"/>
          <w:szCs w:val="24"/>
        </w:rPr>
        <w:t>E</w:t>
      </w:r>
      <w:r w:rsidRPr="20A76737" w:rsidR="62CAEE97">
        <w:rPr>
          <w:rFonts w:ascii="Times New Roman" w:hAnsi="Times New Roman" w:eastAsia="Aptos" w:cs="Times New Roman"/>
          <w:sz w:val="24"/>
          <w:szCs w:val="24"/>
        </w:rPr>
        <w:t>elnõu koostamise ajal</w:t>
      </w:r>
      <w:r w:rsidRPr="20A76737" w:rsidR="75868DC6">
        <w:rPr>
          <w:rFonts w:ascii="Times New Roman" w:hAnsi="Times New Roman" w:eastAsia="Aptos" w:cs="Times New Roman"/>
          <w:sz w:val="24"/>
          <w:szCs w:val="24"/>
        </w:rPr>
        <w:t xml:space="preserve"> ei suuda Eesti tä</w:t>
      </w:r>
      <w:r w:rsidRPr="20A76737" w:rsidR="6FBEE5E3">
        <w:rPr>
          <w:rFonts w:ascii="Times New Roman" w:hAnsi="Times New Roman" w:eastAsia="Aptos" w:cs="Times New Roman"/>
          <w:sz w:val="24"/>
          <w:szCs w:val="24"/>
        </w:rPr>
        <w:t xml:space="preserve">ita </w:t>
      </w:r>
      <w:r w:rsidRPr="20A76737" w:rsidR="770A4882">
        <w:rPr>
          <w:rFonts w:ascii="Times New Roman" w:hAnsi="Times New Roman" w:eastAsia="Aptos" w:cs="Times New Roman"/>
          <w:sz w:val="24"/>
          <w:szCs w:val="24"/>
        </w:rPr>
        <w:t>Varssavi konventsiooni</w:t>
      </w:r>
      <w:r w:rsidRPr="20A76737" w:rsidR="05477FA8">
        <w:rPr>
          <w:rFonts w:ascii="Times New Roman" w:hAnsi="Times New Roman" w:eastAsia="Aptos" w:cs="Times New Roman"/>
          <w:sz w:val="24"/>
          <w:szCs w:val="24"/>
        </w:rPr>
        <w:t>s</w:t>
      </w:r>
      <w:r w:rsidRPr="20A76737" w:rsidR="770A4882">
        <w:rPr>
          <w:rFonts w:ascii="Times New Roman" w:hAnsi="Times New Roman" w:eastAsia="Aptos" w:cs="Times New Roman"/>
          <w:sz w:val="24"/>
          <w:szCs w:val="24"/>
        </w:rPr>
        <w:t xml:space="preserve"> ja </w:t>
      </w:r>
      <w:r w:rsidRPr="20A76737" w:rsidR="770A4882">
        <w:rPr>
          <w:rFonts w:ascii="Times New Roman" w:hAnsi="Times New Roman" w:eastAsia="Times New Roman" w:cs="Times New Roman"/>
          <w:color w:val="000000" w:themeColor="text1"/>
          <w:sz w:val="24"/>
          <w:szCs w:val="24"/>
        </w:rPr>
        <w:t>direktiivi</w:t>
      </w:r>
      <w:r w:rsidRPr="20A76737" w:rsidR="2AAB182D">
        <w:rPr>
          <w:rFonts w:ascii="Times New Roman" w:hAnsi="Times New Roman" w:eastAsia="Times New Roman" w:cs="Times New Roman"/>
          <w:color w:val="000000" w:themeColor="text1"/>
          <w:sz w:val="24"/>
          <w:szCs w:val="24"/>
        </w:rPr>
        <w:t>s</w:t>
      </w:r>
      <w:r w:rsidRPr="20A76737" w:rsidR="770A4882">
        <w:rPr>
          <w:rFonts w:ascii="Times New Roman" w:hAnsi="Times New Roman" w:eastAsia="Times New Roman" w:cs="Times New Roman"/>
          <w:color w:val="000000" w:themeColor="text1"/>
          <w:sz w:val="24"/>
          <w:szCs w:val="24"/>
        </w:rPr>
        <w:t xml:space="preserve"> (EL) 2015/849 sätestatud kohustusi ega </w:t>
      </w:r>
      <w:r w:rsidRPr="20A76737" w:rsidR="18D9F153">
        <w:rPr>
          <w:rFonts w:ascii="Times New Roman" w:hAnsi="Times New Roman" w:eastAsia="Times New Roman" w:cs="Times New Roman"/>
          <w:color w:val="000000" w:themeColor="text1"/>
          <w:sz w:val="24"/>
          <w:szCs w:val="24"/>
        </w:rPr>
        <w:t>täida ka Egmont Group</w:t>
      </w:r>
      <w:r w:rsidRPr="20A76737" w:rsidR="455FE826">
        <w:rPr>
          <w:rFonts w:ascii="Times New Roman" w:hAnsi="Times New Roman" w:eastAsia="Times New Roman" w:cs="Times New Roman"/>
          <w:color w:val="000000" w:themeColor="text1"/>
          <w:sz w:val="24"/>
          <w:szCs w:val="24"/>
        </w:rPr>
        <w:t>i</w:t>
      </w:r>
      <w:r w:rsidRPr="20A76737" w:rsidR="18D9F153">
        <w:rPr>
          <w:rFonts w:ascii="Times New Roman" w:hAnsi="Times New Roman" w:eastAsia="Times New Roman" w:cs="Times New Roman"/>
          <w:color w:val="000000" w:themeColor="text1"/>
          <w:sz w:val="24"/>
          <w:szCs w:val="24"/>
        </w:rPr>
        <w:t xml:space="preserve"> liikmelisuse nõudeid</w:t>
      </w:r>
      <w:r w:rsidRPr="20A76737" w:rsidR="1737B24D">
        <w:rPr>
          <w:rFonts w:ascii="Times New Roman" w:hAnsi="Times New Roman" w:eastAsia="Times New Roman" w:cs="Times New Roman"/>
          <w:color w:val="000000" w:themeColor="text1"/>
          <w:sz w:val="24"/>
          <w:szCs w:val="24"/>
        </w:rPr>
        <w:t>, k</w:t>
      </w:r>
      <w:r w:rsidRPr="20A76737" w:rsidR="1737B24D">
        <w:rPr>
          <w:rFonts w:ascii="Times New Roman" w:hAnsi="Times New Roman" w:eastAsia="Aptos" w:cs="Times New Roman"/>
          <w:sz w:val="24"/>
          <w:szCs w:val="24"/>
        </w:rPr>
        <w:t>una RAB-le on päringute tegemine täitmisregistri vahendusel peatatud</w:t>
      </w:r>
      <w:r w:rsidRPr="20A76737">
        <w:rPr>
          <w:rFonts w:ascii="Times New Roman" w:hAnsi="Times New Roman" w:eastAsia="Aptos" w:cs="Times New Roman"/>
          <w:sz w:val="24"/>
          <w:szCs w:val="24"/>
        </w:rPr>
        <w:t>.</w:t>
      </w:r>
    </w:p>
    <w:p w:rsidR="20A76737" w:rsidP="20A76737" w:rsidRDefault="20A76737" w14:paraId="2FB42F29" w14:textId="5B06A3CE">
      <w:pPr>
        <w:spacing w:after="0" w:line="240" w:lineRule="auto"/>
        <w:jc w:val="both"/>
        <w:rPr>
          <w:rFonts w:ascii="Times New Roman" w:hAnsi="Times New Roman" w:eastAsia="Aptos" w:cs="Times New Roman"/>
          <w:sz w:val="24"/>
          <w:szCs w:val="24"/>
        </w:rPr>
      </w:pPr>
    </w:p>
    <w:p w:rsidR="434FB93A" w:rsidP="20A76737" w:rsidRDefault="434FB93A" w14:paraId="4231B273" w14:textId="12D75A68">
      <w:pPr>
        <w:spacing w:after="0" w:line="240" w:lineRule="auto"/>
        <w:jc w:val="both"/>
        <w:rPr>
          <w:rFonts w:ascii="Times New Roman" w:hAnsi="Times New Roman" w:eastAsia="Aptos" w:cs="Times New Roman"/>
          <w:sz w:val="24"/>
          <w:szCs w:val="24"/>
        </w:rPr>
      </w:pPr>
      <w:r w:rsidRPr="20A76737">
        <w:rPr>
          <w:rFonts w:ascii="Times New Roman" w:hAnsi="Times New Roman" w:eastAsia="Aptos" w:cs="Times New Roman"/>
          <w:sz w:val="24"/>
          <w:szCs w:val="24"/>
        </w:rPr>
        <w:t>Kehtivas sõnastuses viitab RahaPTS § 58 lõige 1</w:t>
      </w:r>
      <w:r w:rsidRPr="20A76737">
        <w:rPr>
          <w:rFonts w:ascii="Times New Roman" w:hAnsi="Times New Roman" w:eastAsia="Aptos" w:cs="Times New Roman"/>
          <w:sz w:val="24"/>
          <w:szCs w:val="24"/>
          <w:vertAlign w:val="superscript"/>
        </w:rPr>
        <w:t>1</w:t>
      </w:r>
      <w:r w:rsidRPr="20A76737">
        <w:rPr>
          <w:rFonts w:ascii="Times New Roman" w:hAnsi="Times New Roman" w:eastAsia="Aptos" w:cs="Times New Roman"/>
          <w:sz w:val="24"/>
          <w:szCs w:val="24"/>
        </w:rPr>
        <w:t xml:space="preserve"> </w:t>
      </w:r>
      <w:r w:rsidRPr="00140315">
        <w:rPr>
          <w:rFonts w:ascii="Times New Roman" w:hAnsi="Times New Roman" w:eastAsia="Aptos" w:cs="Times New Roman"/>
          <w:sz w:val="24"/>
          <w:szCs w:val="24"/>
        </w:rPr>
        <w:t>t</w:t>
      </w:r>
      <w:r w:rsidRPr="20A76737">
        <w:rPr>
          <w:rFonts w:ascii="Times New Roman" w:hAnsi="Times New Roman" w:eastAsia="Aptos" w:cs="Times New Roman"/>
          <w:sz w:val="24"/>
          <w:szCs w:val="24"/>
        </w:rPr>
        <w:t>äitemenetluse seadustiku §-le 63</w:t>
      </w:r>
      <w:r w:rsidRPr="20A76737">
        <w:rPr>
          <w:rFonts w:ascii="Times New Roman" w:hAnsi="Times New Roman" w:eastAsia="Aptos" w:cs="Times New Roman"/>
          <w:sz w:val="24"/>
          <w:szCs w:val="24"/>
          <w:vertAlign w:val="superscript"/>
        </w:rPr>
        <w:t>1</w:t>
      </w:r>
      <w:r w:rsidRPr="20A76737">
        <w:rPr>
          <w:rFonts w:ascii="Times New Roman" w:hAnsi="Times New Roman" w:eastAsia="Aptos" w:cs="Times New Roman"/>
          <w:sz w:val="24"/>
          <w:szCs w:val="24"/>
        </w:rPr>
        <w:t xml:space="preserve"> ja „elektroonilisele arestimissüsteemile“, mis ei kehti alates 01.01.2024. Täitemenetluse seadustiku (edaspidi </w:t>
      </w:r>
      <w:r w:rsidRPr="00140315">
        <w:rPr>
          <w:rFonts w:ascii="Times New Roman" w:hAnsi="Times New Roman" w:eastAsia="Aptos" w:cs="Times New Roman"/>
          <w:i/>
          <w:iCs/>
          <w:sz w:val="24"/>
          <w:szCs w:val="24"/>
        </w:rPr>
        <w:t>TMS</w:t>
      </w:r>
      <w:r w:rsidRPr="20A76737">
        <w:rPr>
          <w:rFonts w:ascii="Times New Roman" w:hAnsi="Times New Roman" w:eastAsia="Aptos" w:cs="Times New Roman"/>
          <w:sz w:val="24"/>
          <w:szCs w:val="24"/>
        </w:rPr>
        <w:t xml:space="preserve">) § 63 sätestab nüüd täitmisregistri kui ühtse infovahetuskanali, mille üks eesmärk on võimaldada pädevatel asutustel teha päringuid krediidi- ja makseasutuste valduses olevate andmete kohta seadusest tulenevate ülesannete täitmiseks. Ebatäpne viide </w:t>
      </w:r>
      <w:r w:rsidRPr="20A76737">
        <w:rPr>
          <w:rFonts w:ascii="Times New Roman" w:hAnsi="Times New Roman" w:eastAsia="Aptos" w:cs="Times New Roman"/>
          <w:sz w:val="24"/>
          <w:szCs w:val="24"/>
        </w:rPr>
        <w:lastRenderedPageBreak/>
        <w:t>tekitab õigusliku ebaselguse RABi päringute vormistamisel ja adressaatide (krediidi- ja makseasutused) koostöökohustuse hindamisel.</w:t>
      </w:r>
    </w:p>
    <w:p w:rsidR="20A76737" w:rsidP="20A76737" w:rsidRDefault="20A76737" w14:paraId="6BE4D5EA" w14:textId="5A36F3A3">
      <w:pPr>
        <w:spacing w:after="0" w:line="240" w:lineRule="auto"/>
        <w:jc w:val="both"/>
        <w:rPr>
          <w:rFonts w:ascii="Times New Roman" w:hAnsi="Times New Roman" w:eastAsia="Aptos" w:cs="Times New Roman"/>
          <w:sz w:val="24"/>
          <w:szCs w:val="24"/>
        </w:rPr>
      </w:pPr>
    </w:p>
    <w:p w:rsidR="287F45EA" w:rsidP="20A76737" w:rsidRDefault="287F45EA" w14:paraId="3CD515D0" w14:textId="04C03406">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 xml:space="preserve">Muudatus on </w:t>
      </w:r>
      <w:r w:rsidR="00A53EB0">
        <w:rPr>
          <w:rFonts w:ascii="Times New Roman" w:hAnsi="Times New Roman" w:eastAsia="Times New Roman" w:cs="Times New Roman"/>
          <w:sz w:val="24"/>
          <w:szCs w:val="24"/>
        </w:rPr>
        <w:t xml:space="preserve">kirjeldatud osas </w:t>
      </w:r>
      <w:r w:rsidRPr="20A76737">
        <w:rPr>
          <w:rFonts w:ascii="Times New Roman" w:hAnsi="Times New Roman" w:eastAsia="Times New Roman" w:cs="Times New Roman"/>
          <w:sz w:val="24"/>
          <w:szCs w:val="24"/>
        </w:rPr>
        <w:t xml:space="preserve">üksnes </w:t>
      </w:r>
      <w:proofErr w:type="spellStart"/>
      <w:r w:rsidRPr="20A76737">
        <w:rPr>
          <w:rFonts w:ascii="Times New Roman" w:hAnsi="Times New Roman" w:eastAsia="Times New Roman" w:cs="Times New Roman"/>
          <w:sz w:val="24"/>
          <w:szCs w:val="24"/>
        </w:rPr>
        <w:t>tehnilis</w:t>
      </w:r>
      <w:proofErr w:type="spellEnd"/>
      <w:r w:rsidRPr="20A76737">
        <w:rPr>
          <w:rFonts w:ascii="Times New Roman" w:hAnsi="Times New Roman" w:eastAsia="Times New Roman" w:cs="Times New Roman"/>
          <w:sz w:val="24"/>
          <w:szCs w:val="24"/>
        </w:rPr>
        <w:t xml:space="preserve">-täpsustav, st see ei laienda RABi materiaalõiguslikke volitusi, vaid korrigeerib viite kehtivale TMS regulatsioonile. </w:t>
      </w:r>
    </w:p>
    <w:p w:rsidRPr="004852FE" w:rsidR="1BC41059" w:rsidP="006D7E48" w:rsidRDefault="1BC41059" w14:paraId="7C44681D" w14:textId="610C5725">
      <w:pPr>
        <w:shd w:val="clear" w:color="auto" w:fill="FFFFFF" w:themeFill="background1"/>
        <w:spacing w:after="0" w:line="240" w:lineRule="auto"/>
        <w:jc w:val="both"/>
        <w:rPr>
          <w:rFonts w:ascii="Times New Roman" w:hAnsi="Times New Roman" w:eastAsia="Times New Roman" w:cs="Times New Roman"/>
          <w:color w:val="000000" w:themeColor="text1"/>
          <w:sz w:val="24"/>
          <w:szCs w:val="24"/>
        </w:rPr>
      </w:pPr>
    </w:p>
    <w:p w:rsidRPr="004852FE" w:rsidR="48BFA514" w:rsidP="20A76737" w:rsidRDefault="24D2FFC3" w14:paraId="3EF58C4E" w14:textId="409C9844">
      <w:pPr>
        <w:spacing w:after="0" w:line="240" w:lineRule="auto"/>
        <w:jc w:val="both"/>
        <w:rPr>
          <w:rFonts w:ascii="Times New Roman" w:hAnsi="Times New Roman" w:eastAsia="Times New Roman" w:cs="Times New Roman"/>
          <w:color w:val="000000" w:themeColor="text1"/>
          <w:sz w:val="24"/>
          <w:szCs w:val="24"/>
        </w:rPr>
      </w:pPr>
      <w:r w:rsidRPr="20A76737">
        <w:rPr>
          <w:rFonts w:ascii="Times New Roman" w:hAnsi="Times New Roman" w:cs="Times New Roman"/>
          <w:b/>
          <w:bCs/>
          <w:sz w:val="24"/>
          <w:szCs w:val="24"/>
        </w:rPr>
        <w:t xml:space="preserve">Eelnõu </w:t>
      </w:r>
      <w:r w:rsidRPr="20A76737" w:rsidR="4E924E8C">
        <w:rPr>
          <w:rFonts w:ascii="Times New Roman" w:hAnsi="Times New Roman" w:cs="Times New Roman"/>
          <w:b/>
          <w:bCs/>
          <w:sz w:val="24"/>
          <w:szCs w:val="24"/>
        </w:rPr>
        <w:t>§</w:t>
      </w:r>
      <w:r w:rsidRPr="20A76737">
        <w:rPr>
          <w:rFonts w:ascii="Times New Roman" w:hAnsi="Times New Roman" w:cs="Times New Roman"/>
          <w:b/>
          <w:bCs/>
          <w:sz w:val="24"/>
          <w:szCs w:val="24"/>
        </w:rPr>
        <w:t xml:space="preserve"> 2 punktiga </w:t>
      </w:r>
      <w:r w:rsidRPr="20A76737" w:rsidR="709E433A">
        <w:rPr>
          <w:rFonts w:ascii="Times New Roman" w:hAnsi="Times New Roman" w:cs="Times New Roman"/>
          <w:b/>
          <w:bCs/>
          <w:sz w:val="24"/>
          <w:szCs w:val="24"/>
        </w:rPr>
        <w:t>4</w:t>
      </w:r>
      <w:r w:rsidRPr="20A76737">
        <w:rPr>
          <w:rFonts w:ascii="Times New Roman" w:hAnsi="Times New Roman" w:cs="Times New Roman"/>
          <w:b/>
          <w:bCs/>
          <w:sz w:val="24"/>
          <w:szCs w:val="24"/>
        </w:rPr>
        <w:t xml:space="preserve"> </w:t>
      </w:r>
      <w:r w:rsidRPr="20A76737">
        <w:rPr>
          <w:rFonts w:ascii="Times New Roman" w:hAnsi="Times New Roman" w:cs="Times New Roman"/>
          <w:sz w:val="24"/>
          <w:szCs w:val="24"/>
        </w:rPr>
        <w:t>RahaPTS</w:t>
      </w:r>
      <w:r w:rsidRPr="20A76737" w:rsidR="0F2810E5">
        <w:rPr>
          <w:rFonts w:ascii="Times New Roman" w:hAnsi="Times New Roman" w:cs="Times New Roman"/>
          <w:sz w:val="24"/>
          <w:szCs w:val="24"/>
        </w:rPr>
        <w:t>i</w:t>
      </w:r>
      <w:r w:rsidRPr="20A76737">
        <w:rPr>
          <w:rFonts w:ascii="Times New Roman" w:hAnsi="Times New Roman" w:cs="Times New Roman"/>
          <w:sz w:val="24"/>
          <w:szCs w:val="24"/>
        </w:rPr>
        <w:t xml:space="preserve"> §</w:t>
      </w:r>
      <w:r w:rsidRPr="20A76737" w:rsidR="39FCE241">
        <w:rPr>
          <w:rFonts w:ascii="Times New Roman" w:hAnsi="Times New Roman" w:eastAsia="Times New Roman" w:cs="Times New Roman"/>
          <w:color w:val="000000" w:themeColor="text1"/>
          <w:sz w:val="24"/>
          <w:szCs w:val="24"/>
        </w:rPr>
        <w:t xml:space="preserve"> 58 lõi</w:t>
      </w:r>
      <w:r w:rsidRPr="20A76737" w:rsidR="6CD950E1">
        <w:rPr>
          <w:rFonts w:ascii="Times New Roman" w:hAnsi="Times New Roman" w:eastAsia="Times New Roman" w:cs="Times New Roman"/>
          <w:color w:val="000000" w:themeColor="text1"/>
          <w:sz w:val="24"/>
          <w:szCs w:val="24"/>
        </w:rPr>
        <w:t>kes</w:t>
      </w:r>
      <w:r w:rsidRPr="20A76737" w:rsidR="39FCE241">
        <w:rPr>
          <w:rFonts w:ascii="Times New Roman" w:hAnsi="Times New Roman" w:eastAsia="Times New Roman" w:cs="Times New Roman"/>
          <w:color w:val="000000" w:themeColor="text1"/>
          <w:sz w:val="24"/>
          <w:szCs w:val="24"/>
        </w:rPr>
        <w:t xml:space="preserve"> </w:t>
      </w:r>
      <w:r w:rsidRPr="20A76737" w:rsidR="063ECB14">
        <w:rPr>
          <w:rFonts w:ascii="Times New Roman" w:hAnsi="Times New Roman" w:eastAsia="Times New Roman" w:cs="Times New Roman"/>
          <w:color w:val="000000" w:themeColor="text1"/>
          <w:sz w:val="24"/>
          <w:szCs w:val="24"/>
        </w:rPr>
        <w:t>2</w:t>
      </w:r>
      <w:r w:rsidRPr="20A76737" w:rsidR="39FCE241">
        <w:rPr>
          <w:rFonts w:ascii="Times New Roman" w:hAnsi="Times New Roman" w:eastAsia="Times New Roman" w:cs="Times New Roman"/>
          <w:color w:val="000000" w:themeColor="text1"/>
          <w:sz w:val="24"/>
          <w:szCs w:val="24"/>
        </w:rPr>
        <w:t xml:space="preserve"> </w:t>
      </w:r>
      <w:r w:rsidRPr="20A76737" w:rsidR="4C40F453">
        <w:rPr>
          <w:rFonts w:ascii="Times New Roman" w:hAnsi="Times New Roman" w:cs="Times New Roman"/>
          <w:sz w:val="24"/>
          <w:szCs w:val="24"/>
        </w:rPr>
        <w:t>loetakse teine lause kolmandaks ja lõiget</w:t>
      </w:r>
      <w:r w:rsidRPr="20A76737" w:rsidR="4C40F453">
        <w:rPr>
          <w:rFonts w:ascii="Times New Roman" w:hAnsi="Times New Roman" w:cs="Times New Roman"/>
          <w:b/>
          <w:bCs/>
          <w:sz w:val="24"/>
          <w:szCs w:val="24"/>
        </w:rPr>
        <w:t xml:space="preserve"> </w:t>
      </w:r>
      <w:r w:rsidRPr="20A76737" w:rsidR="4C40F453">
        <w:rPr>
          <w:rFonts w:ascii="Times New Roman" w:hAnsi="Times New Roman" w:cs="Times New Roman"/>
          <w:sz w:val="24"/>
          <w:szCs w:val="24"/>
        </w:rPr>
        <w:t>täiendatakse</w:t>
      </w:r>
      <w:r w:rsidRPr="20A76737" w:rsidR="4C40F453">
        <w:rPr>
          <w:rFonts w:ascii="Times New Roman" w:hAnsi="Times New Roman" w:eastAsia="Times New Roman" w:cs="Times New Roman"/>
          <w:color w:val="000000" w:themeColor="text1"/>
          <w:sz w:val="24"/>
          <w:szCs w:val="24"/>
        </w:rPr>
        <w:t xml:space="preserve"> </w:t>
      </w:r>
      <w:r w:rsidRPr="20A76737" w:rsidR="39FCE241">
        <w:rPr>
          <w:rFonts w:ascii="Times New Roman" w:hAnsi="Times New Roman" w:eastAsia="Times New Roman" w:cs="Times New Roman"/>
          <w:color w:val="000000" w:themeColor="text1"/>
          <w:sz w:val="24"/>
          <w:szCs w:val="24"/>
        </w:rPr>
        <w:t>teise lausega järgmises sõnastuses:</w:t>
      </w:r>
      <w:r w:rsidRPr="20A76737" w:rsidR="0F2810E5">
        <w:rPr>
          <w:rFonts w:ascii="Times New Roman" w:hAnsi="Times New Roman" w:eastAsia="Times New Roman" w:cs="Times New Roman"/>
          <w:color w:val="000000" w:themeColor="text1"/>
          <w:sz w:val="24"/>
          <w:szCs w:val="24"/>
        </w:rPr>
        <w:t xml:space="preserve"> </w:t>
      </w:r>
      <w:r w:rsidRPr="20A76737" w:rsidR="39FCE241">
        <w:rPr>
          <w:rFonts w:ascii="Times New Roman" w:hAnsi="Times New Roman" w:eastAsia="Times New Roman" w:cs="Times New Roman"/>
          <w:color w:val="000000" w:themeColor="text1"/>
          <w:sz w:val="24"/>
          <w:szCs w:val="24"/>
        </w:rPr>
        <w:t xml:space="preserve">„Pangasaladust, sealhulgas pangakonto väljavõtteid, sisaldavat teavet on </w:t>
      </w:r>
      <w:r w:rsidRPr="20A76737" w:rsidR="45FB44F8">
        <w:rPr>
          <w:rFonts w:ascii="Times New Roman" w:hAnsi="Times New Roman" w:eastAsia="Times New Roman" w:cs="Times New Roman"/>
          <w:color w:val="000000" w:themeColor="text1"/>
          <w:sz w:val="24"/>
          <w:szCs w:val="24"/>
        </w:rPr>
        <w:t>ettekirjutuse adressaat kohustatud andma</w:t>
      </w:r>
      <w:r w:rsidRPr="20A76737" w:rsidR="39FCE241">
        <w:rPr>
          <w:rFonts w:ascii="Times New Roman" w:hAnsi="Times New Roman" w:eastAsia="Times New Roman" w:cs="Times New Roman"/>
          <w:color w:val="000000" w:themeColor="text1"/>
          <w:sz w:val="24"/>
          <w:szCs w:val="24"/>
        </w:rPr>
        <w:t xml:space="preserve"> käesoleva seaduse § 54 lõike 1</w:t>
      </w:r>
      <w:r w:rsidRPr="20A76737" w:rsidR="39FCE241">
        <w:rPr>
          <w:rFonts w:ascii="Times New Roman" w:hAnsi="Times New Roman" w:eastAsia="Times New Roman" w:cs="Times New Roman"/>
          <w:color w:val="000000" w:themeColor="text1"/>
          <w:sz w:val="24"/>
          <w:szCs w:val="24"/>
          <w:vertAlign w:val="superscript"/>
        </w:rPr>
        <w:t xml:space="preserve"> </w:t>
      </w:r>
      <w:r w:rsidRPr="20A76737" w:rsidR="39FCE241">
        <w:rPr>
          <w:rFonts w:ascii="Times New Roman" w:hAnsi="Times New Roman" w:eastAsia="Times New Roman" w:cs="Times New Roman"/>
          <w:color w:val="000000" w:themeColor="text1"/>
          <w:sz w:val="24"/>
          <w:szCs w:val="24"/>
        </w:rPr>
        <w:t>punktides 1</w:t>
      </w:r>
      <w:r w:rsidR="00CA5946">
        <w:rPr>
          <w:rFonts w:ascii="Times New Roman" w:hAnsi="Times New Roman" w:eastAsia="Times New Roman" w:cs="Times New Roman"/>
          <w:color w:val="000000" w:themeColor="text1"/>
          <w:sz w:val="24"/>
          <w:szCs w:val="24"/>
        </w:rPr>
        <w:t xml:space="preserve"> </w:t>
      </w:r>
      <w:r w:rsidRPr="20A76737" w:rsidR="39FCE241">
        <w:rPr>
          <w:rFonts w:ascii="Times New Roman" w:hAnsi="Times New Roman" w:eastAsia="Times New Roman" w:cs="Times New Roman"/>
          <w:color w:val="000000" w:themeColor="text1"/>
          <w:sz w:val="24"/>
          <w:szCs w:val="24"/>
        </w:rPr>
        <w:t>ja 8–10 nimetatud ülesannete täitmiseks.“</w:t>
      </w:r>
    </w:p>
    <w:p w:rsidRPr="00A54076" w:rsidR="1BC41059" w:rsidP="006D7E48" w:rsidRDefault="1BC41059" w14:paraId="2D07F1A0" w14:textId="67D11EA2">
      <w:pPr>
        <w:spacing w:after="0" w:line="240" w:lineRule="auto"/>
        <w:jc w:val="both"/>
        <w:rPr>
          <w:rFonts w:ascii="Times New Roman" w:hAnsi="Times New Roman" w:eastAsia="Times New Roman" w:cs="Times New Roman"/>
          <w:color w:val="000000" w:themeColor="text1"/>
          <w:sz w:val="24"/>
          <w:szCs w:val="24"/>
        </w:rPr>
      </w:pPr>
    </w:p>
    <w:p w:rsidRPr="00A54076" w:rsidR="36A4D571" w:rsidP="006D7E48" w:rsidRDefault="78F452BB" w14:paraId="0DA8E1F2" w14:textId="0CC10DC7">
      <w:pPr>
        <w:spacing w:after="0" w:line="240" w:lineRule="auto"/>
        <w:jc w:val="both"/>
        <w:rPr>
          <w:rFonts w:ascii="Times New Roman" w:hAnsi="Times New Roman" w:eastAsia="Times New Roman" w:cs="Times New Roman"/>
          <w:color w:val="000000" w:themeColor="text1"/>
          <w:sz w:val="24"/>
          <w:szCs w:val="24"/>
        </w:rPr>
      </w:pPr>
      <w:r w:rsidRPr="1836CB87">
        <w:rPr>
          <w:rFonts w:ascii="Times New Roman" w:hAnsi="Times New Roman" w:eastAsia="Times New Roman" w:cs="Times New Roman"/>
          <w:color w:val="000000" w:themeColor="text1"/>
          <w:sz w:val="24"/>
          <w:szCs w:val="24"/>
        </w:rPr>
        <w:t>Muudatusega täpsustatakse</w:t>
      </w:r>
      <w:r w:rsidRPr="1836CB87" w:rsidR="1454A7EB">
        <w:rPr>
          <w:rFonts w:ascii="Times New Roman" w:hAnsi="Times New Roman" w:eastAsia="Times New Roman" w:cs="Times New Roman"/>
          <w:color w:val="000000" w:themeColor="text1"/>
          <w:sz w:val="24"/>
          <w:szCs w:val="24"/>
        </w:rPr>
        <w:t xml:space="preserve"> </w:t>
      </w:r>
      <w:r w:rsidRPr="1836CB87" w:rsidR="2EE0D314">
        <w:rPr>
          <w:rFonts w:ascii="Times New Roman" w:hAnsi="Times New Roman" w:eastAsia="Times New Roman" w:cs="Times New Roman"/>
          <w:color w:val="000000" w:themeColor="text1"/>
          <w:sz w:val="24"/>
          <w:szCs w:val="24"/>
        </w:rPr>
        <w:t xml:space="preserve">sarnaselt eelnõu § 2 punktis 2 </w:t>
      </w:r>
      <w:r w:rsidRPr="1836CB87" w:rsidR="074D6B4B">
        <w:rPr>
          <w:rFonts w:ascii="Times New Roman" w:hAnsi="Times New Roman" w:eastAsia="Times New Roman" w:cs="Times New Roman"/>
          <w:color w:val="000000" w:themeColor="text1"/>
          <w:sz w:val="24"/>
          <w:szCs w:val="24"/>
        </w:rPr>
        <w:t>tooduga</w:t>
      </w:r>
      <w:r w:rsidRPr="1836CB87" w:rsidR="2EE0D314">
        <w:rPr>
          <w:rFonts w:ascii="Times New Roman" w:hAnsi="Times New Roman" w:eastAsia="Times New Roman" w:cs="Times New Roman"/>
          <w:color w:val="000000" w:themeColor="text1"/>
          <w:sz w:val="24"/>
          <w:szCs w:val="24"/>
        </w:rPr>
        <w:t xml:space="preserve"> õiguskantsleri soovitustest lähtu</w:t>
      </w:r>
      <w:r w:rsidRPr="5778A3D8" w:rsidR="78DF3AA0">
        <w:rPr>
          <w:rFonts w:ascii="Times New Roman" w:hAnsi="Times New Roman" w:eastAsia="Times New Roman" w:cs="Times New Roman"/>
          <w:color w:val="000000" w:themeColor="text1"/>
          <w:sz w:val="24"/>
          <w:szCs w:val="24"/>
        </w:rPr>
        <w:t>des</w:t>
      </w:r>
      <w:r w:rsidRPr="1836CB87" w:rsidR="2EE0D314">
        <w:rPr>
          <w:rFonts w:ascii="Times New Roman" w:hAnsi="Times New Roman" w:eastAsia="Times New Roman" w:cs="Times New Roman"/>
          <w:color w:val="000000" w:themeColor="text1"/>
          <w:sz w:val="24"/>
          <w:szCs w:val="24"/>
        </w:rPr>
        <w:t xml:space="preserve"> asjaolu, et pangasaladus sisaldab selgelt ka </w:t>
      </w:r>
      <w:r w:rsidR="00CA5946">
        <w:rPr>
          <w:rFonts w:ascii="Times New Roman" w:hAnsi="Times New Roman" w:eastAsia="Times New Roman" w:cs="Times New Roman"/>
          <w:color w:val="000000" w:themeColor="text1"/>
          <w:sz w:val="24"/>
          <w:szCs w:val="24"/>
        </w:rPr>
        <w:t xml:space="preserve">isikustatud </w:t>
      </w:r>
      <w:r w:rsidRPr="1836CB87" w:rsidR="2EE0D314">
        <w:rPr>
          <w:rFonts w:ascii="Times New Roman" w:hAnsi="Times New Roman" w:eastAsia="Times New Roman" w:cs="Times New Roman"/>
          <w:color w:val="000000" w:themeColor="text1"/>
          <w:sz w:val="24"/>
          <w:szCs w:val="24"/>
        </w:rPr>
        <w:t>pangakonto väljavõtet,</w:t>
      </w:r>
      <w:r w:rsidRPr="1836CB87" w:rsidR="1EC359A1">
        <w:rPr>
          <w:rFonts w:ascii="Times New Roman" w:hAnsi="Times New Roman" w:eastAsia="Times New Roman" w:cs="Times New Roman"/>
          <w:color w:val="000000" w:themeColor="text1"/>
          <w:sz w:val="24"/>
          <w:szCs w:val="24"/>
        </w:rPr>
        <w:t xml:space="preserve"> mida ettekirjutuse adressaat on kohustatud RAB-le andma</w:t>
      </w:r>
      <w:r w:rsidRPr="5778A3D8" w:rsidR="78DF3AA0">
        <w:rPr>
          <w:rFonts w:ascii="Times New Roman" w:hAnsi="Times New Roman" w:eastAsia="Times New Roman" w:cs="Times New Roman"/>
          <w:color w:val="000000" w:themeColor="text1"/>
          <w:sz w:val="24"/>
          <w:szCs w:val="24"/>
        </w:rPr>
        <w:t>,</w:t>
      </w:r>
      <w:r w:rsidRPr="1836CB87" w:rsidR="2EE0D314">
        <w:rPr>
          <w:rFonts w:ascii="Times New Roman" w:hAnsi="Times New Roman" w:eastAsia="Times New Roman" w:cs="Times New Roman"/>
          <w:color w:val="000000" w:themeColor="text1"/>
          <w:sz w:val="24"/>
          <w:szCs w:val="24"/>
        </w:rPr>
        <w:t xml:space="preserve"> ning piiritletakse selgelt ja üheselt</w:t>
      </w:r>
      <w:r w:rsidRPr="1836CB87" w:rsidR="0DC0FB6D">
        <w:rPr>
          <w:rFonts w:ascii="Times New Roman" w:hAnsi="Times New Roman" w:eastAsia="Times New Roman" w:cs="Times New Roman"/>
          <w:color w:val="000000" w:themeColor="text1"/>
          <w:sz w:val="24"/>
          <w:szCs w:val="24"/>
        </w:rPr>
        <w:t xml:space="preserve"> </w:t>
      </w:r>
      <w:r w:rsidRPr="1836CB87" w:rsidR="13EADB07">
        <w:rPr>
          <w:rFonts w:ascii="Times New Roman" w:hAnsi="Times New Roman" w:eastAsia="Times New Roman" w:cs="Times New Roman"/>
          <w:color w:val="000000" w:themeColor="text1"/>
          <w:sz w:val="24"/>
          <w:szCs w:val="24"/>
        </w:rPr>
        <w:t xml:space="preserve">RAB </w:t>
      </w:r>
      <w:r w:rsidRPr="1836CB87" w:rsidR="2EE0D314">
        <w:rPr>
          <w:rFonts w:ascii="Times New Roman" w:hAnsi="Times New Roman" w:eastAsia="Times New Roman" w:cs="Times New Roman"/>
          <w:color w:val="000000" w:themeColor="text1"/>
          <w:sz w:val="24"/>
          <w:szCs w:val="24"/>
        </w:rPr>
        <w:t>ülesandeid</w:t>
      </w:r>
      <w:r w:rsidRPr="1836CB87" w:rsidR="406AAC42">
        <w:rPr>
          <w:rFonts w:ascii="Times New Roman" w:hAnsi="Times New Roman" w:eastAsia="Times New Roman" w:cs="Times New Roman"/>
          <w:color w:val="000000" w:themeColor="text1"/>
          <w:sz w:val="24"/>
          <w:szCs w:val="24"/>
        </w:rPr>
        <w:t>,</w:t>
      </w:r>
      <w:r w:rsidRPr="1836CB87" w:rsidR="2EE0D314">
        <w:rPr>
          <w:rFonts w:ascii="Times New Roman" w:hAnsi="Times New Roman" w:eastAsia="Times New Roman" w:cs="Times New Roman"/>
          <w:color w:val="000000" w:themeColor="text1"/>
          <w:sz w:val="24"/>
          <w:szCs w:val="24"/>
        </w:rPr>
        <w:t xml:space="preserve"> </w:t>
      </w:r>
      <w:r w:rsidRPr="08CE0643" w:rsidR="2EE0D314">
        <w:rPr>
          <w:rFonts w:ascii="Times New Roman" w:hAnsi="Times New Roman" w:eastAsia="Times New Roman" w:cs="Times New Roman"/>
          <w:color w:val="000000" w:themeColor="text1"/>
          <w:sz w:val="24"/>
          <w:szCs w:val="24"/>
        </w:rPr>
        <w:t>mille täitmiseks</w:t>
      </w:r>
      <w:r w:rsidRPr="08CE0643" w:rsidR="6E04960D">
        <w:rPr>
          <w:rFonts w:ascii="Times New Roman" w:hAnsi="Times New Roman" w:eastAsia="Times New Roman" w:cs="Times New Roman"/>
          <w:color w:val="000000" w:themeColor="text1"/>
          <w:sz w:val="24"/>
          <w:szCs w:val="24"/>
        </w:rPr>
        <w:t xml:space="preserve"> </w:t>
      </w:r>
      <w:r w:rsidRPr="08CE0643" w:rsidR="54C32867">
        <w:rPr>
          <w:rFonts w:ascii="Times New Roman" w:hAnsi="Times New Roman" w:eastAsia="Times New Roman" w:cs="Times New Roman"/>
          <w:color w:val="000000" w:themeColor="text1"/>
          <w:sz w:val="24"/>
          <w:szCs w:val="24"/>
        </w:rPr>
        <w:t xml:space="preserve">on </w:t>
      </w:r>
      <w:proofErr w:type="spellStart"/>
      <w:r w:rsidRPr="08CE0643" w:rsidR="54C32867">
        <w:rPr>
          <w:rFonts w:ascii="Times New Roman" w:hAnsi="Times New Roman" w:eastAsia="Times New Roman" w:cs="Times New Roman"/>
          <w:color w:val="000000" w:themeColor="text1"/>
          <w:sz w:val="24"/>
          <w:szCs w:val="24"/>
        </w:rPr>
        <w:t>RABil</w:t>
      </w:r>
      <w:proofErr w:type="spellEnd"/>
      <w:r w:rsidRPr="08CE0643" w:rsidR="54C32867">
        <w:rPr>
          <w:rFonts w:ascii="Times New Roman" w:hAnsi="Times New Roman" w:eastAsia="Times New Roman" w:cs="Times New Roman"/>
          <w:color w:val="000000" w:themeColor="text1"/>
          <w:sz w:val="24"/>
          <w:szCs w:val="24"/>
        </w:rPr>
        <w:t xml:space="preserve"> õigus </w:t>
      </w:r>
      <w:r w:rsidRPr="08CE0643" w:rsidR="6E04960D">
        <w:rPr>
          <w:rFonts w:ascii="Times New Roman" w:hAnsi="Times New Roman" w:eastAsia="Times New Roman" w:cs="Times New Roman"/>
          <w:color w:val="000000" w:themeColor="text1"/>
          <w:sz w:val="24"/>
          <w:szCs w:val="24"/>
        </w:rPr>
        <w:t>ettekirjutuse</w:t>
      </w:r>
      <w:r w:rsidRPr="08CE0643" w:rsidR="074F5DAD">
        <w:rPr>
          <w:rFonts w:ascii="Times New Roman" w:hAnsi="Times New Roman" w:eastAsia="Times New Roman" w:cs="Times New Roman"/>
          <w:color w:val="000000" w:themeColor="text1"/>
          <w:sz w:val="24"/>
          <w:szCs w:val="24"/>
        </w:rPr>
        <w:t>ga</w:t>
      </w:r>
      <w:r w:rsidR="00CA5946">
        <w:rPr>
          <w:rFonts w:ascii="Times New Roman" w:hAnsi="Times New Roman" w:eastAsia="Times New Roman" w:cs="Times New Roman"/>
          <w:color w:val="000000" w:themeColor="text1"/>
          <w:sz w:val="24"/>
          <w:szCs w:val="24"/>
        </w:rPr>
        <w:t xml:space="preserve"> </w:t>
      </w:r>
      <w:r w:rsidRPr="1836CB87" w:rsidR="22A458D7">
        <w:rPr>
          <w:rFonts w:ascii="Times New Roman" w:hAnsi="Times New Roman" w:eastAsia="Times New Roman" w:cs="Times New Roman"/>
          <w:color w:val="000000" w:themeColor="text1"/>
          <w:sz w:val="24"/>
          <w:szCs w:val="24"/>
        </w:rPr>
        <w:t xml:space="preserve">nõuda </w:t>
      </w:r>
      <w:r w:rsidRPr="1836CB87" w:rsidR="2EE0D314">
        <w:rPr>
          <w:rFonts w:ascii="Times New Roman" w:hAnsi="Times New Roman" w:eastAsia="Times New Roman" w:cs="Times New Roman"/>
          <w:color w:val="000000" w:themeColor="text1"/>
          <w:sz w:val="24"/>
          <w:szCs w:val="24"/>
        </w:rPr>
        <w:t>pangasaladust (sh pangakontode väljavõtteid) sisald</w:t>
      </w:r>
      <w:r w:rsidRPr="5778A3D8" w:rsidR="2D8621BB">
        <w:rPr>
          <w:rFonts w:ascii="Times New Roman" w:hAnsi="Times New Roman" w:eastAsia="Times New Roman" w:cs="Times New Roman"/>
          <w:color w:val="000000" w:themeColor="text1"/>
          <w:sz w:val="24"/>
          <w:szCs w:val="24"/>
        </w:rPr>
        <w:t>a</w:t>
      </w:r>
      <w:r w:rsidRPr="1836CB87" w:rsidR="2EE0D314">
        <w:rPr>
          <w:rFonts w:ascii="Times New Roman" w:hAnsi="Times New Roman" w:eastAsia="Times New Roman" w:cs="Times New Roman"/>
          <w:color w:val="000000" w:themeColor="text1"/>
          <w:sz w:val="24"/>
          <w:szCs w:val="24"/>
        </w:rPr>
        <w:t>vaid andmeid</w:t>
      </w:r>
      <w:r w:rsidRPr="1836CB87" w:rsidR="3086BEFE">
        <w:rPr>
          <w:rFonts w:ascii="Times New Roman" w:hAnsi="Times New Roman" w:eastAsia="Times New Roman" w:cs="Times New Roman"/>
          <w:color w:val="000000" w:themeColor="text1"/>
          <w:sz w:val="24"/>
          <w:szCs w:val="24"/>
        </w:rPr>
        <w:t>.</w:t>
      </w:r>
      <w:r w:rsidRPr="1836CB87" w:rsidR="2EE0D314">
        <w:rPr>
          <w:rFonts w:ascii="Times New Roman" w:hAnsi="Times New Roman" w:eastAsia="Times New Roman" w:cs="Times New Roman"/>
          <w:color w:val="000000" w:themeColor="text1"/>
          <w:sz w:val="24"/>
          <w:szCs w:val="24"/>
        </w:rPr>
        <w:t xml:space="preserve"> </w:t>
      </w:r>
      <w:r w:rsidRPr="1836CB87" w:rsidR="47C7C89A">
        <w:rPr>
          <w:rFonts w:ascii="Times New Roman" w:hAnsi="Times New Roman" w:eastAsia="Times New Roman" w:cs="Times New Roman"/>
          <w:color w:val="000000" w:themeColor="text1"/>
          <w:sz w:val="24"/>
          <w:szCs w:val="24"/>
        </w:rPr>
        <w:t>Ü</w:t>
      </w:r>
      <w:r w:rsidRPr="1836CB87" w:rsidR="2EE0D314">
        <w:rPr>
          <w:rFonts w:ascii="Times New Roman" w:hAnsi="Times New Roman" w:eastAsia="Times New Roman" w:cs="Times New Roman"/>
          <w:color w:val="000000" w:themeColor="text1"/>
          <w:sz w:val="24"/>
          <w:szCs w:val="24"/>
        </w:rPr>
        <w:t>lesanded on loetletud RahaPTS</w:t>
      </w:r>
      <w:r w:rsidRPr="5778A3D8" w:rsidR="1F3FFAD0">
        <w:rPr>
          <w:rFonts w:ascii="Times New Roman" w:hAnsi="Times New Roman" w:eastAsia="Times New Roman" w:cs="Times New Roman"/>
          <w:color w:val="000000" w:themeColor="text1"/>
          <w:sz w:val="24"/>
          <w:szCs w:val="24"/>
        </w:rPr>
        <w:t>i</w:t>
      </w:r>
      <w:r w:rsidRPr="1836CB87" w:rsidR="2EE0D314">
        <w:rPr>
          <w:rFonts w:ascii="Times New Roman" w:hAnsi="Times New Roman" w:eastAsia="Times New Roman" w:cs="Times New Roman"/>
          <w:color w:val="000000" w:themeColor="text1"/>
          <w:sz w:val="24"/>
          <w:szCs w:val="24"/>
        </w:rPr>
        <w:t xml:space="preserve"> § 54 lõike 1</w:t>
      </w:r>
      <w:r w:rsidRPr="1836CB87" w:rsidR="635574E0">
        <w:rPr>
          <w:rFonts w:ascii="Times New Roman" w:hAnsi="Times New Roman" w:eastAsia="Times New Roman" w:cs="Times New Roman"/>
          <w:color w:val="000000" w:themeColor="text1"/>
          <w:sz w:val="24"/>
          <w:szCs w:val="24"/>
        </w:rPr>
        <w:t xml:space="preserve"> </w:t>
      </w:r>
      <w:r w:rsidRPr="1836CB87" w:rsidR="343B8FDB">
        <w:rPr>
          <w:rFonts w:ascii="Times New Roman" w:hAnsi="Times New Roman" w:eastAsia="Times New Roman" w:cs="Times New Roman"/>
          <w:color w:val="000000" w:themeColor="text1"/>
          <w:sz w:val="24"/>
          <w:szCs w:val="24"/>
        </w:rPr>
        <w:t>punktides 1</w:t>
      </w:r>
      <w:r w:rsidR="00CA5946">
        <w:rPr>
          <w:rFonts w:ascii="Times New Roman" w:hAnsi="Times New Roman" w:eastAsia="Times New Roman" w:cs="Times New Roman"/>
          <w:color w:val="000000" w:themeColor="text1"/>
          <w:sz w:val="24"/>
          <w:szCs w:val="24"/>
        </w:rPr>
        <w:t xml:space="preserve"> </w:t>
      </w:r>
      <w:r w:rsidRPr="1836CB87" w:rsidR="343B8FDB">
        <w:rPr>
          <w:rFonts w:ascii="Times New Roman" w:hAnsi="Times New Roman" w:eastAsia="Times New Roman" w:cs="Times New Roman"/>
          <w:color w:val="000000" w:themeColor="text1"/>
          <w:sz w:val="24"/>
          <w:szCs w:val="24"/>
        </w:rPr>
        <w:t>ja 8–10.</w:t>
      </w:r>
      <w:r w:rsidRPr="1836CB87" w:rsidR="36A4D571">
        <w:rPr>
          <w:rStyle w:val="Allmrkuseviide"/>
          <w:rFonts w:ascii="Times New Roman" w:hAnsi="Times New Roman" w:eastAsia="Times New Roman" w:cs="Times New Roman"/>
          <w:color w:val="000000" w:themeColor="text1"/>
          <w:sz w:val="24"/>
          <w:szCs w:val="24"/>
        </w:rPr>
        <w:footnoteReference w:id="53"/>
      </w:r>
    </w:p>
    <w:p w:rsidRPr="00A54076" w:rsidR="1836CB87" w:rsidP="006D7E48" w:rsidRDefault="1836CB87" w14:paraId="531C8A32" w14:textId="7B779842">
      <w:pPr>
        <w:spacing w:after="0" w:line="240" w:lineRule="auto"/>
        <w:jc w:val="both"/>
        <w:rPr>
          <w:rFonts w:ascii="Times New Roman" w:hAnsi="Times New Roman" w:eastAsia="Times New Roman" w:cs="Times New Roman"/>
          <w:color w:val="000000" w:themeColor="text1"/>
          <w:sz w:val="24"/>
          <w:szCs w:val="24"/>
        </w:rPr>
      </w:pPr>
    </w:p>
    <w:p w:rsidRPr="00A54076" w:rsidR="34B8ADFB" w:rsidP="006D7E48" w:rsidRDefault="2EAAE5CD" w14:paraId="116567EF" w14:textId="743238BA">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 xml:space="preserve">Muudatus </w:t>
      </w:r>
      <w:r w:rsidRPr="08CE0643" w:rsidR="242BF850">
        <w:rPr>
          <w:rFonts w:ascii="Times New Roman" w:hAnsi="Times New Roman" w:eastAsia="Times New Roman" w:cs="Times New Roman"/>
          <w:color w:val="000000" w:themeColor="text1"/>
          <w:sz w:val="24"/>
          <w:szCs w:val="24"/>
        </w:rPr>
        <w:t>lähtub põhimõttest, et kui ühelt poolt täpsustatakse RAB õigust küsida andmeid oma seaduse</w:t>
      </w:r>
      <w:r w:rsidRPr="08CE0643" w:rsidR="6EF45E25">
        <w:rPr>
          <w:rFonts w:ascii="Times New Roman" w:hAnsi="Times New Roman" w:eastAsia="Times New Roman" w:cs="Times New Roman"/>
          <w:color w:val="000000" w:themeColor="text1"/>
          <w:sz w:val="24"/>
          <w:szCs w:val="24"/>
        </w:rPr>
        <w:t>kohaste</w:t>
      </w:r>
      <w:r w:rsidRPr="08CE0643" w:rsidR="242BF850">
        <w:rPr>
          <w:rFonts w:ascii="Times New Roman" w:hAnsi="Times New Roman" w:eastAsia="Times New Roman" w:cs="Times New Roman"/>
          <w:color w:val="000000" w:themeColor="text1"/>
          <w:sz w:val="24"/>
          <w:szCs w:val="24"/>
        </w:rPr>
        <w:t xml:space="preserve"> ülesannete täitmiseks (RahaPTS</w:t>
      </w:r>
      <w:r w:rsidRPr="08CE0643" w:rsidR="12D58B88">
        <w:rPr>
          <w:rFonts w:ascii="Times New Roman" w:hAnsi="Times New Roman" w:eastAsia="Times New Roman" w:cs="Times New Roman"/>
          <w:color w:val="000000" w:themeColor="text1"/>
          <w:sz w:val="24"/>
          <w:szCs w:val="24"/>
        </w:rPr>
        <w:t xml:space="preserve"> § 58 l</w:t>
      </w:r>
      <w:r w:rsidR="001C299B">
        <w:rPr>
          <w:rFonts w:ascii="Times New Roman" w:hAnsi="Times New Roman" w:eastAsia="Times New Roman" w:cs="Times New Roman"/>
          <w:color w:val="000000" w:themeColor="text1"/>
          <w:sz w:val="24"/>
          <w:szCs w:val="24"/>
        </w:rPr>
        <w:t>õige</w:t>
      </w:r>
      <w:r w:rsidRPr="08CE0643" w:rsidR="789D2B9B">
        <w:rPr>
          <w:rFonts w:ascii="Times New Roman" w:hAnsi="Times New Roman" w:eastAsia="Times New Roman" w:cs="Times New Roman"/>
          <w:color w:val="000000" w:themeColor="text1"/>
          <w:sz w:val="24"/>
          <w:szCs w:val="24"/>
        </w:rPr>
        <w:t xml:space="preserve"> </w:t>
      </w:r>
      <w:r w:rsidRPr="08CE0643" w:rsidR="12D58B88">
        <w:rPr>
          <w:rFonts w:ascii="Times New Roman" w:hAnsi="Times New Roman" w:eastAsia="Times New Roman" w:cs="Times New Roman"/>
          <w:color w:val="000000" w:themeColor="text1"/>
          <w:sz w:val="24"/>
          <w:szCs w:val="24"/>
        </w:rPr>
        <w:t xml:space="preserve">1), siis teiselt poolt on vaja täpsustada ka kohustatud isikute kohustust neid andmeid esitada </w:t>
      </w:r>
      <w:r w:rsidRPr="08CE0643" w:rsidR="491D6210">
        <w:rPr>
          <w:rFonts w:ascii="Times New Roman" w:hAnsi="Times New Roman" w:eastAsia="Times New Roman" w:cs="Times New Roman"/>
          <w:color w:val="000000" w:themeColor="text1"/>
          <w:sz w:val="24"/>
          <w:szCs w:val="24"/>
        </w:rPr>
        <w:t>(RahaPTS § 58 l</w:t>
      </w:r>
      <w:r w:rsidR="001C299B">
        <w:rPr>
          <w:rFonts w:ascii="Times New Roman" w:hAnsi="Times New Roman" w:eastAsia="Times New Roman" w:cs="Times New Roman"/>
          <w:color w:val="000000" w:themeColor="text1"/>
          <w:sz w:val="24"/>
          <w:szCs w:val="24"/>
        </w:rPr>
        <w:t>õige</w:t>
      </w:r>
      <w:r w:rsidRPr="08CE0643" w:rsidR="491D6210">
        <w:rPr>
          <w:rFonts w:ascii="Times New Roman" w:hAnsi="Times New Roman" w:eastAsia="Times New Roman" w:cs="Times New Roman"/>
          <w:color w:val="000000" w:themeColor="text1"/>
          <w:sz w:val="24"/>
          <w:szCs w:val="24"/>
        </w:rPr>
        <w:t xml:space="preserve"> 2)</w:t>
      </w:r>
      <w:r w:rsidRPr="08CE0643" w:rsidR="12D58B88">
        <w:rPr>
          <w:rFonts w:ascii="Times New Roman" w:hAnsi="Times New Roman" w:eastAsia="Times New Roman" w:cs="Times New Roman"/>
          <w:color w:val="000000" w:themeColor="text1"/>
          <w:sz w:val="24"/>
          <w:szCs w:val="24"/>
        </w:rPr>
        <w:t>.</w:t>
      </w:r>
    </w:p>
    <w:p w:rsidR="001C299B" w:rsidP="001C299B" w:rsidRDefault="001C299B" w14:paraId="54847E46" w14:textId="77777777">
      <w:pPr>
        <w:spacing w:after="0" w:line="240" w:lineRule="auto"/>
        <w:jc w:val="both"/>
        <w:rPr>
          <w:rFonts w:ascii="Times New Roman" w:hAnsi="Times New Roman" w:cs="Times New Roman"/>
          <w:b/>
          <w:bCs/>
          <w:sz w:val="24"/>
          <w:szCs w:val="24"/>
        </w:rPr>
      </w:pPr>
    </w:p>
    <w:p w:rsidR="001C299B" w:rsidP="001C299B" w:rsidRDefault="001C299B" w14:paraId="1FF5B907" w14:textId="26097970">
      <w:pPr>
        <w:spacing w:after="0" w:line="240" w:lineRule="auto"/>
        <w:jc w:val="both"/>
        <w:rPr>
          <w:rFonts w:ascii="Times New Roman" w:hAnsi="Times New Roman" w:cs="Times New Roman"/>
          <w:sz w:val="24"/>
          <w:szCs w:val="24"/>
        </w:rPr>
      </w:pPr>
      <w:r w:rsidRPr="20A76737">
        <w:rPr>
          <w:rFonts w:ascii="Times New Roman" w:hAnsi="Times New Roman" w:cs="Times New Roman"/>
          <w:b/>
          <w:bCs/>
          <w:sz w:val="24"/>
          <w:szCs w:val="24"/>
        </w:rPr>
        <w:t xml:space="preserve">Eelnõu § 2 punktiga </w:t>
      </w:r>
      <w:r>
        <w:rPr>
          <w:rFonts w:ascii="Times New Roman" w:hAnsi="Times New Roman" w:cs="Times New Roman"/>
          <w:b/>
          <w:bCs/>
          <w:sz w:val="24"/>
          <w:szCs w:val="24"/>
        </w:rPr>
        <w:t>5</w:t>
      </w:r>
      <w:r w:rsidRPr="20A76737">
        <w:rPr>
          <w:rFonts w:ascii="Times New Roman" w:hAnsi="Times New Roman" w:cs="Times New Roman"/>
          <w:b/>
          <w:bCs/>
          <w:sz w:val="24"/>
          <w:szCs w:val="24"/>
        </w:rPr>
        <w:t xml:space="preserve"> </w:t>
      </w:r>
      <w:r w:rsidRPr="20A76737">
        <w:rPr>
          <w:rFonts w:ascii="Times New Roman" w:hAnsi="Times New Roman" w:cs="Times New Roman"/>
          <w:sz w:val="24"/>
          <w:szCs w:val="24"/>
        </w:rPr>
        <w:t xml:space="preserve">eemaldatakse </w:t>
      </w:r>
      <w:r w:rsidRPr="20A76737">
        <w:rPr>
          <w:rFonts w:ascii="Times New Roman" w:hAnsi="Times New Roman" w:eastAsia="Times New Roman" w:cs="Times New Roman"/>
          <w:sz w:val="24"/>
          <w:szCs w:val="24"/>
        </w:rPr>
        <w:t xml:space="preserve">RahaPTS § 81 lõikest 1 sõna „vähemalt“. </w:t>
      </w:r>
    </w:p>
    <w:p w:rsidR="001C299B" w:rsidP="001C299B" w:rsidRDefault="001C299B" w14:paraId="30C80368" w14:textId="77777777">
      <w:pPr>
        <w:spacing w:after="0" w:line="240" w:lineRule="auto"/>
        <w:jc w:val="both"/>
        <w:rPr>
          <w:rFonts w:ascii="Times New Roman" w:hAnsi="Times New Roman" w:eastAsia="Times New Roman" w:cs="Times New Roman"/>
          <w:sz w:val="24"/>
          <w:szCs w:val="24"/>
        </w:rPr>
      </w:pPr>
    </w:p>
    <w:p w:rsidR="001C299B" w:rsidP="001C299B" w:rsidRDefault="001C299B" w14:paraId="043779A9" w14:textId="02579B6F">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Muudatuse eesmärk on selgelt väljendada, et täitmisregistri kaudu edastatav andmekoosseis on ammendavalt sätestatud § 81 lõigetes 1</w:t>
      </w:r>
      <w:r w:rsidRPr="20A76737">
        <w:rPr>
          <w:rFonts w:ascii="Times New Roman" w:hAnsi="Times New Roman" w:eastAsia="Times New Roman" w:cs="Times New Roman"/>
          <w:sz w:val="24"/>
          <w:szCs w:val="24"/>
          <w:vertAlign w:val="superscript"/>
        </w:rPr>
        <w:t>1</w:t>
      </w:r>
      <w:r w:rsidRPr="20A76737">
        <w:rPr>
          <w:rFonts w:ascii="Times New Roman" w:hAnsi="Times New Roman" w:eastAsia="Times New Roman" w:cs="Times New Roman"/>
          <w:sz w:val="24"/>
          <w:szCs w:val="24"/>
        </w:rPr>
        <w:t>–1</w:t>
      </w:r>
      <w:r w:rsidRPr="20A76737">
        <w:rPr>
          <w:rFonts w:ascii="Times New Roman" w:hAnsi="Times New Roman" w:eastAsia="Times New Roman" w:cs="Times New Roman"/>
          <w:sz w:val="24"/>
          <w:szCs w:val="24"/>
          <w:vertAlign w:val="superscript"/>
        </w:rPr>
        <w:t>5</w:t>
      </w:r>
      <w:r w:rsidRPr="20A76737">
        <w:rPr>
          <w:rFonts w:ascii="Times New Roman" w:hAnsi="Times New Roman" w:eastAsia="Times New Roman" w:cs="Times New Roman"/>
          <w:sz w:val="24"/>
          <w:szCs w:val="24"/>
        </w:rPr>
        <w:t xml:space="preserve">. Selgem sõnastus tugevdab eesmärgipärasuse ja andmeminimaalsuse põhimõtteid (GDPR art 5), vähendab tõlgendusriske ning toetab õigusselgust ja etteaimatavust. Muudatus välistab praktika, kus täitmisregistrit käsitatakse avatud andmeedastuskanalina, ning kinnitab, et muid andmeliike saab edastada üksnes eraldi seaduses sätestatud õigusliku aluse korral. Muudatus viib normi kooskõlla </w:t>
      </w:r>
      <w:r w:rsidR="00E2350E">
        <w:rPr>
          <w:rFonts w:ascii="Times New Roman" w:hAnsi="Times New Roman" w:eastAsia="Times New Roman" w:cs="Times New Roman"/>
          <w:sz w:val="24"/>
          <w:szCs w:val="24"/>
        </w:rPr>
        <w:t>õ</w:t>
      </w:r>
      <w:r w:rsidRPr="20A76737">
        <w:rPr>
          <w:rFonts w:ascii="Times New Roman" w:hAnsi="Times New Roman" w:eastAsia="Times New Roman" w:cs="Times New Roman"/>
          <w:sz w:val="24"/>
          <w:szCs w:val="24"/>
        </w:rPr>
        <w:t>iguskantsleri tagasisidega, eemaldades potentsiaalselt eksitava viite. Sõnastus vastab hea õigusloome ja normitehnika eeskirja (HÕNTE</w:t>
      </w:r>
      <w:r w:rsidR="009B0772">
        <w:rPr>
          <w:rStyle w:val="Allmrkuseviide"/>
          <w:rFonts w:ascii="Times New Roman" w:hAnsi="Times New Roman" w:eastAsia="Times New Roman" w:cs="Times New Roman"/>
          <w:sz w:val="24"/>
          <w:szCs w:val="24"/>
        </w:rPr>
        <w:footnoteReference w:id="54"/>
      </w:r>
      <w:r w:rsidRPr="20A76737">
        <w:rPr>
          <w:rFonts w:ascii="Times New Roman" w:hAnsi="Times New Roman" w:eastAsia="Times New Roman" w:cs="Times New Roman"/>
          <w:sz w:val="24"/>
          <w:szCs w:val="24"/>
        </w:rPr>
        <w:t xml:space="preserve">) selguse ja täpsuse nõuetele. Muudatus on sisult täpsustav ega laienda andmete edastamise mahtu. </w:t>
      </w:r>
    </w:p>
    <w:p w:rsidRPr="00A54076" w:rsidR="1836CB87" w:rsidP="006D7E48" w:rsidRDefault="1836CB87" w14:paraId="5B086072" w14:textId="5A879FFB">
      <w:pPr>
        <w:spacing w:after="0" w:line="240" w:lineRule="auto"/>
        <w:jc w:val="both"/>
        <w:rPr>
          <w:rFonts w:ascii="Times New Roman" w:hAnsi="Times New Roman" w:eastAsia="Times New Roman" w:cs="Times New Roman"/>
          <w:color w:val="000000" w:themeColor="text1"/>
          <w:sz w:val="24"/>
          <w:szCs w:val="24"/>
        </w:rPr>
      </w:pPr>
    </w:p>
    <w:p w:rsidRPr="00A54076" w:rsidR="211A864B" w:rsidP="006D7E48" w:rsidRDefault="25E598A3" w14:paraId="02E573AC" w14:textId="582E7C7B">
      <w:pPr>
        <w:spacing w:after="0" w:line="240" w:lineRule="auto"/>
        <w:jc w:val="both"/>
        <w:rPr>
          <w:rFonts w:ascii="Times New Roman" w:hAnsi="Times New Roman" w:cs="Times New Roman"/>
          <w:sz w:val="24"/>
          <w:szCs w:val="24"/>
        </w:rPr>
      </w:pPr>
      <w:r w:rsidRPr="08CE0643">
        <w:rPr>
          <w:rFonts w:ascii="Times New Roman" w:hAnsi="Times New Roman" w:cs="Times New Roman"/>
          <w:b/>
          <w:bCs/>
          <w:sz w:val="24"/>
          <w:szCs w:val="24"/>
        </w:rPr>
        <w:t xml:space="preserve">Eelnõu </w:t>
      </w:r>
      <w:r w:rsidRPr="08CE0643" w:rsidR="6950043E">
        <w:rPr>
          <w:rFonts w:ascii="Times New Roman" w:hAnsi="Times New Roman" w:cs="Times New Roman"/>
          <w:b/>
          <w:bCs/>
          <w:sz w:val="24"/>
          <w:szCs w:val="24"/>
        </w:rPr>
        <w:t>§</w:t>
      </w:r>
      <w:r w:rsidRPr="08CE0643">
        <w:rPr>
          <w:rFonts w:ascii="Times New Roman" w:hAnsi="Times New Roman" w:cs="Times New Roman"/>
          <w:b/>
          <w:bCs/>
          <w:sz w:val="24"/>
          <w:szCs w:val="24"/>
        </w:rPr>
        <w:t xml:space="preserve"> 2 punktiga </w:t>
      </w:r>
      <w:r w:rsidR="001C299B">
        <w:rPr>
          <w:rFonts w:ascii="Times New Roman" w:hAnsi="Times New Roman" w:cs="Times New Roman"/>
          <w:b/>
          <w:bCs/>
          <w:sz w:val="24"/>
          <w:szCs w:val="24"/>
        </w:rPr>
        <w:t>6</w:t>
      </w:r>
      <w:r w:rsidRPr="08CE0643">
        <w:rPr>
          <w:rFonts w:ascii="Times New Roman" w:hAnsi="Times New Roman" w:cs="Times New Roman"/>
          <w:sz w:val="24"/>
          <w:szCs w:val="24"/>
        </w:rPr>
        <w:t xml:space="preserve"> täiendatakse</w:t>
      </w:r>
      <w:r w:rsidRPr="08CE0643" w:rsidR="182765D5">
        <w:rPr>
          <w:rFonts w:ascii="Times New Roman" w:hAnsi="Times New Roman" w:cs="Times New Roman"/>
          <w:sz w:val="24"/>
          <w:szCs w:val="24"/>
        </w:rPr>
        <w:t xml:space="preserve"> Raha</w:t>
      </w:r>
      <w:r w:rsidRPr="08CE0643" w:rsidR="69DE3DCC">
        <w:rPr>
          <w:rFonts w:ascii="Times New Roman" w:hAnsi="Times New Roman" w:cs="Times New Roman"/>
          <w:sz w:val="24"/>
          <w:szCs w:val="24"/>
        </w:rPr>
        <w:t>PTS</w:t>
      </w:r>
      <w:r w:rsidRPr="08CE0643" w:rsidR="6EF45E25">
        <w:rPr>
          <w:rFonts w:ascii="Times New Roman" w:hAnsi="Times New Roman" w:cs="Times New Roman"/>
          <w:sz w:val="24"/>
          <w:szCs w:val="24"/>
        </w:rPr>
        <w:t>i</w:t>
      </w:r>
      <w:r w:rsidRPr="08CE0643" w:rsidR="69DE3DCC">
        <w:rPr>
          <w:rFonts w:ascii="Times New Roman" w:hAnsi="Times New Roman" w:cs="Times New Roman"/>
          <w:sz w:val="24"/>
          <w:szCs w:val="24"/>
        </w:rPr>
        <w:t xml:space="preserve"> § 81 lõiget 1</w:t>
      </w:r>
      <w:r w:rsidRPr="08CE0643" w:rsidR="69DE3DCC">
        <w:rPr>
          <w:rFonts w:ascii="Times New Roman" w:hAnsi="Times New Roman" w:cs="Times New Roman"/>
          <w:sz w:val="24"/>
          <w:szCs w:val="24"/>
          <w:vertAlign w:val="superscript"/>
        </w:rPr>
        <w:t>4</w:t>
      </w:r>
      <w:r w:rsidRPr="08CE0643" w:rsidR="1D628A47">
        <w:rPr>
          <w:rFonts w:ascii="Times New Roman" w:hAnsi="Times New Roman" w:cs="Times New Roman"/>
          <w:sz w:val="24"/>
          <w:szCs w:val="24"/>
        </w:rPr>
        <w:t xml:space="preserve"> </w:t>
      </w:r>
      <w:r w:rsidRPr="08CE0643" w:rsidR="0404E515">
        <w:rPr>
          <w:rFonts w:ascii="Times New Roman" w:hAnsi="Times New Roman" w:cs="Times New Roman"/>
          <w:sz w:val="24"/>
          <w:szCs w:val="24"/>
        </w:rPr>
        <w:t>punktidega 4</w:t>
      </w:r>
      <w:r w:rsidRPr="08CE0643" w:rsidR="3E558765">
        <w:rPr>
          <w:rFonts w:ascii="Times New Roman" w:hAnsi="Times New Roman" w:cs="Times New Roman"/>
          <w:sz w:val="24"/>
          <w:szCs w:val="24"/>
        </w:rPr>
        <w:t xml:space="preserve"> ja </w:t>
      </w:r>
      <w:r w:rsidRPr="08CE0643" w:rsidR="0404E515">
        <w:rPr>
          <w:rFonts w:ascii="Times New Roman" w:hAnsi="Times New Roman" w:cs="Times New Roman"/>
          <w:sz w:val="24"/>
          <w:szCs w:val="24"/>
        </w:rPr>
        <w:t>5</w:t>
      </w:r>
      <w:r w:rsidRPr="08CE0643" w:rsidR="6EF45E25">
        <w:rPr>
          <w:rFonts w:ascii="Times New Roman" w:hAnsi="Times New Roman" w:cs="Times New Roman"/>
          <w:sz w:val="24"/>
          <w:szCs w:val="24"/>
        </w:rPr>
        <w:t>:</w:t>
      </w:r>
    </w:p>
    <w:p w:rsidRPr="00A54076" w:rsidR="211A864B" w:rsidP="006D7E48" w:rsidRDefault="2794712F" w14:paraId="2CB25202" w14:textId="23905106">
      <w:pPr>
        <w:spacing w:after="0" w:line="240" w:lineRule="auto"/>
        <w:jc w:val="both"/>
        <w:rPr>
          <w:rFonts w:ascii="Times New Roman" w:hAnsi="Times New Roman" w:eastAsia="Aptos" w:cs="Times New Roman"/>
          <w:sz w:val="24"/>
          <w:szCs w:val="24"/>
        </w:rPr>
      </w:pPr>
      <w:r w:rsidRPr="08CE0643">
        <w:rPr>
          <w:rFonts w:ascii="Times New Roman" w:hAnsi="Times New Roman" w:cs="Times New Roman"/>
          <w:sz w:val="24"/>
          <w:szCs w:val="24"/>
        </w:rPr>
        <w:t>„</w:t>
      </w:r>
      <w:r w:rsidRPr="08CE0643" w:rsidR="1AE00EE6">
        <w:rPr>
          <w:rFonts w:ascii="Times New Roman" w:hAnsi="Times New Roman" w:cs="Times New Roman"/>
          <w:sz w:val="24"/>
          <w:szCs w:val="24"/>
        </w:rPr>
        <w:t>4) saldo</w:t>
      </w:r>
      <w:r w:rsidRPr="08CE0643" w:rsidR="0EF2BC9F">
        <w:rPr>
          <w:rFonts w:ascii="Times New Roman" w:hAnsi="Times New Roman" w:cs="Times New Roman"/>
          <w:sz w:val="24"/>
          <w:szCs w:val="24"/>
        </w:rPr>
        <w:t>;</w:t>
      </w:r>
    </w:p>
    <w:p w:rsidRPr="00A54076" w:rsidR="211A864B" w:rsidP="08CE0643" w:rsidRDefault="0EF2BC9F" w14:paraId="3990F616" w14:textId="38242EB6">
      <w:pPr>
        <w:spacing w:after="0" w:line="240" w:lineRule="auto"/>
        <w:jc w:val="both"/>
        <w:rPr>
          <w:rFonts w:ascii="Times New Roman" w:hAnsi="Times New Roman" w:cs="Times New Roman"/>
          <w:sz w:val="24"/>
          <w:szCs w:val="24"/>
        </w:rPr>
      </w:pPr>
      <w:r w:rsidRPr="08CE0643">
        <w:rPr>
          <w:rFonts w:ascii="Times New Roman" w:hAnsi="Times New Roman" w:cs="Times New Roman"/>
          <w:sz w:val="24"/>
          <w:szCs w:val="24"/>
        </w:rPr>
        <w:t xml:space="preserve">5) </w:t>
      </w:r>
      <w:r w:rsidRPr="08CE0643" w:rsidR="528CFB33">
        <w:rPr>
          <w:rFonts w:ascii="Times New Roman" w:hAnsi="Times New Roman" w:cs="Times New Roman"/>
          <w:sz w:val="24"/>
          <w:szCs w:val="24"/>
        </w:rPr>
        <w:t>konto väljavõte.</w:t>
      </w:r>
      <w:r w:rsidRPr="08CE0643" w:rsidR="2794712F">
        <w:rPr>
          <w:rFonts w:ascii="Times New Roman" w:hAnsi="Times New Roman" w:cs="Times New Roman"/>
          <w:sz w:val="24"/>
          <w:szCs w:val="24"/>
        </w:rPr>
        <w:t>“</w:t>
      </w:r>
      <w:r w:rsidR="00E2350E">
        <w:rPr>
          <w:rFonts w:ascii="Times New Roman" w:hAnsi="Times New Roman" w:cs="Times New Roman"/>
          <w:sz w:val="24"/>
          <w:szCs w:val="24"/>
        </w:rPr>
        <w:t>.</w:t>
      </w:r>
    </w:p>
    <w:p w:rsidRPr="00A54076" w:rsidR="211A864B" w:rsidP="006D7E48" w:rsidRDefault="211A864B" w14:paraId="3C958818" w14:textId="46453556">
      <w:pPr>
        <w:spacing w:after="0" w:line="240" w:lineRule="auto"/>
        <w:jc w:val="both"/>
        <w:rPr>
          <w:rFonts w:ascii="Times New Roman" w:hAnsi="Times New Roman" w:cs="Times New Roman"/>
          <w:sz w:val="24"/>
          <w:szCs w:val="24"/>
        </w:rPr>
      </w:pPr>
    </w:p>
    <w:p w:rsidRPr="00A54076" w:rsidR="211A864B" w:rsidP="006D7E48" w:rsidRDefault="2794712F" w14:paraId="1401A28F" w14:textId="31A853C1">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T</w:t>
      </w:r>
      <w:r w:rsidRPr="08CE0643" w:rsidR="1AA27E23">
        <w:rPr>
          <w:rFonts w:ascii="Times New Roman" w:hAnsi="Times New Roman" w:eastAsia="Times New Roman" w:cs="Times New Roman"/>
          <w:color w:val="000000" w:themeColor="text1"/>
          <w:sz w:val="24"/>
          <w:szCs w:val="24"/>
        </w:rPr>
        <w:t xml:space="preserve">äpsustatakse </w:t>
      </w:r>
      <w:r w:rsidRPr="08CE0643">
        <w:rPr>
          <w:rFonts w:ascii="Times New Roman" w:hAnsi="Times New Roman" w:eastAsia="Times New Roman" w:cs="Times New Roman"/>
          <w:color w:val="000000" w:themeColor="text1"/>
          <w:sz w:val="24"/>
          <w:szCs w:val="24"/>
        </w:rPr>
        <w:t>ka</w:t>
      </w:r>
      <w:r w:rsidRPr="08CE0643" w:rsidR="1AA27E23">
        <w:rPr>
          <w:rFonts w:ascii="Times New Roman" w:hAnsi="Times New Roman" w:eastAsia="Times New Roman" w:cs="Times New Roman"/>
          <w:color w:val="000000" w:themeColor="text1"/>
          <w:sz w:val="24"/>
          <w:szCs w:val="24"/>
        </w:rPr>
        <w:t xml:space="preserve"> RAB õigus</w:t>
      </w:r>
      <w:r w:rsidRPr="08CE0643">
        <w:rPr>
          <w:rFonts w:ascii="Times New Roman" w:hAnsi="Times New Roman" w:eastAsia="Times New Roman" w:cs="Times New Roman"/>
          <w:color w:val="000000" w:themeColor="text1"/>
          <w:sz w:val="24"/>
          <w:szCs w:val="24"/>
        </w:rPr>
        <w:t>t</w:t>
      </w:r>
      <w:r w:rsidRPr="08CE0643" w:rsidR="1AA27E23">
        <w:rPr>
          <w:rFonts w:ascii="Times New Roman" w:hAnsi="Times New Roman" w:eastAsia="Times New Roman" w:cs="Times New Roman"/>
          <w:color w:val="000000" w:themeColor="text1"/>
          <w:sz w:val="24"/>
          <w:szCs w:val="24"/>
        </w:rPr>
        <w:t xml:space="preserve"> saada täitmisregistri kaudu pangakontode väljavõtteid</w:t>
      </w:r>
      <w:r w:rsidRPr="08CE0643" w:rsidR="2858D2FA">
        <w:rPr>
          <w:rFonts w:ascii="Times New Roman" w:hAnsi="Times New Roman" w:eastAsia="Times New Roman" w:cs="Times New Roman"/>
          <w:color w:val="000000" w:themeColor="text1"/>
          <w:sz w:val="24"/>
          <w:szCs w:val="24"/>
        </w:rPr>
        <w:t xml:space="preserve"> ja saldo andmeid</w:t>
      </w:r>
      <w:r w:rsidRPr="08CE0643" w:rsidR="1AA27E23">
        <w:rPr>
          <w:rFonts w:ascii="Times New Roman" w:hAnsi="Times New Roman" w:eastAsia="Times New Roman" w:cs="Times New Roman"/>
          <w:color w:val="000000" w:themeColor="text1"/>
          <w:sz w:val="24"/>
          <w:szCs w:val="24"/>
        </w:rPr>
        <w:t xml:space="preserve"> ning täiendatakse § 81 punkt</w:t>
      </w:r>
      <w:r w:rsidRPr="08CE0643">
        <w:rPr>
          <w:rFonts w:ascii="Times New Roman" w:hAnsi="Times New Roman" w:eastAsia="Times New Roman" w:cs="Times New Roman"/>
          <w:color w:val="000000" w:themeColor="text1"/>
          <w:sz w:val="24"/>
          <w:szCs w:val="24"/>
        </w:rPr>
        <w:t>i</w:t>
      </w:r>
      <w:r w:rsidRPr="08CE0643" w:rsidR="1AA27E23">
        <w:rPr>
          <w:rFonts w:ascii="Times New Roman" w:hAnsi="Times New Roman" w:eastAsia="Times New Roman" w:cs="Times New Roman"/>
          <w:color w:val="000000" w:themeColor="text1"/>
          <w:sz w:val="24"/>
          <w:szCs w:val="24"/>
        </w:rPr>
        <w:t xml:space="preserve"> 1</w:t>
      </w:r>
      <w:r w:rsidRPr="08CE0643" w:rsidR="1AA27E23">
        <w:rPr>
          <w:rFonts w:ascii="Times New Roman" w:hAnsi="Times New Roman" w:eastAsia="Times New Roman" w:cs="Times New Roman"/>
          <w:color w:val="000000" w:themeColor="text1"/>
          <w:sz w:val="24"/>
          <w:szCs w:val="24"/>
          <w:vertAlign w:val="superscript"/>
        </w:rPr>
        <w:t>4</w:t>
      </w:r>
      <w:r w:rsidRPr="08CE0643" w:rsidR="1AA27E23">
        <w:rPr>
          <w:rFonts w:ascii="Times New Roman" w:hAnsi="Times New Roman" w:eastAsia="Times New Roman" w:cs="Times New Roman"/>
          <w:color w:val="000000" w:themeColor="text1"/>
          <w:sz w:val="24"/>
          <w:szCs w:val="24"/>
        </w:rPr>
        <w:t xml:space="preserve"> loetelu, et täitmisregistri vahendusel kogutavate konto andmete koosseis</w:t>
      </w:r>
      <w:r w:rsidRPr="08CE0643" w:rsidR="23DA9CFC">
        <w:rPr>
          <w:rFonts w:ascii="Times New Roman" w:hAnsi="Times New Roman" w:eastAsia="Times New Roman" w:cs="Times New Roman"/>
          <w:color w:val="000000" w:themeColor="text1"/>
          <w:sz w:val="24"/>
          <w:szCs w:val="24"/>
        </w:rPr>
        <w:t xml:space="preserve"> </w:t>
      </w:r>
      <w:r w:rsidRPr="08CE0643" w:rsidR="5C2128C3">
        <w:rPr>
          <w:rFonts w:ascii="Times New Roman" w:hAnsi="Times New Roman" w:eastAsia="Times New Roman" w:cs="Times New Roman"/>
          <w:color w:val="000000" w:themeColor="text1"/>
          <w:sz w:val="24"/>
          <w:szCs w:val="24"/>
        </w:rPr>
        <w:t>oleks</w:t>
      </w:r>
      <w:r w:rsidRPr="08CE0643" w:rsidR="1AA27E23">
        <w:rPr>
          <w:rFonts w:ascii="Times New Roman" w:hAnsi="Times New Roman" w:eastAsia="Times New Roman" w:cs="Times New Roman"/>
          <w:color w:val="000000" w:themeColor="text1"/>
          <w:sz w:val="24"/>
          <w:szCs w:val="24"/>
        </w:rPr>
        <w:t xml:space="preserve"> edaspidi</w:t>
      </w:r>
      <w:r w:rsidRPr="08CE0643">
        <w:rPr>
          <w:rFonts w:ascii="Times New Roman" w:hAnsi="Times New Roman" w:eastAsia="Times New Roman" w:cs="Times New Roman"/>
          <w:color w:val="000000" w:themeColor="text1"/>
          <w:sz w:val="24"/>
          <w:szCs w:val="24"/>
        </w:rPr>
        <w:t>:</w:t>
      </w:r>
    </w:p>
    <w:p w:rsidRPr="004852FE" w:rsidR="211A864B" w:rsidP="006D7E48" w:rsidRDefault="28D26778" w14:paraId="798463B5" w14:textId="62CAEF04">
      <w:pPr>
        <w:spacing w:after="0" w:line="240" w:lineRule="auto"/>
        <w:rPr>
          <w:rFonts w:ascii="Times New Roman" w:hAnsi="Times New Roman" w:eastAsia="Times New Roman" w:cs="Times New Roman"/>
          <w:color w:val="202020"/>
          <w:sz w:val="24"/>
          <w:szCs w:val="24"/>
        </w:rPr>
      </w:pPr>
      <w:r w:rsidRPr="1836CB87">
        <w:rPr>
          <w:rFonts w:ascii="Times New Roman" w:hAnsi="Times New Roman" w:eastAsia="Times New Roman" w:cs="Times New Roman"/>
          <w:color w:val="202020"/>
          <w:sz w:val="24"/>
          <w:szCs w:val="24"/>
        </w:rPr>
        <w:t>1) IBAN;</w:t>
      </w:r>
      <w:r w:rsidR="5D6AE32F">
        <w:br/>
      </w:r>
      <w:r w:rsidRPr="1836CB87">
        <w:rPr>
          <w:rFonts w:ascii="Times New Roman" w:hAnsi="Times New Roman" w:eastAsia="Times New Roman" w:cs="Times New Roman"/>
          <w:color w:val="202020"/>
          <w:sz w:val="24"/>
          <w:szCs w:val="24"/>
        </w:rPr>
        <w:t>2) konto avamise kuupäev;</w:t>
      </w:r>
      <w:r w:rsidR="5D6AE32F">
        <w:br/>
      </w:r>
      <w:r w:rsidRPr="1836CB87">
        <w:rPr>
          <w:rFonts w:ascii="Times New Roman" w:hAnsi="Times New Roman" w:eastAsia="Times New Roman" w:cs="Times New Roman"/>
          <w:color w:val="202020"/>
          <w:sz w:val="24"/>
          <w:szCs w:val="24"/>
        </w:rPr>
        <w:t>3) konto sulgemise kuupäev</w:t>
      </w:r>
      <w:r w:rsidRPr="1836CB87" w:rsidR="402D5F42">
        <w:rPr>
          <w:rFonts w:ascii="Times New Roman" w:hAnsi="Times New Roman" w:eastAsia="Times New Roman" w:cs="Times New Roman"/>
          <w:color w:val="202020"/>
          <w:sz w:val="24"/>
          <w:szCs w:val="24"/>
        </w:rPr>
        <w:t>;</w:t>
      </w:r>
    </w:p>
    <w:p w:rsidRPr="004852FE" w:rsidR="211A864B" w:rsidP="006D7E48" w:rsidRDefault="1FA78EE8" w14:paraId="706325C5" w14:textId="770079C0">
      <w:pPr>
        <w:spacing w:after="0" w:line="240" w:lineRule="auto"/>
        <w:rPr>
          <w:rFonts w:ascii="Times New Roman" w:hAnsi="Times New Roman" w:eastAsia="Times New Roman" w:cs="Times New Roman"/>
          <w:color w:val="202020"/>
          <w:sz w:val="24"/>
          <w:szCs w:val="24"/>
        </w:rPr>
      </w:pPr>
      <w:r w:rsidRPr="1836CB87">
        <w:rPr>
          <w:rFonts w:ascii="Times New Roman" w:hAnsi="Times New Roman" w:eastAsia="Times New Roman" w:cs="Times New Roman"/>
          <w:color w:val="202020"/>
          <w:sz w:val="24"/>
          <w:szCs w:val="24"/>
        </w:rPr>
        <w:t>4) saldo</w:t>
      </w:r>
      <w:r w:rsidRPr="1836CB87" w:rsidR="1E6FE6F5">
        <w:rPr>
          <w:rFonts w:ascii="Times New Roman" w:hAnsi="Times New Roman" w:eastAsia="Times New Roman" w:cs="Times New Roman"/>
          <w:color w:val="202020"/>
          <w:sz w:val="24"/>
          <w:szCs w:val="24"/>
        </w:rPr>
        <w:t>;</w:t>
      </w:r>
    </w:p>
    <w:p w:rsidRPr="004852FE" w:rsidR="211A864B" w:rsidP="006D7E48" w:rsidRDefault="1E6FE6F5" w14:paraId="3DC5115B" w14:textId="12B8C618">
      <w:pPr>
        <w:spacing w:after="0" w:line="240" w:lineRule="auto"/>
        <w:rPr>
          <w:rFonts w:ascii="Times New Roman" w:hAnsi="Times New Roman" w:eastAsia="Times New Roman" w:cs="Times New Roman"/>
          <w:color w:val="202020"/>
          <w:sz w:val="24"/>
          <w:szCs w:val="24"/>
        </w:rPr>
      </w:pPr>
      <w:r w:rsidRPr="1836CB87">
        <w:rPr>
          <w:rFonts w:ascii="Times New Roman" w:hAnsi="Times New Roman" w:eastAsia="Times New Roman" w:cs="Times New Roman"/>
          <w:color w:val="202020"/>
          <w:sz w:val="24"/>
          <w:szCs w:val="24"/>
        </w:rPr>
        <w:t>5) konto väljavõte.</w:t>
      </w:r>
    </w:p>
    <w:p w:rsidRPr="004852FE" w:rsidR="211A864B" w:rsidP="006D7E48" w:rsidRDefault="211A864B" w14:paraId="6189456F" w14:textId="78FED28A">
      <w:pPr>
        <w:spacing w:after="0" w:line="240" w:lineRule="auto"/>
        <w:jc w:val="both"/>
        <w:rPr>
          <w:rFonts w:ascii="Times New Roman" w:hAnsi="Times New Roman" w:eastAsia="Times New Roman" w:cs="Times New Roman"/>
          <w:color w:val="202020"/>
          <w:sz w:val="24"/>
          <w:szCs w:val="24"/>
        </w:rPr>
      </w:pPr>
    </w:p>
    <w:p w:rsidRPr="00A54076" w:rsidR="211A864B" w:rsidP="006D7E48" w:rsidRDefault="3EB006F0" w14:paraId="7761E948" w14:textId="5235D49E">
      <w:pPr>
        <w:spacing w:after="0" w:line="240" w:lineRule="auto"/>
        <w:jc w:val="both"/>
        <w:rPr>
          <w:rFonts w:ascii="Times New Roman" w:hAnsi="Times New Roman" w:eastAsia="Aptos" w:cs="Times New Roman"/>
          <w:sz w:val="24"/>
          <w:szCs w:val="24"/>
        </w:rPr>
      </w:pPr>
      <w:r w:rsidRPr="08CE0643">
        <w:rPr>
          <w:rFonts w:ascii="Times New Roman" w:hAnsi="Times New Roman" w:cs="Times New Roman"/>
          <w:sz w:val="24"/>
          <w:szCs w:val="24"/>
        </w:rPr>
        <w:lastRenderedPageBreak/>
        <w:t>Muudatu</w:t>
      </w:r>
      <w:r w:rsidRPr="08CE0643" w:rsidR="7227B32E">
        <w:rPr>
          <w:rFonts w:ascii="Times New Roman" w:hAnsi="Times New Roman" w:cs="Times New Roman"/>
          <w:sz w:val="24"/>
          <w:szCs w:val="24"/>
        </w:rPr>
        <w:t xml:space="preserve">s </w:t>
      </w:r>
      <w:r w:rsidRPr="08CE0643" w:rsidR="34DF03F4">
        <w:rPr>
          <w:rFonts w:ascii="Times New Roman" w:hAnsi="Times New Roman" w:cs="Times New Roman"/>
          <w:sz w:val="24"/>
          <w:szCs w:val="24"/>
        </w:rPr>
        <w:t>toetab ka õiguskantsleri märgukirja p</w:t>
      </w:r>
      <w:r w:rsidRPr="08CE0643" w:rsidR="75310947">
        <w:rPr>
          <w:rFonts w:ascii="Times New Roman" w:hAnsi="Times New Roman" w:cs="Times New Roman"/>
          <w:sz w:val="24"/>
          <w:szCs w:val="24"/>
        </w:rPr>
        <w:t>unktis</w:t>
      </w:r>
      <w:r w:rsidRPr="08CE0643" w:rsidR="34DF03F4">
        <w:rPr>
          <w:rFonts w:ascii="Times New Roman" w:hAnsi="Times New Roman" w:cs="Times New Roman"/>
          <w:sz w:val="24"/>
          <w:szCs w:val="24"/>
        </w:rPr>
        <w:t xml:space="preserve"> 7 </w:t>
      </w:r>
      <w:r w:rsidRPr="08CE0643" w:rsidR="2794712F">
        <w:rPr>
          <w:rFonts w:ascii="Times New Roman" w:hAnsi="Times New Roman" w:cs="Times New Roman"/>
          <w:sz w:val="24"/>
          <w:szCs w:val="24"/>
        </w:rPr>
        <w:t>nimetatud</w:t>
      </w:r>
      <w:r w:rsidRPr="08CE0643" w:rsidR="34DF03F4">
        <w:rPr>
          <w:rFonts w:ascii="Times New Roman" w:hAnsi="Times New Roman" w:cs="Times New Roman"/>
          <w:sz w:val="24"/>
          <w:szCs w:val="24"/>
        </w:rPr>
        <w:t xml:space="preserve"> eesmärki</w:t>
      </w:r>
      <w:r w:rsidRPr="08CE0643" w:rsidR="55A8ECFB">
        <w:rPr>
          <w:rFonts w:ascii="Times New Roman" w:hAnsi="Times New Roman" w:cs="Times New Roman"/>
          <w:sz w:val="24"/>
          <w:szCs w:val="24"/>
        </w:rPr>
        <w:t xml:space="preserve">, mille kohaselt </w:t>
      </w:r>
      <w:r w:rsidRPr="08CE0643" w:rsidR="5B1A388B">
        <w:rPr>
          <w:rFonts w:ascii="Times New Roman" w:hAnsi="Times New Roman" w:cs="Times New Roman"/>
          <w:sz w:val="24"/>
          <w:szCs w:val="24"/>
        </w:rPr>
        <w:t>p</w:t>
      </w:r>
      <w:r w:rsidRPr="08CE0643" w:rsidR="55A8ECFB">
        <w:rPr>
          <w:rFonts w:ascii="Times New Roman" w:hAnsi="Times New Roman" w:eastAsia="Times New Roman" w:cs="Times New Roman"/>
          <w:color w:val="000000" w:themeColor="text1"/>
          <w:sz w:val="24"/>
          <w:szCs w:val="24"/>
        </w:rPr>
        <w:t xml:space="preserve">angasaladust avaldada lubav norm </w:t>
      </w:r>
      <w:r w:rsidRPr="08CE0643" w:rsidR="49BF236D">
        <w:rPr>
          <w:rFonts w:ascii="Times New Roman" w:hAnsi="Times New Roman" w:eastAsia="Times New Roman" w:cs="Times New Roman"/>
          <w:color w:val="000000" w:themeColor="text1"/>
          <w:sz w:val="24"/>
          <w:szCs w:val="24"/>
        </w:rPr>
        <w:t xml:space="preserve">peab </w:t>
      </w:r>
      <w:r w:rsidRPr="08CE0643" w:rsidR="55A8ECFB">
        <w:rPr>
          <w:rFonts w:ascii="Times New Roman" w:hAnsi="Times New Roman" w:eastAsia="Times New Roman" w:cs="Times New Roman"/>
          <w:color w:val="000000" w:themeColor="text1"/>
          <w:sz w:val="24"/>
          <w:szCs w:val="24"/>
        </w:rPr>
        <w:t xml:space="preserve">seaduses olema sedavõrd konkreetse sisuga, et pangasaladuse avaldamise ja sealhulgas konto väljavõttega tutvumise võimalus ja lubatavus on seaduse tekstiga tutvudes üheselt selge. </w:t>
      </w:r>
      <w:r w:rsidRPr="08CE0643" w:rsidR="582A7A92">
        <w:rPr>
          <w:rFonts w:ascii="Times New Roman" w:hAnsi="Times New Roman" w:cs="Times New Roman"/>
          <w:sz w:val="24"/>
          <w:szCs w:val="24"/>
        </w:rPr>
        <w:t>Muudatuse tulemusena sätestatakse</w:t>
      </w:r>
      <w:r w:rsidRPr="08CE0643" w:rsidR="1D628A47">
        <w:rPr>
          <w:rFonts w:ascii="Times New Roman" w:hAnsi="Times New Roman" w:cs="Times New Roman"/>
          <w:sz w:val="24"/>
          <w:szCs w:val="24"/>
        </w:rPr>
        <w:t xml:space="preserve"> ammendav loetelu </w:t>
      </w:r>
      <w:r w:rsidRPr="08CE0643" w:rsidR="3B8BA4A2">
        <w:rPr>
          <w:rFonts w:ascii="Times New Roman" w:hAnsi="Times New Roman" w:cs="Times New Roman"/>
          <w:sz w:val="24"/>
          <w:szCs w:val="24"/>
        </w:rPr>
        <w:t>konto teabe</w:t>
      </w:r>
      <w:r w:rsidRPr="08CE0643" w:rsidR="2B2495CD">
        <w:rPr>
          <w:rFonts w:ascii="Times New Roman" w:hAnsi="Times New Roman" w:cs="Times New Roman"/>
          <w:sz w:val="24"/>
          <w:szCs w:val="24"/>
        </w:rPr>
        <w:t>st</w:t>
      </w:r>
      <w:r w:rsidRPr="08CE0643" w:rsidR="3B8BA4A2">
        <w:rPr>
          <w:rFonts w:ascii="Times New Roman" w:hAnsi="Times New Roman" w:cs="Times New Roman"/>
          <w:sz w:val="24"/>
          <w:szCs w:val="24"/>
        </w:rPr>
        <w:t>, mida</w:t>
      </w:r>
      <w:r w:rsidRPr="08CE0643" w:rsidR="1907A285">
        <w:rPr>
          <w:rFonts w:ascii="Times New Roman" w:hAnsi="Times New Roman" w:cs="Times New Roman"/>
          <w:sz w:val="24"/>
          <w:szCs w:val="24"/>
        </w:rPr>
        <w:t xml:space="preserve"> </w:t>
      </w:r>
      <w:r w:rsidRPr="08CE0643" w:rsidR="05B5ABC8">
        <w:rPr>
          <w:rFonts w:ascii="Times New Roman" w:hAnsi="Times New Roman" w:cs="Times New Roman"/>
          <w:sz w:val="24"/>
          <w:szCs w:val="24"/>
        </w:rPr>
        <w:t xml:space="preserve">RAB võib nõuda </w:t>
      </w:r>
      <w:r w:rsidRPr="08CE0643" w:rsidR="1907A285">
        <w:rPr>
          <w:rFonts w:ascii="Times New Roman" w:hAnsi="Times New Roman" w:cs="Times New Roman"/>
          <w:sz w:val="24"/>
          <w:szCs w:val="24"/>
        </w:rPr>
        <w:t>täitmisregistri kaudu</w:t>
      </w:r>
      <w:r w:rsidRPr="08CE0643" w:rsidR="4CF6EE02">
        <w:rPr>
          <w:rFonts w:ascii="Times New Roman" w:hAnsi="Times New Roman" w:cs="Times New Roman"/>
          <w:sz w:val="24"/>
          <w:szCs w:val="24"/>
        </w:rPr>
        <w:t xml:space="preserve"> oma</w:t>
      </w:r>
      <w:r w:rsidRPr="08CE0643" w:rsidR="48144DF7">
        <w:rPr>
          <w:rFonts w:ascii="Times New Roman" w:hAnsi="Times New Roman" w:cs="Times New Roman"/>
          <w:sz w:val="24"/>
          <w:szCs w:val="24"/>
        </w:rPr>
        <w:t xml:space="preserve"> seadusest tulenevate ülesannete täitmiseks</w:t>
      </w:r>
      <w:r w:rsidRPr="08CE0643" w:rsidR="5AB5F3D6">
        <w:rPr>
          <w:rFonts w:ascii="Times New Roman" w:hAnsi="Times New Roman" w:cs="Times New Roman"/>
          <w:sz w:val="24"/>
          <w:szCs w:val="24"/>
        </w:rPr>
        <w:t>.</w:t>
      </w:r>
      <w:r w:rsidRPr="08CE0643" w:rsidR="2ADBC1B9">
        <w:rPr>
          <w:rFonts w:ascii="Times New Roman" w:hAnsi="Times New Roman" w:cs="Times New Roman"/>
          <w:sz w:val="24"/>
          <w:szCs w:val="24"/>
        </w:rPr>
        <w:t xml:space="preserve"> </w:t>
      </w:r>
      <w:r w:rsidRPr="08CE0643" w:rsidR="3FFF3CB6">
        <w:rPr>
          <w:rFonts w:ascii="Times New Roman" w:hAnsi="Times New Roman" w:eastAsia="Aptos" w:cs="Times New Roman"/>
          <w:sz w:val="24"/>
          <w:szCs w:val="24"/>
        </w:rPr>
        <w:t xml:space="preserve">Tegemist on </w:t>
      </w:r>
      <w:r w:rsidRPr="08CE0643" w:rsidR="4498E2E5">
        <w:rPr>
          <w:rFonts w:ascii="Times New Roman" w:hAnsi="Times New Roman" w:eastAsia="Aptos" w:cs="Times New Roman"/>
          <w:sz w:val="24"/>
          <w:szCs w:val="24"/>
        </w:rPr>
        <w:t>sisu</w:t>
      </w:r>
      <w:r w:rsidRPr="08CE0643" w:rsidR="1B2AE3B1">
        <w:rPr>
          <w:rFonts w:ascii="Times New Roman" w:hAnsi="Times New Roman" w:eastAsia="Aptos" w:cs="Times New Roman"/>
          <w:sz w:val="24"/>
          <w:szCs w:val="24"/>
        </w:rPr>
        <w:t xml:space="preserve"> poolest</w:t>
      </w:r>
      <w:r w:rsidRPr="08CE0643" w:rsidR="4498E2E5">
        <w:rPr>
          <w:rFonts w:ascii="Times New Roman" w:hAnsi="Times New Roman" w:eastAsia="Aptos" w:cs="Times New Roman"/>
          <w:sz w:val="24"/>
          <w:szCs w:val="24"/>
        </w:rPr>
        <w:t xml:space="preserve"> </w:t>
      </w:r>
      <w:r w:rsidRPr="08CE0643" w:rsidR="3FFF3CB6">
        <w:rPr>
          <w:rFonts w:ascii="Times New Roman" w:hAnsi="Times New Roman" w:eastAsia="Aptos" w:cs="Times New Roman"/>
          <w:sz w:val="24"/>
          <w:szCs w:val="24"/>
        </w:rPr>
        <w:t xml:space="preserve">täitmisregistri põhimääruse § 9 lõike 2 </w:t>
      </w:r>
      <w:r w:rsidRPr="08CE0643" w:rsidR="544F0992">
        <w:rPr>
          <w:rFonts w:ascii="Times New Roman" w:hAnsi="Times New Roman" w:eastAsia="Aptos" w:cs="Times New Roman"/>
          <w:sz w:val="24"/>
          <w:szCs w:val="24"/>
        </w:rPr>
        <w:t>punktide</w:t>
      </w:r>
      <w:r w:rsidRPr="08CE0643" w:rsidR="2DB24514">
        <w:rPr>
          <w:rFonts w:ascii="Times New Roman" w:hAnsi="Times New Roman" w:eastAsia="Aptos" w:cs="Times New Roman"/>
          <w:sz w:val="24"/>
          <w:szCs w:val="24"/>
        </w:rPr>
        <w:t>ga</w:t>
      </w:r>
      <w:r w:rsidRPr="08CE0643" w:rsidR="544F0992">
        <w:rPr>
          <w:rFonts w:ascii="Times New Roman" w:hAnsi="Times New Roman" w:eastAsia="Aptos" w:cs="Times New Roman"/>
          <w:sz w:val="24"/>
          <w:szCs w:val="24"/>
        </w:rPr>
        <w:t xml:space="preserve"> 2 ja 3</w:t>
      </w:r>
      <w:r w:rsidRPr="08CE0643" w:rsidR="2DB24514">
        <w:rPr>
          <w:rFonts w:ascii="Times New Roman" w:hAnsi="Times New Roman" w:eastAsia="Aptos" w:cs="Times New Roman"/>
          <w:sz w:val="24"/>
          <w:szCs w:val="24"/>
        </w:rPr>
        <w:t>.</w:t>
      </w:r>
    </w:p>
    <w:p w:rsidRPr="00A54076" w:rsidR="1836CB87" w:rsidP="006D7E48" w:rsidRDefault="1836CB87" w14:paraId="5DBC8BD1" w14:textId="69F504DC">
      <w:pPr>
        <w:spacing w:after="0" w:line="240" w:lineRule="auto"/>
        <w:jc w:val="both"/>
        <w:rPr>
          <w:rFonts w:ascii="Times New Roman" w:hAnsi="Times New Roman" w:cs="Times New Roman"/>
          <w:sz w:val="24"/>
          <w:szCs w:val="24"/>
        </w:rPr>
      </w:pPr>
    </w:p>
    <w:p w:rsidRPr="00A54076" w:rsidR="5DC35EBD" w:rsidP="006D7E48" w:rsidRDefault="3C509D4B" w14:paraId="12E1D931" w14:textId="081E916E">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color w:val="000000" w:themeColor="text1"/>
          <w:sz w:val="24"/>
          <w:szCs w:val="24"/>
        </w:rPr>
        <w:t xml:space="preserve">RAB õigus </w:t>
      </w:r>
      <w:r w:rsidRPr="20A76737">
        <w:rPr>
          <w:rFonts w:ascii="Times New Roman" w:hAnsi="Times New Roman" w:eastAsia="Times New Roman" w:cs="Times New Roman"/>
          <w:sz w:val="24"/>
          <w:szCs w:val="24"/>
        </w:rPr>
        <w:t>RahaPTS § 81 lõikes 1</w:t>
      </w:r>
      <w:r w:rsidRPr="20A76737">
        <w:rPr>
          <w:rFonts w:ascii="Times New Roman" w:hAnsi="Times New Roman" w:eastAsia="Times New Roman" w:cs="Times New Roman"/>
          <w:sz w:val="24"/>
          <w:szCs w:val="24"/>
          <w:vertAlign w:val="superscript"/>
        </w:rPr>
        <w:t>4</w:t>
      </w:r>
      <w:r w:rsidRPr="20A76737">
        <w:rPr>
          <w:rFonts w:ascii="Times New Roman" w:hAnsi="Times New Roman" w:eastAsia="Times New Roman" w:cs="Times New Roman"/>
          <w:sz w:val="24"/>
          <w:szCs w:val="24"/>
        </w:rPr>
        <w:t xml:space="preserve"> nimetatud konto andmete </w:t>
      </w:r>
      <w:r w:rsidRPr="20A76737">
        <w:rPr>
          <w:rFonts w:ascii="Times New Roman" w:hAnsi="Times New Roman" w:eastAsia="Times New Roman" w:cs="Times New Roman"/>
          <w:color w:val="000000" w:themeColor="text1"/>
          <w:sz w:val="24"/>
          <w:szCs w:val="24"/>
        </w:rPr>
        <w:t>kogumiseks tuleb RahaPTS</w:t>
      </w:r>
      <w:r w:rsidRPr="20A76737" w:rsidR="33862C72">
        <w:rPr>
          <w:rFonts w:ascii="Times New Roman" w:hAnsi="Times New Roman" w:eastAsia="Times New Roman" w:cs="Times New Roman"/>
          <w:color w:val="000000" w:themeColor="text1"/>
          <w:sz w:val="24"/>
          <w:szCs w:val="24"/>
        </w:rPr>
        <w:t>i</w:t>
      </w:r>
      <w:r w:rsidRPr="20A76737">
        <w:rPr>
          <w:rFonts w:ascii="Times New Roman" w:hAnsi="Times New Roman" w:eastAsia="Times New Roman" w:cs="Times New Roman"/>
          <w:color w:val="000000" w:themeColor="text1"/>
          <w:sz w:val="24"/>
          <w:szCs w:val="24"/>
        </w:rPr>
        <w:t xml:space="preserve"> § 58 l</w:t>
      </w:r>
      <w:r w:rsidRPr="20A76737" w:rsidR="33862C72">
        <w:rPr>
          <w:rFonts w:ascii="Times New Roman" w:hAnsi="Times New Roman" w:eastAsia="Times New Roman" w:cs="Times New Roman"/>
          <w:color w:val="000000" w:themeColor="text1"/>
          <w:sz w:val="24"/>
          <w:szCs w:val="24"/>
        </w:rPr>
        <w:t>õikest</w:t>
      </w:r>
      <w:r w:rsidRPr="20A76737">
        <w:rPr>
          <w:rFonts w:ascii="Times New Roman" w:hAnsi="Times New Roman" w:eastAsia="Times New Roman" w:cs="Times New Roman"/>
          <w:color w:val="000000" w:themeColor="text1"/>
          <w:sz w:val="24"/>
          <w:szCs w:val="24"/>
        </w:rPr>
        <w:t xml:space="preserve"> 1</w:t>
      </w:r>
      <w:r w:rsidRPr="20A76737">
        <w:rPr>
          <w:rFonts w:ascii="Times New Roman" w:hAnsi="Times New Roman" w:eastAsia="Times New Roman" w:cs="Times New Roman"/>
          <w:color w:val="000000" w:themeColor="text1"/>
          <w:sz w:val="24"/>
          <w:szCs w:val="24"/>
          <w:vertAlign w:val="superscript"/>
        </w:rPr>
        <w:t>1</w:t>
      </w:r>
      <w:r w:rsidRPr="20A76737">
        <w:rPr>
          <w:rFonts w:ascii="Times New Roman" w:hAnsi="Times New Roman" w:eastAsia="Times New Roman" w:cs="Times New Roman"/>
          <w:color w:val="000000" w:themeColor="text1"/>
          <w:sz w:val="24"/>
          <w:szCs w:val="24"/>
        </w:rPr>
        <w:t>, mi</w:t>
      </w:r>
      <w:r w:rsidRPr="20A76737" w:rsidR="109D9051">
        <w:rPr>
          <w:rFonts w:ascii="Times New Roman" w:hAnsi="Times New Roman" w:eastAsia="Times New Roman" w:cs="Times New Roman"/>
          <w:color w:val="000000" w:themeColor="text1"/>
          <w:sz w:val="24"/>
          <w:szCs w:val="24"/>
        </w:rPr>
        <w:t>lle kohaselt on</w:t>
      </w:r>
      <w:r w:rsidRPr="20A76737">
        <w:rPr>
          <w:rFonts w:ascii="Times New Roman" w:hAnsi="Times New Roman" w:eastAsia="Times New Roman" w:cs="Times New Roman"/>
          <w:color w:val="000000" w:themeColor="text1"/>
          <w:sz w:val="24"/>
          <w:szCs w:val="24"/>
        </w:rPr>
        <w:t xml:space="preserve"> </w:t>
      </w:r>
      <w:r w:rsidRPr="20A76737">
        <w:rPr>
          <w:rFonts w:ascii="Times New Roman" w:hAnsi="Times New Roman" w:eastAsia="Times New Roman" w:cs="Times New Roman"/>
          <w:sz w:val="24"/>
          <w:szCs w:val="24"/>
        </w:rPr>
        <w:t>RAB-l õigus seaduse</w:t>
      </w:r>
      <w:r w:rsidRPr="20A76737" w:rsidR="4713D854">
        <w:rPr>
          <w:rFonts w:ascii="Times New Roman" w:hAnsi="Times New Roman" w:eastAsia="Times New Roman" w:cs="Times New Roman"/>
          <w:sz w:val="24"/>
          <w:szCs w:val="24"/>
        </w:rPr>
        <w:t>kohaste</w:t>
      </w:r>
      <w:r w:rsidRPr="20A76737">
        <w:rPr>
          <w:rFonts w:ascii="Times New Roman" w:hAnsi="Times New Roman" w:eastAsia="Times New Roman" w:cs="Times New Roman"/>
          <w:sz w:val="24"/>
          <w:szCs w:val="24"/>
        </w:rPr>
        <w:t xml:space="preserve"> ülesannete täitmiseks saada täitemenetluse seadustiku §-s 63</w:t>
      </w:r>
      <w:r w:rsidRPr="20A76737">
        <w:rPr>
          <w:rFonts w:ascii="Times New Roman" w:hAnsi="Times New Roman" w:eastAsia="Times New Roman" w:cs="Times New Roman"/>
          <w:sz w:val="24"/>
          <w:szCs w:val="24"/>
          <w:vertAlign w:val="superscript"/>
        </w:rPr>
        <w:t>1</w:t>
      </w:r>
      <w:r w:rsidRPr="20A76737">
        <w:rPr>
          <w:rFonts w:ascii="Times New Roman" w:hAnsi="Times New Roman" w:eastAsia="Times New Roman" w:cs="Times New Roman"/>
          <w:sz w:val="24"/>
          <w:szCs w:val="24"/>
        </w:rPr>
        <w:t xml:space="preserve"> nimetatud elektroonilise arestimissüsteemi kaudu käesoleva seaduse § 81 lõigetes 1</w:t>
      </w:r>
      <w:r w:rsidRPr="20A76737">
        <w:rPr>
          <w:rFonts w:ascii="Times New Roman" w:hAnsi="Times New Roman" w:eastAsia="Times New Roman" w:cs="Times New Roman"/>
          <w:sz w:val="24"/>
          <w:szCs w:val="24"/>
          <w:vertAlign w:val="superscript"/>
        </w:rPr>
        <w:t>1</w:t>
      </w:r>
      <w:r w:rsidRPr="20A76737">
        <w:rPr>
          <w:rFonts w:ascii="Times New Roman" w:hAnsi="Times New Roman" w:eastAsia="Times New Roman" w:cs="Times New Roman"/>
          <w:sz w:val="24"/>
          <w:szCs w:val="24"/>
        </w:rPr>
        <w:t>–1</w:t>
      </w:r>
      <w:r w:rsidRPr="20A76737">
        <w:rPr>
          <w:rFonts w:ascii="Times New Roman" w:hAnsi="Times New Roman" w:eastAsia="Times New Roman" w:cs="Times New Roman"/>
          <w:sz w:val="24"/>
          <w:szCs w:val="24"/>
          <w:vertAlign w:val="superscript"/>
        </w:rPr>
        <w:t>5</w:t>
      </w:r>
      <w:r w:rsidRPr="20A76737">
        <w:rPr>
          <w:rFonts w:ascii="Times New Roman" w:hAnsi="Times New Roman" w:eastAsia="Times New Roman" w:cs="Times New Roman"/>
          <w:sz w:val="24"/>
          <w:szCs w:val="24"/>
        </w:rPr>
        <w:t xml:space="preserve"> nimetatud andmeid.</w:t>
      </w:r>
    </w:p>
    <w:p w:rsidR="1836CB87" w:rsidP="006D7E48" w:rsidRDefault="1836CB87" w14:paraId="366222B0" w14:textId="2130F85F">
      <w:pPr>
        <w:spacing w:after="0" w:line="240" w:lineRule="auto"/>
        <w:jc w:val="both"/>
        <w:rPr>
          <w:rFonts w:ascii="Times New Roman" w:hAnsi="Times New Roman" w:eastAsia="Times New Roman" w:cs="Times New Roman"/>
          <w:sz w:val="24"/>
          <w:szCs w:val="24"/>
        </w:rPr>
      </w:pPr>
    </w:p>
    <w:p w:rsidRPr="00A54076" w:rsidR="5DC35EBD" w:rsidP="006D7E48" w:rsidRDefault="23F094C2" w14:paraId="51533E79" w14:textId="7AE95B0D">
      <w:pPr>
        <w:spacing w:after="0" w:line="240" w:lineRule="auto"/>
        <w:jc w:val="both"/>
        <w:rPr>
          <w:rFonts w:ascii="Times New Roman" w:hAnsi="Times New Roman" w:eastAsia="Times New Roman" w:cs="Times New Roman"/>
          <w:sz w:val="24"/>
          <w:szCs w:val="24"/>
        </w:rPr>
      </w:pPr>
      <w:r w:rsidRPr="08CE0643">
        <w:rPr>
          <w:rFonts w:ascii="Times New Roman" w:hAnsi="Times New Roman" w:eastAsia="Times New Roman" w:cs="Times New Roman"/>
          <w:sz w:val="24"/>
          <w:szCs w:val="24"/>
        </w:rPr>
        <w:t>KAS</w:t>
      </w:r>
      <w:r w:rsidRPr="08CE0643" w:rsidR="74025E08">
        <w:rPr>
          <w:rFonts w:ascii="Times New Roman" w:hAnsi="Times New Roman" w:eastAsia="Times New Roman" w:cs="Times New Roman"/>
          <w:sz w:val="24"/>
          <w:szCs w:val="24"/>
        </w:rPr>
        <w:t>i</w:t>
      </w:r>
      <w:r w:rsidRPr="08CE0643">
        <w:rPr>
          <w:rFonts w:ascii="Times New Roman" w:hAnsi="Times New Roman" w:eastAsia="Times New Roman" w:cs="Times New Roman"/>
          <w:sz w:val="24"/>
          <w:szCs w:val="24"/>
        </w:rPr>
        <w:t xml:space="preserve"> § 88 l</w:t>
      </w:r>
      <w:r w:rsidRPr="08CE0643" w:rsidR="69671443">
        <w:rPr>
          <w:rFonts w:ascii="Times New Roman" w:hAnsi="Times New Roman" w:eastAsia="Times New Roman" w:cs="Times New Roman"/>
          <w:sz w:val="24"/>
          <w:szCs w:val="24"/>
        </w:rPr>
        <w:t>õike</w:t>
      </w:r>
      <w:r w:rsidRPr="08CE0643">
        <w:rPr>
          <w:rFonts w:ascii="Times New Roman" w:hAnsi="Times New Roman" w:eastAsia="Times New Roman" w:cs="Times New Roman"/>
          <w:sz w:val="24"/>
          <w:szCs w:val="24"/>
        </w:rPr>
        <w:t xml:space="preserve"> 4</w:t>
      </w:r>
      <w:r w:rsidRPr="08CE0643">
        <w:rPr>
          <w:rFonts w:ascii="Times New Roman" w:hAnsi="Times New Roman" w:eastAsia="Times New Roman" w:cs="Times New Roman"/>
          <w:sz w:val="24"/>
          <w:szCs w:val="24"/>
          <w:vertAlign w:val="superscript"/>
        </w:rPr>
        <w:t>2</w:t>
      </w:r>
      <w:r w:rsidRPr="08CE0643">
        <w:rPr>
          <w:rFonts w:ascii="Times New Roman" w:hAnsi="Times New Roman" w:eastAsia="Times New Roman" w:cs="Times New Roman"/>
          <w:sz w:val="24"/>
          <w:szCs w:val="24"/>
        </w:rPr>
        <w:t xml:space="preserve"> p</w:t>
      </w:r>
      <w:r w:rsidRPr="08CE0643" w:rsidR="44B49D64">
        <w:rPr>
          <w:rFonts w:ascii="Times New Roman" w:hAnsi="Times New Roman" w:eastAsia="Times New Roman" w:cs="Times New Roman"/>
          <w:sz w:val="24"/>
          <w:szCs w:val="24"/>
        </w:rPr>
        <w:t>unkt</w:t>
      </w:r>
      <w:r w:rsidRPr="08CE0643">
        <w:rPr>
          <w:rFonts w:ascii="Times New Roman" w:hAnsi="Times New Roman" w:eastAsia="Times New Roman" w:cs="Times New Roman"/>
          <w:sz w:val="24"/>
          <w:szCs w:val="24"/>
        </w:rPr>
        <w:t xml:space="preserve"> 1 näeb ette pangasaladuse avaldamise RAB-le RahaPTSis ning RSanSis sätestatud juhtudel ja ulatuses. </w:t>
      </w:r>
      <w:r w:rsidRPr="08CE0643" w:rsidR="71566C2D">
        <w:rPr>
          <w:rFonts w:ascii="Times New Roman" w:hAnsi="Times New Roman" w:eastAsia="Times New Roman" w:cs="Times New Roman"/>
          <w:sz w:val="24"/>
          <w:szCs w:val="24"/>
        </w:rPr>
        <w:t>P</w:t>
      </w:r>
      <w:r w:rsidRPr="08CE0643">
        <w:rPr>
          <w:rFonts w:ascii="Times New Roman" w:hAnsi="Times New Roman" w:eastAsia="Times New Roman" w:cs="Times New Roman"/>
          <w:sz w:val="24"/>
          <w:szCs w:val="24"/>
        </w:rPr>
        <w:t>angasaladuse avaldamise juhud ja ulatus määratakse RahaPTSis. RahaPTS</w:t>
      </w:r>
      <w:r w:rsidRPr="08CE0643" w:rsidR="71566C2D">
        <w:rPr>
          <w:rFonts w:ascii="Times New Roman" w:hAnsi="Times New Roman" w:eastAsia="Times New Roman" w:cs="Times New Roman"/>
          <w:sz w:val="24"/>
          <w:szCs w:val="24"/>
        </w:rPr>
        <w:t>i</w:t>
      </w:r>
      <w:r w:rsidRPr="08CE0643">
        <w:rPr>
          <w:rFonts w:ascii="Times New Roman" w:hAnsi="Times New Roman" w:eastAsia="Times New Roman" w:cs="Times New Roman"/>
          <w:sz w:val="24"/>
          <w:szCs w:val="24"/>
        </w:rPr>
        <w:t xml:space="preserve"> § 58 teeb viite täitmisregistrile ja RahaPTS</w:t>
      </w:r>
      <w:r w:rsidRPr="08CE0643" w:rsidR="71566C2D">
        <w:rPr>
          <w:rFonts w:ascii="Times New Roman" w:hAnsi="Times New Roman" w:eastAsia="Times New Roman" w:cs="Times New Roman"/>
          <w:sz w:val="24"/>
          <w:szCs w:val="24"/>
        </w:rPr>
        <w:t>i</w:t>
      </w:r>
      <w:r w:rsidRPr="08CE0643">
        <w:rPr>
          <w:rFonts w:ascii="Times New Roman" w:hAnsi="Times New Roman" w:eastAsia="Times New Roman" w:cs="Times New Roman"/>
          <w:sz w:val="24"/>
          <w:szCs w:val="24"/>
        </w:rPr>
        <w:t xml:space="preserve"> §</w:t>
      </w:r>
      <w:r w:rsidRPr="08CE0643" w:rsidR="71566C2D">
        <w:rPr>
          <w:rFonts w:ascii="Times New Roman" w:hAnsi="Times New Roman" w:eastAsia="Times New Roman" w:cs="Times New Roman"/>
          <w:sz w:val="24"/>
          <w:szCs w:val="24"/>
        </w:rPr>
        <w:t>-s</w:t>
      </w:r>
      <w:r w:rsidRPr="08CE0643">
        <w:rPr>
          <w:rFonts w:ascii="Times New Roman" w:hAnsi="Times New Roman" w:eastAsia="Times New Roman" w:cs="Times New Roman"/>
          <w:sz w:val="24"/>
          <w:szCs w:val="24"/>
        </w:rPr>
        <w:t xml:space="preserve"> 81 nimetatud andmetele.</w:t>
      </w:r>
    </w:p>
    <w:p w:rsidR="5DC35EBD" w:rsidP="08CE0643" w:rsidRDefault="23F094C2" w14:paraId="3320F239" w14:textId="5288138A">
      <w:pPr>
        <w:spacing w:after="0" w:line="240" w:lineRule="auto"/>
        <w:jc w:val="both"/>
        <w:rPr>
          <w:rFonts w:ascii="Times New Roman" w:hAnsi="Times New Roman" w:eastAsia="Times New Roman" w:cs="Times New Roman"/>
          <w:sz w:val="24"/>
          <w:szCs w:val="24"/>
        </w:rPr>
      </w:pPr>
      <w:r w:rsidRPr="08CE0643">
        <w:rPr>
          <w:rFonts w:ascii="Times New Roman" w:hAnsi="Times New Roman" w:eastAsia="Times New Roman" w:cs="Times New Roman"/>
          <w:sz w:val="24"/>
          <w:szCs w:val="24"/>
        </w:rPr>
        <w:t>RahaPTS</w:t>
      </w:r>
      <w:r w:rsidRPr="08CE0643" w:rsidR="0412A4D8">
        <w:rPr>
          <w:rFonts w:ascii="Times New Roman" w:hAnsi="Times New Roman" w:eastAsia="Times New Roman" w:cs="Times New Roman"/>
          <w:sz w:val="24"/>
          <w:szCs w:val="24"/>
        </w:rPr>
        <w:t>i</w:t>
      </w:r>
      <w:r w:rsidRPr="08CE0643">
        <w:rPr>
          <w:rFonts w:ascii="Times New Roman" w:hAnsi="Times New Roman" w:eastAsia="Times New Roman" w:cs="Times New Roman"/>
          <w:sz w:val="24"/>
          <w:szCs w:val="24"/>
        </w:rPr>
        <w:t xml:space="preserve"> § 58</w:t>
      </w:r>
      <w:r w:rsidRPr="08CE0643" w:rsidR="71566C2D">
        <w:rPr>
          <w:rFonts w:ascii="Times New Roman" w:hAnsi="Times New Roman" w:eastAsia="Times New Roman" w:cs="Times New Roman"/>
          <w:sz w:val="24"/>
          <w:szCs w:val="24"/>
        </w:rPr>
        <w:t xml:space="preserve"> kehtiv</w:t>
      </w:r>
      <w:r w:rsidRPr="08CE0643">
        <w:rPr>
          <w:rFonts w:ascii="Times New Roman" w:hAnsi="Times New Roman" w:eastAsia="Times New Roman" w:cs="Times New Roman"/>
          <w:sz w:val="24"/>
          <w:szCs w:val="24"/>
        </w:rPr>
        <w:t xml:space="preserve"> l</w:t>
      </w:r>
      <w:r w:rsidRPr="08CE0643" w:rsidR="71566C2D">
        <w:rPr>
          <w:rFonts w:ascii="Times New Roman" w:hAnsi="Times New Roman" w:eastAsia="Times New Roman" w:cs="Times New Roman"/>
          <w:sz w:val="24"/>
          <w:szCs w:val="24"/>
        </w:rPr>
        <w:t>õige</w:t>
      </w:r>
      <w:r w:rsidRPr="08CE0643">
        <w:rPr>
          <w:rFonts w:ascii="Times New Roman" w:hAnsi="Times New Roman" w:eastAsia="Times New Roman" w:cs="Times New Roman"/>
          <w:sz w:val="24"/>
          <w:szCs w:val="24"/>
        </w:rPr>
        <w:t xml:space="preserve"> 1 lubab pangasaladust sisaldavaid andmeid küsida ettekirjutuse alusel kohustatud isikutelt, kuid pangalt täitmisregistri kaudu pangakonto väljavõtte saamiseks ei koostata ettekirjutust. Seetõttu on täitmisregistri kaudu andmete kogumiseks vaja sõnaselgelt </w:t>
      </w:r>
      <w:r w:rsidRPr="08CE0643" w:rsidR="066EBCEA">
        <w:rPr>
          <w:rFonts w:ascii="Times New Roman" w:hAnsi="Times New Roman" w:eastAsia="Times New Roman" w:cs="Times New Roman"/>
          <w:sz w:val="24"/>
          <w:szCs w:val="24"/>
        </w:rPr>
        <w:t xml:space="preserve">lisada </w:t>
      </w:r>
      <w:r w:rsidRPr="08CE0643">
        <w:rPr>
          <w:rFonts w:ascii="Times New Roman" w:hAnsi="Times New Roman" w:eastAsia="Times New Roman" w:cs="Times New Roman"/>
          <w:sz w:val="24"/>
          <w:szCs w:val="24"/>
        </w:rPr>
        <w:t>§ 81 lõikes 1</w:t>
      </w:r>
      <w:r w:rsidRPr="08CE0643">
        <w:rPr>
          <w:rFonts w:ascii="Times New Roman" w:hAnsi="Times New Roman" w:eastAsia="Times New Roman" w:cs="Times New Roman"/>
          <w:sz w:val="24"/>
          <w:szCs w:val="24"/>
          <w:vertAlign w:val="superscript"/>
        </w:rPr>
        <w:t>4</w:t>
      </w:r>
      <w:r w:rsidRPr="08CE0643">
        <w:rPr>
          <w:rFonts w:ascii="Times New Roman" w:hAnsi="Times New Roman" w:eastAsia="Times New Roman" w:cs="Times New Roman"/>
          <w:sz w:val="24"/>
          <w:szCs w:val="24"/>
        </w:rPr>
        <w:t xml:space="preserve"> konto kohta edastatavate andmete loetellu ka konto saldo ja konto väljavõte</w:t>
      </w:r>
      <w:r w:rsidRPr="08CE0643" w:rsidR="3E336EBE">
        <w:rPr>
          <w:rFonts w:ascii="Times New Roman" w:hAnsi="Times New Roman" w:eastAsia="Times New Roman" w:cs="Times New Roman"/>
          <w:sz w:val="24"/>
          <w:szCs w:val="24"/>
        </w:rPr>
        <w:t xml:space="preserve"> ning</w:t>
      </w:r>
      <w:r w:rsidRPr="08CE0643">
        <w:rPr>
          <w:rFonts w:ascii="Times New Roman" w:hAnsi="Times New Roman" w:eastAsia="Times New Roman" w:cs="Times New Roman"/>
          <w:sz w:val="24"/>
          <w:szCs w:val="24"/>
        </w:rPr>
        <w:t xml:space="preserve"> taastada RAB</w:t>
      </w:r>
      <w:r w:rsidRPr="08CE0643" w:rsidR="066EBCEA">
        <w:rPr>
          <w:rFonts w:ascii="Times New Roman" w:hAnsi="Times New Roman" w:eastAsia="Times New Roman" w:cs="Times New Roman"/>
          <w:sz w:val="24"/>
          <w:szCs w:val="24"/>
        </w:rPr>
        <w:t xml:space="preserve"> </w:t>
      </w:r>
      <w:r w:rsidRPr="08CE0643">
        <w:rPr>
          <w:rFonts w:ascii="Times New Roman" w:hAnsi="Times New Roman" w:eastAsia="Times New Roman" w:cs="Times New Roman"/>
          <w:sz w:val="24"/>
          <w:szCs w:val="24"/>
        </w:rPr>
        <w:t>võim</w:t>
      </w:r>
      <w:r w:rsidRPr="08CE0643" w:rsidR="066EBCEA">
        <w:rPr>
          <w:rFonts w:ascii="Times New Roman" w:hAnsi="Times New Roman" w:eastAsia="Times New Roman" w:cs="Times New Roman"/>
          <w:sz w:val="24"/>
          <w:szCs w:val="24"/>
        </w:rPr>
        <w:t>alus</w:t>
      </w:r>
      <w:r w:rsidRPr="08CE0643">
        <w:rPr>
          <w:rFonts w:ascii="Times New Roman" w:hAnsi="Times New Roman" w:eastAsia="Times New Roman" w:cs="Times New Roman"/>
          <w:sz w:val="24"/>
          <w:szCs w:val="24"/>
        </w:rPr>
        <w:t xml:space="preserve"> koguda oma ülesannete täitmiseks andmeid automatiseeritult.</w:t>
      </w:r>
    </w:p>
    <w:p w:rsidRPr="00A54076" w:rsidR="1836CB87" w:rsidP="006D7E48" w:rsidRDefault="1836CB87" w14:paraId="6DBD1349" w14:textId="673EABCE">
      <w:pPr>
        <w:spacing w:after="0" w:line="240" w:lineRule="auto"/>
        <w:jc w:val="both"/>
        <w:rPr>
          <w:rFonts w:ascii="Times New Roman" w:hAnsi="Times New Roman" w:eastAsia="Times New Roman" w:cs="Times New Roman"/>
          <w:sz w:val="24"/>
          <w:szCs w:val="24"/>
        </w:rPr>
      </w:pPr>
    </w:p>
    <w:p w:rsidR="10F46D62" w:rsidP="006D7E48" w:rsidRDefault="10F46D62" w14:paraId="32BEEB47" w14:textId="4C8EE435">
      <w:pPr>
        <w:spacing w:after="0" w:line="240" w:lineRule="auto"/>
        <w:jc w:val="both"/>
        <w:rPr>
          <w:rFonts w:ascii="Times New Roman" w:hAnsi="Times New Roman" w:eastAsia="Times New Roman" w:cs="Times New Roman"/>
          <w:sz w:val="24"/>
          <w:szCs w:val="24"/>
        </w:rPr>
      </w:pPr>
      <w:r w:rsidRPr="1836CB87">
        <w:rPr>
          <w:rFonts w:ascii="Times New Roman" w:hAnsi="Times New Roman" w:eastAsia="Times New Roman" w:cs="Times New Roman"/>
          <w:sz w:val="24"/>
          <w:szCs w:val="24"/>
        </w:rPr>
        <w:t>Muudatusega lahendatakse olukord, kus nõutavate andmete ulatus sõltuks halduspraktikast ning abstraktsest normitõlgendusest. See omakorda peaks suurendama usaldust täitmisregistri kui andmekogu ning andmevahetuskanali vastu.</w:t>
      </w:r>
    </w:p>
    <w:p w:rsidR="1836CB87" w:rsidP="006D7E48" w:rsidRDefault="1836CB87" w14:paraId="77912175" w14:textId="57C108CF">
      <w:pPr>
        <w:spacing w:after="0" w:line="240" w:lineRule="auto"/>
        <w:jc w:val="both"/>
        <w:rPr>
          <w:rFonts w:ascii="Times New Roman" w:hAnsi="Times New Roman" w:eastAsia="Times New Roman" w:cs="Times New Roman"/>
          <w:sz w:val="24"/>
          <w:szCs w:val="24"/>
        </w:rPr>
      </w:pPr>
    </w:p>
    <w:p w:rsidR="549D56BD" w:rsidP="006D7E48" w:rsidRDefault="549D56BD" w14:paraId="13B721EE" w14:textId="196326AE">
      <w:pPr>
        <w:spacing w:after="0" w:line="240" w:lineRule="auto"/>
        <w:jc w:val="both"/>
        <w:rPr>
          <w:rFonts w:ascii="Times New Roman" w:hAnsi="Times New Roman" w:eastAsia="Times New Roman" w:cs="Times New Roman"/>
          <w:sz w:val="24"/>
          <w:szCs w:val="24"/>
        </w:rPr>
      </w:pPr>
      <w:r w:rsidRPr="1836CB87">
        <w:rPr>
          <w:rFonts w:ascii="Times New Roman" w:hAnsi="Times New Roman" w:eastAsia="Times New Roman" w:cs="Times New Roman"/>
          <w:sz w:val="24"/>
          <w:szCs w:val="24"/>
        </w:rPr>
        <w:t xml:space="preserve">Suletud loetelu kohaldub üksnes juhul, kui </w:t>
      </w:r>
      <w:r w:rsidRPr="1836CB87" w:rsidR="14E2FDCC">
        <w:rPr>
          <w:rFonts w:ascii="Times New Roman" w:hAnsi="Times New Roman" w:eastAsia="Times New Roman" w:cs="Times New Roman"/>
          <w:sz w:val="24"/>
          <w:szCs w:val="24"/>
        </w:rPr>
        <w:t>andmed</w:t>
      </w:r>
      <w:r w:rsidRPr="1836CB87">
        <w:rPr>
          <w:rFonts w:ascii="Times New Roman" w:hAnsi="Times New Roman" w:eastAsia="Times New Roman" w:cs="Times New Roman"/>
          <w:sz w:val="24"/>
          <w:szCs w:val="24"/>
        </w:rPr>
        <w:t xml:space="preserve"> edastatakse täitmisregistri vahendusel. Kui RAB soovib pangasaladust sisaldavat teavet, mida kõnealuses loetelus nimetatud ei ole, peab RAB edastama krediidi- ja makseasutusele vastava ettekirjutuse.</w:t>
      </w:r>
    </w:p>
    <w:p w:rsidR="1836CB87" w:rsidP="006D7E48" w:rsidRDefault="1836CB87" w14:paraId="24080C48" w14:textId="30D7815C">
      <w:pPr>
        <w:spacing w:after="0" w:line="240" w:lineRule="auto"/>
        <w:jc w:val="both"/>
        <w:rPr>
          <w:rFonts w:ascii="Times New Roman" w:hAnsi="Times New Roman" w:eastAsia="Times New Roman" w:cs="Times New Roman"/>
          <w:sz w:val="24"/>
          <w:szCs w:val="24"/>
        </w:rPr>
      </w:pPr>
    </w:p>
    <w:p w:rsidRPr="00A54076" w:rsidR="211A864B" w:rsidP="006D7E48" w:rsidRDefault="0A7A00DB" w14:paraId="682E8A94" w14:textId="793D10F1">
      <w:pPr>
        <w:spacing w:after="0" w:line="240" w:lineRule="auto"/>
        <w:jc w:val="both"/>
        <w:rPr>
          <w:rFonts w:ascii="Times New Roman" w:hAnsi="Times New Roman" w:eastAsia="Times New Roman" w:cs="Times New Roman"/>
          <w:color w:val="000000" w:themeColor="text1"/>
          <w:sz w:val="24"/>
          <w:szCs w:val="24"/>
        </w:rPr>
      </w:pPr>
      <w:r w:rsidRPr="08CE0643">
        <w:rPr>
          <w:rFonts w:ascii="Times New Roman" w:hAnsi="Times New Roman" w:eastAsia="Times New Roman" w:cs="Times New Roman"/>
          <w:color w:val="000000" w:themeColor="text1"/>
          <w:sz w:val="24"/>
          <w:szCs w:val="24"/>
        </w:rPr>
        <w:t>Eelnõu § 2 punktide 1</w:t>
      </w:r>
      <w:r w:rsidRPr="08CE0643" w:rsidR="3010364B">
        <w:rPr>
          <w:rFonts w:ascii="Times New Roman" w:hAnsi="Times New Roman" w:eastAsia="Times New Roman" w:cs="Times New Roman"/>
          <w:color w:val="000000" w:themeColor="text1"/>
          <w:sz w:val="24"/>
          <w:szCs w:val="24"/>
        </w:rPr>
        <w:t>–</w:t>
      </w:r>
      <w:r w:rsidR="00D8114F">
        <w:rPr>
          <w:rFonts w:ascii="Times New Roman" w:hAnsi="Times New Roman" w:eastAsia="Times New Roman" w:cs="Times New Roman"/>
          <w:color w:val="000000" w:themeColor="text1"/>
          <w:sz w:val="24"/>
          <w:szCs w:val="24"/>
        </w:rPr>
        <w:t>6</w:t>
      </w:r>
      <w:r w:rsidRPr="08CE0643">
        <w:rPr>
          <w:rFonts w:ascii="Times New Roman" w:hAnsi="Times New Roman" w:eastAsia="Times New Roman" w:cs="Times New Roman"/>
          <w:color w:val="000000" w:themeColor="text1"/>
          <w:sz w:val="24"/>
          <w:szCs w:val="24"/>
        </w:rPr>
        <w:t xml:space="preserve"> muudatustega</w:t>
      </w:r>
      <w:r w:rsidRPr="08CE0643" w:rsidR="6A408EDD">
        <w:rPr>
          <w:rFonts w:ascii="Times New Roman" w:hAnsi="Times New Roman" w:eastAsia="Times New Roman" w:cs="Times New Roman"/>
          <w:color w:val="000000" w:themeColor="text1"/>
          <w:sz w:val="24"/>
          <w:szCs w:val="24"/>
        </w:rPr>
        <w:t xml:space="preserve"> täpsustatakse </w:t>
      </w:r>
      <w:r w:rsidRPr="08CE0643" w:rsidR="65052682">
        <w:rPr>
          <w:rFonts w:ascii="Times New Roman" w:hAnsi="Times New Roman" w:eastAsia="Times New Roman" w:cs="Times New Roman"/>
          <w:i/>
          <w:iCs/>
          <w:color w:val="000000" w:themeColor="text1"/>
          <w:sz w:val="24"/>
          <w:szCs w:val="24"/>
        </w:rPr>
        <w:t>expressis verbis,</w:t>
      </w:r>
      <w:r w:rsidRPr="08CE0643" w:rsidR="65052682">
        <w:rPr>
          <w:rFonts w:ascii="Times New Roman" w:hAnsi="Times New Roman" w:eastAsia="Times New Roman" w:cs="Times New Roman"/>
          <w:color w:val="000000" w:themeColor="text1"/>
          <w:sz w:val="24"/>
          <w:szCs w:val="24"/>
        </w:rPr>
        <w:t xml:space="preserve"> et </w:t>
      </w:r>
      <w:r w:rsidRPr="08CE0643" w:rsidR="4A340AEE">
        <w:rPr>
          <w:rFonts w:ascii="Times New Roman" w:hAnsi="Times New Roman" w:eastAsia="Times New Roman" w:cs="Times New Roman"/>
          <w:color w:val="000000" w:themeColor="text1"/>
          <w:sz w:val="24"/>
          <w:szCs w:val="24"/>
        </w:rPr>
        <w:t xml:space="preserve">pangasaladuse hulka kuulub ka konto väljavõte, ning </w:t>
      </w:r>
      <w:r w:rsidRPr="08CE0643" w:rsidR="07A96845">
        <w:rPr>
          <w:rFonts w:ascii="Times New Roman" w:hAnsi="Times New Roman" w:eastAsia="Times New Roman" w:cs="Times New Roman"/>
          <w:color w:val="000000" w:themeColor="text1"/>
          <w:sz w:val="24"/>
          <w:szCs w:val="24"/>
        </w:rPr>
        <w:t>RAB</w:t>
      </w:r>
      <w:r w:rsidRPr="08CE0643" w:rsidR="66D4D7C1">
        <w:rPr>
          <w:rFonts w:ascii="Times New Roman" w:hAnsi="Times New Roman" w:eastAsia="Times New Roman" w:cs="Times New Roman"/>
          <w:color w:val="000000" w:themeColor="text1"/>
          <w:sz w:val="24"/>
          <w:szCs w:val="24"/>
        </w:rPr>
        <w:t>-</w:t>
      </w:r>
      <w:r w:rsidRPr="08CE0643" w:rsidR="07A96845">
        <w:rPr>
          <w:rFonts w:ascii="Times New Roman" w:hAnsi="Times New Roman" w:eastAsia="Times New Roman" w:cs="Times New Roman"/>
          <w:color w:val="000000" w:themeColor="text1"/>
          <w:sz w:val="24"/>
          <w:szCs w:val="24"/>
        </w:rPr>
        <w:t>l on</w:t>
      </w:r>
      <w:r w:rsidRPr="08CE0643" w:rsidR="6A408EDD">
        <w:rPr>
          <w:rFonts w:ascii="Times New Roman" w:hAnsi="Times New Roman" w:eastAsia="Times New Roman" w:cs="Times New Roman"/>
          <w:color w:val="000000" w:themeColor="text1"/>
          <w:sz w:val="24"/>
          <w:szCs w:val="24"/>
        </w:rPr>
        <w:t xml:space="preserve"> õigus täitmisregistri kaudu saada</w:t>
      </w:r>
      <w:r w:rsidRPr="08CE0643" w:rsidR="23389A77">
        <w:rPr>
          <w:rFonts w:ascii="Times New Roman" w:hAnsi="Times New Roman" w:eastAsia="Times New Roman" w:cs="Times New Roman"/>
          <w:color w:val="000000" w:themeColor="text1"/>
          <w:sz w:val="24"/>
          <w:szCs w:val="24"/>
        </w:rPr>
        <w:t xml:space="preserve"> </w:t>
      </w:r>
      <w:r w:rsidRPr="08CE0643" w:rsidR="7786A346">
        <w:rPr>
          <w:rFonts w:ascii="Times New Roman" w:hAnsi="Times New Roman" w:eastAsia="Times New Roman" w:cs="Times New Roman"/>
          <w:color w:val="000000" w:themeColor="text1"/>
          <w:sz w:val="24"/>
          <w:szCs w:val="24"/>
        </w:rPr>
        <w:t>teavet konto väljavõ</w:t>
      </w:r>
      <w:r w:rsidRPr="08CE0643" w:rsidR="3010364B">
        <w:rPr>
          <w:rFonts w:ascii="Times New Roman" w:hAnsi="Times New Roman" w:eastAsia="Times New Roman" w:cs="Times New Roman"/>
          <w:color w:val="000000" w:themeColor="text1"/>
          <w:sz w:val="24"/>
          <w:szCs w:val="24"/>
        </w:rPr>
        <w:t>t</w:t>
      </w:r>
      <w:r w:rsidRPr="08CE0643" w:rsidR="7786A346">
        <w:rPr>
          <w:rFonts w:ascii="Times New Roman" w:hAnsi="Times New Roman" w:eastAsia="Times New Roman" w:cs="Times New Roman"/>
          <w:color w:val="000000" w:themeColor="text1"/>
          <w:sz w:val="24"/>
          <w:szCs w:val="24"/>
        </w:rPr>
        <w:t>t</w:t>
      </w:r>
      <w:r w:rsidRPr="08CE0643" w:rsidR="77E2BBF6">
        <w:rPr>
          <w:rFonts w:ascii="Times New Roman" w:hAnsi="Times New Roman" w:eastAsia="Times New Roman" w:cs="Times New Roman"/>
          <w:color w:val="000000" w:themeColor="text1"/>
          <w:sz w:val="24"/>
          <w:szCs w:val="24"/>
        </w:rPr>
        <w:t>e</w:t>
      </w:r>
      <w:r w:rsidRPr="08CE0643" w:rsidR="2808A987">
        <w:rPr>
          <w:rFonts w:ascii="Times New Roman" w:hAnsi="Times New Roman" w:eastAsia="Times New Roman" w:cs="Times New Roman"/>
          <w:color w:val="000000" w:themeColor="text1"/>
          <w:sz w:val="24"/>
          <w:szCs w:val="24"/>
        </w:rPr>
        <w:t xml:space="preserve"> ja saldo</w:t>
      </w:r>
      <w:r w:rsidRPr="08CE0643" w:rsidR="68BECE43">
        <w:rPr>
          <w:rFonts w:ascii="Times New Roman" w:hAnsi="Times New Roman" w:eastAsia="Times New Roman" w:cs="Times New Roman"/>
          <w:color w:val="000000" w:themeColor="text1"/>
          <w:sz w:val="24"/>
          <w:szCs w:val="24"/>
        </w:rPr>
        <w:t xml:space="preserve"> kohta</w:t>
      </w:r>
      <w:r w:rsidRPr="08CE0643" w:rsidR="0D19A8C8">
        <w:rPr>
          <w:rFonts w:ascii="Times New Roman" w:hAnsi="Times New Roman" w:eastAsia="Times New Roman" w:cs="Times New Roman"/>
          <w:color w:val="000000" w:themeColor="text1"/>
          <w:sz w:val="24"/>
          <w:szCs w:val="24"/>
        </w:rPr>
        <w:t xml:space="preserve">, mille kogumise õigus on RAB-l ka kehtiva </w:t>
      </w:r>
      <w:r w:rsidRPr="08CE0643" w:rsidR="56CC8B8B">
        <w:rPr>
          <w:rFonts w:ascii="Times New Roman" w:hAnsi="Times New Roman" w:eastAsia="Times New Roman" w:cs="Times New Roman"/>
          <w:color w:val="000000" w:themeColor="text1"/>
          <w:sz w:val="24"/>
          <w:szCs w:val="24"/>
        </w:rPr>
        <w:t>RahaPTS</w:t>
      </w:r>
      <w:r w:rsidRPr="08CE0643" w:rsidR="4183E0A8">
        <w:rPr>
          <w:rFonts w:ascii="Times New Roman" w:hAnsi="Times New Roman" w:eastAsia="Times New Roman" w:cs="Times New Roman"/>
          <w:color w:val="000000" w:themeColor="text1"/>
          <w:sz w:val="24"/>
          <w:szCs w:val="24"/>
        </w:rPr>
        <w:t>i</w:t>
      </w:r>
      <w:r w:rsidRPr="08CE0643" w:rsidR="56CC8B8B">
        <w:rPr>
          <w:rFonts w:ascii="Times New Roman" w:hAnsi="Times New Roman" w:eastAsia="Times New Roman" w:cs="Times New Roman"/>
          <w:color w:val="000000" w:themeColor="text1"/>
          <w:sz w:val="24"/>
          <w:szCs w:val="24"/>
        </w:rPr>
        <w:t xml:space="preserve"> § 58 l</w:t>
      </w:r>
      <w:r w:rsidRPr="08CE0643" w:rsidR="38A6F316">
        <w:rPr>
          <w:rFonts w:ascii="Times New Roman" w:hAnsi="Times New Roman" w:eastAsia="Times New Roman" w:cs="Times New Roman"/>
          <w:color w:val="000000" w:themeColor="text1"/>
          <w:sz w:val="24"/>
          <w:szCs w:val="24"/>
        </w:rPr>
        <w:t>õigete</w:t>
      </w:r>
      <w:r w:rsidRPr="08CE0643" w:rsidR="56CC8B8B">
        <w:rPr>
          <w:rFonts w:ascii="Times New Roman" w:hAnsi="Times New Roman" w:eastAsia="Times New Roman" w:cs="Times New Roman"/>
          <w:color w:val="000000" w:themeColor="text1"/>
          <w:sz w:val="24"/>
          <w:szCs w:val="24"/>
        </w:rPr>
        <w:t xml:space="preserve"> 1 ja 2 alusel</w:t>
      </w:r>
      <w:r w:rsidRPr="08CE0643" w:rsidR="08513D52">
        <w:rPr>
          <w:rFonts w:ascii="Times New Roman" w:hAnsi="Times New Roman" w:eastAsia="Times New Roman" w:cs="Times New Roman"/>
          <w:color w:val="000000" w:themeColor="text1"/>
          <w:sz w:val="24"/>
          <w:szCs w:val="24"/>
        </w:rPr>
        <w:t>.</w:t>
      </w:r>
    </w:p>
    <w:p w:rsidR="1836CB87" w:rsidP="006D7E48" w:rsidRDefault="1836CB87" w14:paraId="5EDA0EE8" w14:textId="62F56665">
      <w:pPr>
        <w:spacing w:after="0" w:line="240" w:lineRule="auto"/>
        <w:jc w:val="both"/>
        <w:rPr>
          <w:rFonts w:ascii="Times New Roman" w:hAnsi="Times New Roman" w:eastAsia="Times New Roman" w:cs="Times New Roman"/>
          <w:color w:val="000000" w:themeColor="text1"/>
          <w:sz w:val="24"/>
          <w:szCs w:val="24"/>
        </w:rPr>
      </w:pPr>
    </w:p>
    <w:p w:rsidRPr="00A54076" w:rsidR="6FA9713A" w:rsidP="006D7E48" w:rsidRDefault="4A84049D" w14:paraId="1DB365B5" w14:textId="7E68915A">
      <w:pPr>
        <w:spacing w:after="0" w:line="240" w:lineRule="auto"/>
        <w:jc w:val="both"/>
        <w:rPr>
          <w:rFonts w:ascii="Times New Roman" w:hAnsi="Times New Roman" w:eastAsia="Times New Roman" w:cs="Times New Roman"/>
          <w:sz w:val="24"/>
          <w:szCs w:val="24"/>
        </w:rPr>
      </w:pPr>
      <w:r w:rsidRPr="007B1FBD">
        <w:rPr>
          <w:rFonts w:ascii="Times New Roman" w:hAnsi="Times New Roman" w:eastAsia="Times New Roman" w:cs="Times New Roman"/>
          <w:color w:val="000000" w:themeColor="text1"/>
          <w:sz w:val="24"/>
          <w:szCs w:val="24"/>
        </w:rPr>
        <w:t>Pangakonto väljavõte on rahapesu kahtluse uurimisel keskne analüüsiobjekt RahaPTS</w:t>
      </w:r>
      <w:r w:rsidRPr="74CD579E" w:rsidR="117A59F8">
        <w:rPr>
          <w:rFonts w:ascii="Times New Roman" w:hAnsi="Times New Roman" w:eastAsia="Times New Roman" w:cs="Times New Roman"/>
          <w:color w:val="000000" w:themeColor="text1"/>
          <w:sz w:val="24"/>
          <w:szCs w:val="24"/>
        </w:rPr>
        <w:t>i</w:t>
      </w:r>
      <w:r w:rsidRPr="007B1FBD">
        <w:rPr>
          <w:rFonts w:ascii="Times New Roman" w:hAnsi="Times New Roman" w:eastAsia="Times New Roman" w:cs="Times New Roman"/>
          <w:color w:val="000000" w:themeColor="text1"/>
          <w:sz w:val="24"/>
          <w:szCs w:val="24"/>
        </w:rPr>
        <w:t xml:space="preserve"> § 4</w:t>
      </w:r>
      <w:r w:rsidRPr="1836CB87">
        <w:rPr>
          <w:rFonts w:ascii="Times New Roman" w:hAnsi="Times New Roman" w:eastAsia="Times New Roman" w:cs="Times New Roman"/>
          <w:color w:val="000000" w:themeColor="text1"/>
          <w:sz w:val="24"/>
          <w:szCs w:val="24"/>
        </w:rPr>
        <w:t xml:space="preserve"> lõike 1 koosseisule vastava tegevuse tuvastamiseks</w:t>
      </w:r>
      <w:r w:rsidRPr="74CD579E" w:rsidR="5A4E7943">
        <w:rPr>
          <w:rFonts w:ascii="Times New Roman" w:hAnsi="Times New Roman" w:eastAsia="Times New Roman" w:cs="Times New Roman"/>
          <w:color w:val="000000" w:themeColor="text1"/>
          <w:sz w:val="24"/>
          <w:szCs w:val="24"/>
        </w:rPr>
        <w:t xml:space="preserve">. </w:t>
      </w:r>
      <w:r w:rsidRPr="74CD579E" w:rsidR="12E6BA98">
        <w:rPr>
          <w:rFonts w:ascii="Times New Roman" w:hAnsi="Times New Roman" w:eastAsia="Times New Roman" w:cs="Times New Roman"/>
          <w:color w:val="000000" w:themeColor="text1"/>
          <w:sz w:val="24"/>
          <w:szCs w:val="24"/>
        </w:rPr>
        <w:t>Selle</w:t>
      </w:r>
      <w:r w:rsidRPr="1836CB87">
        <w:rPr>
          <w:rFonts w:ascii="Times New Roman" w:hAnsi="Times New Roman" w:eastAsia="Times New Roman" w:cs="Times New Roman"/>
          <w:color w:val="000000" w:themeColor="text1"/>
          <w:sz w:val="24"/>
          <w:szCs w:val="24"/>
        </w:rPr>
        <w:t xml:space="preserve"> põhjal RAB hindab, kas kahtlane tegevus võib vastata rahapesu tunnustele. Selliste andmete analüüs võimaldab tuvastada varade päritolu varjamise või muundamise viise ning hinnata, kas vara on saadud kuritegelikul teel. </w:t>
      </w:r>
      <w:r w:rsidRPr="1836CB87">
        <w:rPr>
          <w:rFonts w:ascii="Times New Roman" w:hAnsi="Times New Roman" w:eastAsia="Times New Roman" w:cs="Times New Roman"/>
          <w:sz w:val="24"/>
          <w:szCs w:val="24"/>
        </w:rPr>
        <w:t>RAB üks põhiülesande</w:t>
      </w:r>
      <w:r w:rsidRPr="74CD579E" w:rsidR="117A59F8">
        <w:rPr>
          <w:rFonts w:ascii="Times New Roman" w:hAnsi="Times New Roman" w:eastAsia="Times New Roman" w:cs="Times New Roman"/>
          <w:sz w:val="24"/>
          <w:szCs w:val="24"/>
        </w:rPr>
        <w:t>id</w:t>
      </w:r>
      <w:r w:rsidRPr="1836CB87">
        <w:rPr>
          <w:rFonts w:ascii="Times New Roman" w:hAnsi="Times New Roman" w:eastAsia="Times New Roman" w:cs="Times New Roman"/>
          <w:sz w:val="24"/>
          <w:szCs w:val="24"/>
        </w:rPr>
        <w:t xml:space="preserve"> on operatiivanalüüs</w:t>
      </w:r>
      <w:r w:rsidRPr="1836CB87" w:rsidR="6FA9713A">
        <w:rPr>
          <w:rStyle w:val="Allmrkuseviide"/>
          <w:rFonts w:ascii="Times New Roman" w:hAnsi="Times New Roman" w:eastAsia="Times New Roman" w:cs="Times New Roman"/>
          <w:sz w:val="24"/>
          <w:szCs w:val="24"/>
        </w:rPr>
        <w:footnoteReference w:id="55"/>
      </w:r>
      <w:r w:rsidRPr="1836CB87">
        <w:rPr>
          <w:rFonts w:ascii="Times New Roman" w:hAnsi="Times New Roman" w:eastAsia="Times New Roman" w:cs="Times New Roman"/>
          <w:sz w:val="24"/>
          <w:szCs w:val="24"/>
        </w:rPr>
        <w:t>, milles kasutatakse olemasolevat ja kättesaadavat teavet konkreetsete sihtmärkide (nt isikute, varade, kuritegelike võrgustike või ühenduste) tuvastamiseks, konkreetsete tegevuste või tehingute jälgimiseks ning nende sihtmärkide ja võimaliku kuritegeliku tulu, rahapesu, eelkuritegude või terrorismi rahastamise vaheliste seoste kindlakstegemiseks. Sellis</w:t>
      </w:r>
      <w:r w:rsidRPr="74CD579E" w:rsidR="4DEBA801">
        <w:rPr>
          <w:rFonts w:ascii="Times New Roman" w:hAnsi="Times New Roman" w:eastAsia="Times New Roman" w:cs="Times New Roman"/>
          <w:sz w:val="24"/>
          <w:szCs w:val="24"/>
        </w:rPr>
        <w:t>t</w:t>
      </w:r>
      <w:r w:rsidRPr="1836CB87">
        <w:rPr>
          <w:rFonts w:ascii="Times New Roman" w:hAnsi="Times New Roman" w:eastAsia="Times New Roman" w:cs="Times New Roman"/>
          <w:sz w:val="24"/>
          <w:szCs w:val="24"/>
        </w:rPr>
        <w:t xml:space="preserve"> analüüsi ei ole võimalik </w:t>
      </w:r>
      <w:r w:rsidRPr="74CD579E" w:rsidR="4DEBA801">
        <w:rPr>
          <w:rFonts w:ascii="Times New Roman" w:hAnsi="Times New Roman" w:eastAsia="Times New Roman" w:cs="Times New Roman"/>
          <w:sz w:val="24"/>
          <w:szCs w:val="24"/>
        </w:rPr>
        <w:t xml:space="preserve">teha </w:t>
      </w:r>
      <w:r w:rsidRPr="1836CB87">
        <w:rPr>
          <w:rFonts w:ascii="Times New Roman" w:hAnsi="Times New Roman" w:eastAsia="Times New Roman" w:cs="Times New Roman"/>
          <w:sz w:val="24"/>
          <w:szCs w:val="24"/>
        </w:rPr>
        <w:t>vajalikule teabele juurdepääsu</w:t>
      </w:r>
      <w:r w:rsidRPr="74CD579E" w:rsidR="5B4A95C6">
        <w:rPr>
          <w:rFonts w:ascii="Times New Roman" w:hAnsi="Times New Roman" w:eastAsia="Times New Roman" w:cs="Times New Roman"/>
          <w:sz w:val="24"/>
          <w:szCs w:val="24"/>
        </w:rPr>
        <w:t xml:space="preserve"> </w:t>
      </w:r>
      <w:r w:rsidRPr="1836CB87">
        <w:rPr>
          <w:rFonts w:ascii="Times New Roman" w:hAnsi="Times New Roman" w:eastAsia="Times New Roman" w:cs="Times New Roman"/>
          <w:sz w:val="24"/>
          <w:szCs w:val="24"/>
        </w:rPr>
        <w:t>õiguseta.</w:t>
      </w:r>
    </w:p>
    <w:p w:rsidRPr="00A54076" w:rsidR="1836CB87" w:rsidP="006D7E48" w:rsidRDefault="1836CB87" w14:paraId="2977EBEC" w14:textId="720668CF">
      <w:pPr>
        <w:spacing w:after="0" w:line="240" w:lineRule="auto"/>
        <w:jc w:val="both"/>
        <w:rPr>
          <w:rFonts w:ascii="Times New Roman" w:hAnsi="Times New Roman" w:eastAsia="Times New Roman" w:cs="Times New Roman"/>
          <w:sz w:val="24"/>
          <w:szCs w:val="24"/>
        </w:rPr>
      </w:pPr>
    </w:p>
    <w:p w:rsidRPr="00A54076" w:rsidR="6FA9713A" w:rsidP="006D7E48" w:rsidRDefault="3B5EF40F" w14:paraId="116E31FC" w14:textId="03A3FB8A">
      <w:pPr>
        <w:spacing w:after="0" w:line="240" w:lineRule="auto"/>
        <w:jc w:val="both"/>
        <w:rPr>
          <w:rFonts w:ascii="Times New Roman" w:hAnsi="Times New Roman" w:eastAsia="Times New Roman" w:cs="Times New Roman"/>
          <w:sz w:val="24"/>
          <w:szCs w:val="24"/>
        </w:rPr>
      </w:pPr>
      <w:r w:rsidRPr="08CE0643">
        <w:rPr>
          <w:rFonts w:ascii="Times New Roman" w:hAnsi="Times New Roman" w:eastAsia="Times New Roman" w:cs="Times New Roman"/>
          <w:sz w:val="24"/>
          <w:szCs w:val="24"/>
        </w:rPr>
        <w:t>RAB ülesan</w:t>
      </w:r>
      <w:r w:rsidRPr="08CE0643" w:rsidR="674CAD91">
        <w:rPr>
          <w:rFonts w:ascii="Times New Roman" w:hAnsi="Times New Roman" w:eastAsia="Times New Roman" w:cs="Times New Roman"/>
          <w:sz w:val="24"/>
          <w:szCs w:val="24"/>
        </w:rPr>
        <w:t>ne</w:t>
      </w:r>
      <w:r w:rsidRPr="08CE0643">
        <w:rPr>
          <w:rFonts w:ascii="Times New Roman" w:hAnsi="Times New Roman" w:eastAsia="Times New Roman" w:cs="Times New Roman"/>
          <w:sz w:val="24"/>
          <w:szCs w:val="24"/>
        </w:rPr>
        <w:t xml:space="preserve"> on rahapesukahtlusele ja sellega seotud kuritegudele viitava teabe edastamine uurimisasutustele, prokuratuurile ja teistele pädevatele asutustele. Selleks, et RAB saaks kontrollida näiteks teatega laekunud rahapesukahtlust, on hädavajalik </w:t>
      </w:r>
      <w:r w:rsidRPr="08CE0643" w:rsidR="0BE18512">
        <w:rPr>
          <w:rFonts w:ascii="Times New Roman" w:hAnsi="Times New Roman" w:eastAsia="Times New Roman" w:cs="Times New Roman"/>
          <w:sz w:val="24"/>
          <w:szCs w:val="24"/>
        </w:rPr>
        <w:t>saada lisaandmeid</w:t>
      </w:r>
      <w:r w:rsidRPr="08CE0643">
        <w:rPr>
          <w:rFonts w:ascii="Times New Roman" w:hAnsi="Times New Roman" w:eastAsia="Times New Roman" w:cs="Times New Roman"/>
          <w:sz w:val="24"/>
          <w:szCs w:val="24"/>
        </w:rPr>
        <w:t>, eeskätt just pangakonto väljavõtte</w:t>
      </w:r>
      <w:r w:rsidRPr="08CE0643" w:rsidR="4291772E">
        <w:rPr>
          <w:rFonts w:ascii="Times New Roman" w:hAnsi="Times New Roman" w:eastAsia="Times New Roman" w:cs="Times New Roman"/>
          <w:sz w:val="24"/>
          <w:szCs w:val="24"/>
        </w:rPr>
        <w:t>i</w:t>
      </w:r>
      <w:r w:rsidRPr="08CE0643">
        <w:rPr>
          <w:rFonts w:ascii="Times New Roman" w:hAnsi="Times New Roman" w:eastAsia="Times New Roman" w:cs="Times New Roman"/>
          <w:sz w:val="24"/>
          <w:szCs w:val="24"/>
        </w:rPr>
        <w:t xml:space="preserve">d. Pangakonto väljavõtted on RAB kõige olulisemad teabeallikad kahtluse kontrolliks. </w:t>
      </w:r>
      <w:r w:rsidRPr="08CE0643" w:rsidR="41217E9F">
        <w:rPr>
          <w:rFonts w:ascii="Times New Roman" w:hAnsi="Times New Roman" w:eastAsia="Times New Roman" w:cs="Times New Roman"/>
          <w:sz w:val="24"/>
          <w:szCs w:val="24"/>
        </w:rPr>
        <w:t>M</w:t>
      </w:r>
      <w:r w:rsidRPr="08CE0643">
        <w:rPr>
          <w:rFonts w:ascii="Times New Roman" w:hAnsi="Times New Roman" w:eastAsia="Times New Roman" w:cs="Times New Roman"/>
          <w:sz w:val="24"/>
          <w:szCs w:val="24"/>
        </w:rPr>
        <w:t xml:space="preserve">ajanduskuritegude (kui ka muu tulu toova kuriteo) </w:t>
      </w:r>
      <w:r w:rsidRPr="08CE0643">
        <w:rPr>
          <w:rFonts w:ascii="Times New Roman" w:hAnsi="Times New Roman" w:eastAsia="Times New Roman" w:cs="Times New Roman"/>
          <w:sz w:val="24"/>
          <w:szCs w:val="24"/>
        </w:rPr>
        <w:lastRenderedPageBreak/>
        <w:t>lõppeesmär</w:t>
      </w:r>
      <w:r w:rsidRPr="08CE0643" w:rsidR="41217E9F">
        <w:rPr>
          <w:rFonts w:ascii="Times New Roman" w:hAnsi="Times New Roman" w:eastAsia="Times New Roman" w:cs="Times New Roman"/>
          <w:sz w:val="24"/>
          <w:szCs w:val="24"/>
        </w:rPr>
        <w:t>k on</w:t>
      </w:r>
      <w:r w:rsidRPr="08CE0643">
        <w:rPr>
          <w:rFonts w:ascii="Times New Roman" w:hAnsi="Times New Roman" w:eastAsia="Times New Roman" w:cs="Times New Roman"/>
          <w:sz w:val="24"/>
          <w:szCs w:val="24"/>
        </w:rPr>
        <w:t xml:space="preserve"> rahaline kasu, mida kurjategijad soovivad varjata ning </w:t>
      </w:r>
      <w:r w:rsidRPr="08CE0643" w:rsidR="67B6AD6C">
        <w:rPr>
          <w:rFonts w:ascii="Times New Roman" w:hAnsi="Times New Roman" w:eastAsia="Times New Roman" w:cs="Times New Roman"/>
          <w:sz w:val="24"/>
          <w:szCs w:val="24"/>
        </w:rPr>
        <w:t xml:space="preserve">millele </w:t>
      </w:r>
      <w:r w:rsidRPr="08CE0643">
        <w:rPr>
          <w:rFonts w:ascii="Times New Roman" w:hAnsi="Times New Roman" w:eastAsia="Times New Roman" w:cs="Times New Roman"/>
          <w:sz w:val="24"/>
          <w:szCs w:val="24"/>
        </w:rPr>
        <w:t>anda legaal</w:t>
      </w:r>
      <w:r w:rsidRPr="08CE0643" w:rsidR="1BCE103F">
        <w:rPr>
          <w:rFonts w:ascii="Times New Roman" w:hAnsi="Times New Roman" w:eastAsia="Times New Roman" w:cs="Times New Roman"/>
          <w:sz w:val="24"/>
          <w:szCs w:val="24"/>
        </w:rPr>
        <w:t>s</w:t>
      </w:r>
      <w:r w:rsidRPr="08CE0643">
        <w:rPr>
          <w:rFonts w:ascii="Times New Roman" w:hAnsi="Times New Roman" w:eastAsia="Times New Roman" w:cs="Times New Roman"/>
          <w:sz w:val="24"/>
          <w:szCs w:val="24"/>
        </w:rPr>
        <w:t>e ilme. Rahapesu on sageli piiriülene ning raha lii</w:t>
      </w:r>
      <w:r w:rsidRPr="08CE0643" w:rsidR="41217E9F">
        <w:rPr>
          <w:rFonts w:ascii="Times New Roman" w:hAnsi="Times New Roman" w:eastAsia="Times New Roman" w:cs="Times New Roman"/>
          <w:sz w:val="24"/>
          <w:szCs w:val="24"/>
        </w:rPr>
        <w:t>gub</w:t>
      </w:r>
      <w:r w:rsidRPr="08CE0643">
        <w:rPr>
          <w:rFonts w:ascii="Times New Roman" w:hAnsi="Times New Roman" w:eastAsia="Times New Roman" w:cs="Times New Roman"/>
          <w:sz w:val="24"/>
          <w:szCs w:val="24"/>
        </w:rPr>
        <w:t xml:space="preserve"> kiiresti ja mitmes pangas korraga erinevate kontode</w:t>
      </w:r>
      <w:r w:rsidRPr="08CE0643" w:rsidR="41217E9F">
        <w:rPr>
          <w:rFonts w:ascii="Times New Roman" w:hAnsi="Times New Roman" w:eastAsia="Times New Roman" w:cs="Times New Roman"/>
          <w:sz w:val="24"/>
          <w:szCs w:val="24"/>
        </w:rPr>
        <w:t xml:space="preserve"> kaudu</w:t>
      </w:r>
      <w:r w:rsidRPr="08CE0643">
        <w:rPr>
          <w:rFonts w:ascii="Times New Roman" w:hAnsi="Times New Roman" w:eastAsia="Times New Roman" w:cs="Times New Roman"/>
          <w:sz w:val="24"/>
          <w:szCs w:val="24"/>
        </w:rPr>
        <w:t xml:space="preserve">, et varjata raha päritolu ja teha selle jälitamine keeruliseks. Seetõttu on rahapesu ja kuritegeliku tulu liikumise tuvastamiseks olnud ja </w:t>
      </w:r>
      <w:r w:rsidRPr="08CE0643" w:rsidR="41217E9F">
        <w:rPr>
          <w:rFonts w:ascii="Times New Roman" w:hAnsi="Times New Roman" w:eastAsia="Times New Roman" w:cs="Times New Roman"/>
          <w:sz w:val="24"/>
          <w:szCs w:val="24"/>
        </w:rPr>
        <w:t xml:space="preserve">on </w:t>
      </w:r>
      <w:r w:rsidRPr="08CE0643">
        <w:rPr>
          <w:rFonts w:ascii="Times New Roman" w:hAnsi="Times New Roman" w:eastAsia="Times New Roman" w:cs="Times New Roman"/>
          <w:sz w:val="24"/>
          <w:szCs w:val="24"/>
        </w:rPr>
        <w:t>ka edaspidi hädavajalik</w:t>
      </w:r>
      <w:r w:rsidRPr="08CE0643" w:rsidR="7407AA9A">
        <w:rPr>
          <w:rFonts w:ascii="Times New Roman" w:hAnsi="Times New Roman" w:eastAsia="Times New Roman" w:cs="Times New Roman"/>
          <w:sz w:val="24"/>
          <w:szCs w:val="24"/>
        </w:rPr>
        <w:t>, et</w:t>
      </w:r>
      <w:r w:rsidRPr="08CE0643">
        <w:rPr>
          <w:rFonts w:ascii="Times New Roman" w:hAnsi="Times New Roman" w:eastAsia="Times New Roman" w:cs="Times New Roman"/>
          <w:sz w:val="24"/>
          <w:szCs w:val="24"/>
        </w:rPr>
        <w:t xml:space="preserve"> RAB </w:t>
      </w:r>
      <w:r w:rsidRPr="08CE0643" w:rsidR="7407AA9A">
        <w:rPr>
          <w:rFonts w:ascii="Times New Roman" w:hAnsi="Times New Roman" w:eastAsia="Times New Roman" w:cs="Times New Roman"/>
          <w:sz w:val="24"/>
          <w:szCs w:val="24"/>
        </w:rPr>
        <w:t xml:space="preserve">teeb </w:t>
      </w:r>
      <w:r w:rsidRPr="08CE0643">
        <w:rPr>
          <w:rFonts w:ascii="Times New Roman" w:hAnsi="Times New Roman" w:eastAsia="Times New Roman" w:cs="Times New Roman"/>
          <w:sz w:val="24"/>
          <w:szCs w:val="24"/>
        </w:rPr>
        <w:t>pangakontode analüüs</w:t>
      </w:r>
      <w:r w:rsidRPr="08CE0643" w:rsidR="7407AA9A">
        <w:rPr>
          <w:rFonts w:ascii="Times New Roman" w:hAnsi="Times New Roman" w:eastAsia="Times New Roman" w:cs="Times New Roman"/>
          <w:sz w:val="24"/>
          <w:szCs w:val="24"/>
        </w:rPr>
        <w:t>i</w:t>
      </w:r>
      <w:r w:rsidRPr="08CE0643">
        <w:rPr>
          <w:rFonts w:ascii="Times New Roman" w:hAnsi="Times New Roman" w:eastAsia="Times New Roman" w:cs="Times New Roman"/>
          <w:sz w:val="24"/>
          <w:szCs w:val="24"/>
        </w:rPr>
        <w:t xml:space="preserve"> nii raha algallika kui ka </w:t>
      </w:r>
      <w:r w:rsidRPr="08CE0643" w:rsidR="7407AA9A">
        <w:rPr>
          <w:rFonts w:ascii="Times New Roman" w:hAnsi="Times New Roman" w:eastAsia="Times New Roman" w:cs="Times New Roman"/>
          <w:sz w:val="24"/>
          <w:szCs w:val="24"/>
        </w:rPr>
        <w:t xml:space="preserve">selle </w:t>
      </w:r>
      <w:r w:rsidRPr="08CE0643">
        <w:rPr>
          <w:rFonts w:ascii="Times New Roman" w:hAnsi="Times New Roman" w:eastAsia="Times New Roman" w:cs="Times New Roman"/>
          <w:sz w:val="24"/>
          <w:szCs w:val="24"/>
        </w:rPr>
        <w:t>edasise liikumise jälgimiseks. Tihti laekub RAB-le teavet, mis viitab varjamistegevusele, kuid seejuures ongi järgmine oluline samm tuvastada, kas kahtlusega haaratud raha pärine</w:t>
      </w:r>
      <w:r w:rsidRPr="08CE0643" w:rsidR="6A1E2104">
        <w:rPr>
          <w:rFonts w:ascii="Times New Roman" w:hAnsi="Times New Roman" w:eastAsia="Times New Roman" w:cs="Times New Roman"/>
          <w:sz w:val="24"/>
          <w:szCs w:val="24"/>
        </w:rPr>
        <w:t>b</w:t>
      </w:r>
      <w:r w:rsidRPr="08CE0643">
        <w:rPr>
          <w:rFonts w:ascii="Times New Roman" w:hAnsi="Times New Roman" w:eastAsia="Times New Roman" w:cs="Times New Roman"/>
          <w:sz w:val="24"/>
          <w:szCs w:val="24"/>
        </w:rPr>
        <w:t xml:space="preserve"> kuritegelikust tegevusest või mitte.</w:t>
      </w:r>
      <w:r w:rsidRPr="00E61D74" w:rsidR="00E61D74">
        <w:rPr>
          <w:color w:val="D13438"/>
          <w:bdr w:val="none" w:color="auto" w:sz="0" w:space="0" w:frame="1"/>
        </w:rPr>
        <w:t xml:space="preserve"> </w:t>
      </w:r>
      <w:r w:rsidRPr="00E61D74" w:rsidR="00E61D74">
        <w:rPr>
          <w:rFonts w:ascii="Times New Roman" w:hAnsi="Times New Roman" w:eastAsia="Times New Roman" w:cs="Times New Roman"/>
          <w:sz w:val="24"/>
          <w:szCs w:val="24"/>
        </w:rPr>
        <w:t>Samuti mängib rolli see, kuhu vara liigub, sest ka see võib anda viite varjamistegevusele, kuid võimaldab ka tagada vara säilimine.</w:t>
      </w:r>
      <w:r w:rsidRPr="08CE0643">
        <w:rPr>
          <w:rFonts w:ascii="Times New Roman" w:hAnsi="Times New Roman" w:eastAsia="Times New Roman" w:cs="Times New Roman"/>
          <w:sz w:val="24"/>
          <w:szCs w:val="24"/>
        </w:rPr>
        <w:t xml:space="preserve"> </w:t>
      </w:r>
      <w:r w:rsidRPr="08CE0643" w:rsidR="6B136CC3">
        <w:rPr>
          <w:rFonts w:ascii="Times New Roman" w:hAnsi="Times New Roman" w:eastAsia="Times New Roman" w:cs="Times New Roman"/>
          <w:sz w:val="24"/>
          <w:szCs w:val="24"/>
        </w:rPr>
        <w:t>Selle selgitamiseks</w:t>
      </w:r>
      <w:r w:rsidRPr="08CE0643">
        <w:rPr>
          <w:rFonts w:ascii="Times New Roman" w:hAnsi="Times New Roman" w:eastAsia="Times New Roman" w:cs="Times New Roman"/>
          <w:sz w:val="24"/>
          <w:szCs w:val="24"/>
        </w:rPr>
        <w:t xml:space="preserve"> on pangakonto väljavõtted asendamatud. Konto</w:t>
      </w:r>
      <w:r w:rsidRPr="08CE0643" w:rsidR="6B136CC3">
        <w:rPr>
          <w:rFonts w:ascii="Times New Roman" w:hAnsi="Times New Roman" w:eastAsia="Times New Roman" w:cs="Times New Roman"/>
          <w:sz w:val="24"/>
          <w:szCs w:val="24"/>
        </w:rPr>
        <w:t xml:space="preserve"> </w:t>
      </w:r>
      <w:r w:rsidRPr="08CE0643">
        <w:rPr>
          <w:rFonts w:ascii="Times New Roman" w:hAnsi="Times New Roman" w:eastAsia="Times New Roman" w:cs="Times New Roman"/>
          <w:sz w:val="24"/>
          <w:szCs w:val="24"/>
        </w:rPr>
        <w:t>väljavõteteta ei ole võimalik tuvastada vara päritolu ja kahtlusega haaratud tehinguid jälitada.</w:t>
      </w:r>
    </w:p>
    <w:p w:rsidRPr="00A54076" w:rsidR="6FA9713A" w:rsidP="006D7E48" w:rsidRDefault="6FA9713A" w14:paraId="40BDCFE4" w14:textId="513D5A67">
      <w:pPr>
        <w:spacing w:after="0" w:line="240" w:lineRule="auto"/>
        <w:jc w:val="both"/>
        <w:rPr>
          <w:rFonts w:ascii="Times New Roman" w:hAnsi="Times New Roman" w:eastAsia="Times New Roman" w:cs="Times New Roman"/>
          <w:sz w:val="24"/>
          <w:szCs w:val="24"/>
        </w:rPr>
      </w:pPr>
    </w:p>
    <w:p w:rsidR="1836CB87" w:rsidP="08CE0643" w:rsidRDefault="3B5EF40F" w14:paraId="7F247C5E" w14:textId="4C12ACF3">
      <w:pPr>
        <w:spacing w:after="0" w:line="240" w:lineRule="auto"/>
        <w:jc w:val="both"/>
        <w:rPr>
          <w:rFonts w:ascii="Times New Roman" w:hAnsi="Times New Roman" w:eastAsia="Times New Roman" w:cs="Times New Roman"/>
          <w:sz w:val="24"/>
          <w:szCs w:val="24"/>
        </w:rPr>
      </w:pPr>
      <w:r w:rsidRPr="08CE0643">
        <w:rPr>
          <w:rFonts w:ascii="Times New Roman" w:hAnsi="Times New Roman" w:eastAsia="Times New Roman" w:cs="Times New Roman"/>
          <w:sz w:val="24"/>
          <w:szCs w:val="24"/>
        </w:rPr>
        <w:t>Ligipääs pangasaladusele</w:t>
      </w:r>
      <w:r w:rsidRPr="08CE0643" w:rsidR="6B136CC3">
        <w:rPr>
          <w:rFonts w:ascii="Times New Roman" w:hAnsi="Times New Roman" w:eastAsia="Times New Roman" w:cs="Times New Roman"/>
          <w:sz w:val="24"/>
          <w:szCs w:val="24"/>
        </w:rPr>
        <w:t>,</w:t>
      </w:r>
      <w:r w:rsidRPr="08CE0643">
        <w:rPr>
          <w:rFonts w:ascii="Times New Roman" w:hAnsi="Times New Roman" w:eastAsia="Times New Roman" w:cs="Times New Roman"/>
          <w:sz w:val="24"/>
          <w:szCs w:val="24"/>
        </w:rPr>
        <w:t xml:space="preserve"> s</w:t>
      </w:r>
      <w:r w:rsidRPr="08CE0643" w:rsidR="6B136CC3">
        <w:rPr>
          <w:rFonts w:ascii="Times New Roman" w:hAnsi="Times New Roman" w:eastAsia="Times New Roman" w:cs="Times New Roman"/>
          <w:sz w:val="24"/>
          <w:szCs w:val="24"/>
        </w:rPr>
        <w:t>eal</w:t>
      </w:r>
      <w:r w:rsidRPr="08CE0643">
        <w:rPr>
          <w:rFonts w:ascii="Times New Roman" w:hAnsi="Times New Roman" w:eastAsia="Times New Roman" w:cs="Times New Roman"/>
          <w:sz w:val="24"/>
          <w:szCs w:val="24"/>
        </w:rPr>
        <w:t>h</w:t>
      </w:r>
      <w:r w:rsidRPr="08CE0643" w:rsidR="0CC59358">
        <w:rPr>
          <w:rFonts w:ascii="Times New Roman" w:hAnsi="Times New Roman" w:eastAsia="Times New Roman" w:cs="Times New Roman"/>
          <w:sz w:val="24"/>
          <w:szCs w:val="24"/>
        </w:rPr>
        <w:t>ulgas</w:t>
      </w:r>
      <w:r w:rsidRPr="08CE0643">
        <w:rPr>
          <w:rFonts w:ascii="Times New Roman" w:hAnsi="Times New Roman" w:eastAsia="Times New Roman" w:cs="Times New Roman"/>
          <w:sz w:val="24"/>
          <w:szCs w:val="24"/>
        </w:rPr>
        <w:t xml:space="preserve"> pangakonto väljavõtetele</w:t>
      </w:r>
      <w:r w:rsidRPr="08CE0643" w:rsidR="0CC59358">
        <w:rPr>
          <w:rFonts w:ascii="Times New Roman" w:hAnsi="Times New Roman" w:eastAsia="Times New Roman" w:cs="Times New Roman"/>
          <w:sz w:val="24"/>
          <w:szCs w:val="24"/>
        </w:rPr>
        <w:t>,</w:t>
      </w:r>
      <w:r w:rsidRPr="08CE0643">
        <w:rPr>
          <w:rFonts w:ascii="Times New Roman" w:hAnsi="Times New Roman" w:eastAsia="Times New Roman" w:cs="Times New Roman"/>
          <w:sz w:val="24"/>
          <w:szCs w:val="24"/>
        </w:rPr>
        <w:t xml:space="preserve"> on seega RAB jaoks oluline tööriist kuritegevuse ja rahapesu tõkestamisel. See võimaldab tuvastada kuritegeliku tulu päritolu, jälgida raha liikumist eri krediidiasutuste vahel, paljastada mustrid ja ebaharilikud tegevused ning sekkuda enne, kui kuritegelik tulu muutub raskesti jälgitavaks või punkti, mis ei ole õiguskaitseasutustele enam tuvastatav. Ilma juurdepääsuta kontodele võivad kurjategijad raha vabalt varjata, tehes rahapesu tuvastamise ja kuritegevuse tõkestamise RAB jaoks peaaegu võimatuks.</w:t>
      </w:r>
    </w:p>
    <w:p w:rsidRPr="00A54076" w:rsidR="005B4474" w:rsidP="08CE0643" w:rsidRDefault="005B4474" w14:paraId="6358F1AF" w14:textId="4314C18B">
      <w:pPr>
        <w:spacing w:after="0" w:line="240" w:lineRule="auto"/>
        <w:jc w:val="both"/>
        <w:rPr>
          <w:rFonts w:ascii="Times New Roman" w:hAnsi="Times New Roman" w:eastAsia="Times New Roman" w:cs="Times New Roman"/>
          <w:sz w:val="24"/>
          <w:szCs w:val="24"/>
        </w:rPr>
      </w:pPr>
    </w:p>
    <w:p w:rsidRPr="00A54076" w:rsidR="005B4474" w:rsidP="08CE0643" w:rsidRDefault="27DDCC7A" w14:paraId="238DCA59" w14:textId="7360D073">
      <w:pPr>
        <w:spacing w:after="0" w:line="240" w:lineRule="auto"/>
        <w:jc w:val="both"/>
        <w:rPr>
          <w:rFonts w:ascii="Times New Roman" w:hAnsi="Times New Roman" w:eastAsia="Times New Roman" w:cs="Times New Roman"/>
          <w:sz w:val="24"/>
          <w:szCs w:val="24"/>
        </w:rPr>
      </w:pPr>
      <w:r w:rsidRPr="1836CB87">
        <w:rPr>
          <w:rFonts w:ascii="Times New Roman" w:hAnsi="Times New Roman" w:eastAsia="Times New Roman" w:cs="Times New Roman"/>
          <w:sz w:val="24"/>
          <w:szCs w:val="24"/>
        </w:rPr>
        <w:t>Täitmisregister on üksnes võimalik paralleelne kanal, mille kaudu RAB-l on õigus saada seaduses nimetatud ulatuses andmeid</w:t>
      </w:r>
      <w:r w:rsidRPr="74CD579E" w:rsidR="7999D090">
        <w:rPr>
          <w:rFonts w:ascii="Times New Roman" w:hAnsi="Times New Roman" w:eastAsia="Times New Roman" w:cs="Times New Roman"/>
          <w:sz w:val="24"/>
          <w:szCs w:val="24"/>
        </w:rPr>
        <w:t>. S</w:t>
      </w:r>
      <w:r w:rsidRPr="74CD579E" w:rsidR="488146FB">
        <w:rPr>
          <w:rFonts w:ascii="Times New Roman" w:hAnsi="Times New Roman" w:eastAsia="Times New Roman" w:cs="Times New Roman"/>
          <w:sz w:val="24"/>
          <w:szCs w:val="24"/>
        </w:rPr>
        <w:t>ee</w:t>
      </w:r>
      <w:r w:rsidRPr="1836CB87">
        <w:rPr>
          <w:rFonts w:ascii="Times New Roman" w:hAnsi="Times New Roman" w:eastAsia="Times New Roman" w:cs="Times New Roman"/>
          <w:sz w:val="24"/>
          <w:szCs w:val="24"/>
        </w:rPr>
        <w:t xml:space="preserve"> ei piira kuidagi RAB õigus</w:t>
      </w:r>
      <w:r w:rsidRPr="74CD579E" w:rsidR="18BA8E37">
        <w:rPr>
          <w:rFonts w:ascii="Times New Roman" w:hAnsi="Times New Roman" w:eastAsia="Times New Roman" w:cs="Times New Roman"/>
          <w:sz w:val="24"/>
          <w:szCs w:val="24"/>
        </w:rPr>
        <w:t>t saada</w:t>
      </w:r>
      <w:r w:rsidRPr="1836CB87">
        <w:rPr>
          <w:rFonts w:ascii="Times New Roman" w:hAnsi="Times New Roman" w:eastAsia="Times New Roman" w:cs="Times New Roman"/>
          <w:sz w:val="24"/>
          <w:szCs w:val="24"/>
        </w:rPr>
        <w:t xml:space="preserve"> RahaPTS</w:t>
      </w:r>
      <w:r w:rsidRPr="74CD579E" w:rsidR="488146FB">
        <w:rPr>
          <w:rFonts w:ascii="Times New Roman" w:hAnsi="Times New Roman" w:eastAsia="Times New Roman" w:cs="Times New Roman"/>
          <w:sz w:val="24"/>
          <w:szCs w:val="24"/>
        </w:rPr>
        <w:t>i</w:t>
      </w:r>
      <w:r w:rsidRPr="1836CB87">
        <w:rPr>
          <w:rFonts w:ascii="Times New Roman" w:hAnsi="Times New Roman" w:eastAsia="Times New Roman" w:cs="Times New Roman"/>
          <w:sz w:val="24"/>
          <w:szCs w:val="24"/>
        </w:rPr>
        <w:t xml:space="preserve"> § 58 l</w:t>
      </w:r>
      <w:r w:rsidRPr="74CD579E" w:rsidR="488146FB">
        <w:rPr>
          <w:rFonts w:ascii="Times New Roman" w:hAnsi="Times New Roman" w:eastAsia="Times New Roman" w:cs="Times New Roman"/>
          <w:sz w:val="24"/>
          <w:szCs w:val="24"/>
        </w:rPr>
        <w:t>õike</w:t>
      </w:r>
      <w:r w:rsidRPr="1836CB87">
        <w:rPr>
          <w:rFonts w:ascii="Times New Roman" w:hAnsi="Times New Roman" w:eastAsia="Times New Roman" w:cs="Times New Roman"/>
          <w:sz w:val="24"/>
          <w:szCs w:val="24"/>
        </w:rPr>
        <w:t xml:space="preserve"> 1 alusel </w:t>
      </w:r>
      <w:r w:rsidRPr="74CD579E" w:rsidR="488146FB">
        <w:rPr>
          <w:rFonts w:ascii="Times New Roman" w:hAnsi="Times New Roman" w:eastAsia="Times New Roman" w:cs="Times New Roman"/>
          <w:sz w:val="24"/>
          <w:szCs w:val="24"/>
        </w:rPr>
        <w:t>lisa</w:t>
      </w:r>
      <w:r w:rsidRPr="1836CB87">
        <w:rPr>
          <w:rFonts w:ascii="Times New Roman" w:hAnsi="Times New Roman" w:eastAsia="Times New Roman" w:cs="Times New Roman"/>
          <w:sz w:val="24"/>
          <w:szCs w:val="24"/>
        </w:rPr>
        <w:t>tea</w:t>
      </w:r>
      <w:r w:rsidRPr="74CD579E" w:rsidR="7906A2BC">
        <w:rPr>
          <w:rFonts w:ascii="Times New Roman" w:hAnsi="Times New Roman" w:eastAsia="Times New Roman" w:cs="Times New Roman"/>
          <w:sz w:val="24"/>
          <w:szCs w:val="24"/>
        </w:rPr>
        <w:t>vet</w:t>
      </w:r>
      <w:r w:rsidRPr="1836CB87">
        <w:rPr>
          <w:rFonts w:ascii="Times New Roman" w:hAnsi="Times New Roman" w:eastAsia="Times New Roman" w:cs="Times New Roman"/>
          <w:sz w:val="24"/>
          <w:szCs w:val="24"/>
        </w:rPr>
        <w:t>, mida RAB oma seaduse</w:t>
      </w:r>
      <w:r w:rsidRPr="74CD579E" w:rsidR="488146FB">
        <w:rPr>
          <w:rFonts w:ascii="Times New Roman" w:hAnsi="Times New Roman" w:eastAsia="Times New Roman" w:cs="Times New Roman"/>
          <w:sz w:val="24"/>
          <w:szCs w:val="24"/>
        </w:rPr>
        <w:t>kohaste</w:t>
      </w:r>
      <w:r w:rsidRPr="1836CB87">
        <w:rPr>
          <w:rFonts w:ascii="Times New Roman" w:hAnsi="Times New Roman" w:eastAsia="Times New Roman" w:cs="Times New Roman"/>
          <w:sz w:val="24"/>
          <w:szCs w:val="24"/>
        </w:rPr>
        <w:t xml:space="preserve"> ülesannete täitmiseks vajab. Ka direktiivi 2024/1640</w:t>
      </w:r>
      <w:r w:rsidRPr="1836CB87" w:rsidR="005B4474">
        <w:rPr>
          <w:rStyle w:val="Allmrkuseviide"/>
          <w:rFonts w:ascii="Times New Roman" w:hAnsi="Times New Roman" w:eastAsia="Times New Roman" w:cs="Times New Roman"/>
          <w:sz w:val="24"/>
          <w:szCs w:val="24"/>
        </w:rPr>
        <w:footnoteReference w:id="56"/>
      </w:r>
      <w:r w:rsidRPr="1836CB87">
        <w:rPr>
          <w:rFonts w:ascii="Times New Roman" w:hAnsi="Times New Roman" w:eastAsia="Times New Roman" w:cs="Times New Roman"/>
          <w:sz w:val="24"/>
          <w:szCs w:val="24"/>
        </w:rPr>
        <w:t xml:space="preserve"> artikli 21 kohaselt tuleb rahapesu andmebüroodele olenemata nende organisatsioonilisest staatusest tagada võimalikult lai juurdepääs teabele, mida nad vajavad oma ülesannete täitmiseks, sealhulgas finants-, haldus- ja õiguskaitsealasele teabele.</w:t>
      </w:r>
    </w:p>
    <w:p w:rsidR="005B4474" w:rsidP="006D7E48" w:rsidRDefault="005B4474" w14:paraId="1C67FE73" w14:textId="4839E2B0">
      <w:pPr>
        <w:spacing w:after="0" w:line="240" w:lineRule="auto"/>
        <w:jc w:val="both"/>
        <w:rPr>
          <w:rFonts w:ascii="Times New Roman" w:hAnsi="Times New Roman" w:eastAsia="Times New Roman" w:cs="Times New Roman"/>
          <w:sz w:val="24"/>
          <w:szCs w:val="24"/>
        </w:rPr>
      </w:pPr>
    </w:p>
    <w:p w:rsidRPr="00A54076" w:rsidR="211A864B" w:rsidP="006D7E48" w:rsidRDefault="0AB03732" w14:paraId="1C109007" w14:textId="4CA7883C">
      <w:pPr>
        <w:spacing w:after="0" w:line="240" w:lineRule="auto"/>
        <w:jc w:val="both"/>
        <w:rPr>
          <w:rFonts w:ascii="Times New Roman" w:hAnsi="Times New Roman" w:cs="Times New Roman"/>
          <w:sz w:val="24"/>
          <w:szCs w:val="24"/>
        </w:rPr>
      </w:pPr>
      <w:r w:rsidRPr="08CE0643">
        <w:rPr>
          <w:rFonts w:ascii="Times New Roman" w:hAnsi="Times New Roman" w:cs="Times New Roman"/>
          <w:sz w:val="24"/>
          <w:szCs w:val="24"/>
        </w:rPr>
        <w:t>Peaasjalikult on muudatuse eesmär</w:t>
      </w:r>
      <w:r w:rsidRPr="08CE0643" w:rsidR="033D318F">
        <w:rPr>
          <w:rFonts w:ascii="Times New Roman" w:hAnsi="Times New Roman" w:cs="Times New Roman"/>
          <w:sz w:val="24"/>
          <w:szCs w:val="24"/>
        </w:rPr>
        <w:t>k</w:t>
      </w:r>
      <w:r w:rsidRPr="08CE0643">
        <w:rPr>
          <w:rFonts w:ascii="Times New Roman" w:hAnsi="Times New Roman" w:cs="Times New Roman"/>
          <w:sz w:val="24"/>
          <w:szCs w:val="24"/>
        </w:rPr>
        <w:t xml:space="preserve"> seega suurendada õigusselgust ehk </w:t>
      </w:r>
      <w:r w:rsidRPr="08CE0643" w:rsidR="033D318F">
        <w:rPr>
          <w:rFonts w:ascii="Times New Roman" w:hAnsi="Times New Roman" w:cs="Times New Roman"/>
          <w:sz w:val="24"/>
          <w:szCs w:val="24"/>
        </w:rPr>
        <w:t>seadustada</w:t>
      </w:r>
      <w:r w:rsidRPr="08CE0643">
        <w:rPr>
          <w:rFonts w:ascii="Times New Roman" w:hAnsi="Times New Roman" w:cs="Times New Roman"/>
          <w:sz w:val="24"/>
          <w:szCs w:val="24"/>
        </w:rPr>
        <w:t xml:space="preserve"> selgemalt praegu</w:t>
      </w:r>
      <w:r w:rsidRPr="08CE0643" w:rsidR="033D318F">
        <w:rPr>
          <w:rFonts w:ascii="Times New Roman" w:hAnsi="Times New Roman" w:cs="Times New Roman"/>
          <w:sz w:val="24"/>
          <w:szCs w:val="24"/>
        </w:rPr>
        <w:t>ne</w:t>
      </w:r>
      <w:r w:rsidRPr="08CE0643">
        <w:rPr>
          <w:rFonts w:ascii="Times New Roman" w:hAnsi="Times New Roman" w:cs="Times New Roman"/>
          <w:sz w:val="24"/>
          <w:szCs w:val="24"/>
        </w:rPr>
        <w:t xml:space="preserve"> </w:t>
      </w:r>
      <w:r w:rsidRPr="08CE0643" w:rsidR="033D318F">
        <w:rPr>
          <w:rFonts w:ascii="Times New Roman" w:hAnsi="Times New Roman" w:cs="Times New Roman"/>
          <w:sz w:val="24"/>
          <w:szCs w:val="24"/>
        </w:rPr>
        <w:t>tegutsemisviis</w:t>
      </w:r>
      <w:r w:rsidRPr="08CE0643">
        <w:rPr>
          <w:rFonts w:ascii="Times New Roman" w:hAnsi="Times New Roman" w:cs="Times New Roman"/>
          <w:sz w:val="24"/>
          <w:szCs w:val="24"/>
        </w:rPr>
        <w:t>, mitte laiendada RAB volitusi teabe hankimisel.</w:t>
      </w:r>
      <w:r w:rsidRPr="08CE0643" w:rsidR="3A456817">
        <w:rPr>
          <w:rFonts w:ascii="Times New Roman" w:hAnsi="Times New Roman" w:cs="Times New Roman"/>
          <w:sz w:val="24"/>
          <w:szCs w:val="24"/>
        </w:rPr>
        <w:t xml:space="preserve"> Kuivõrd meetmega ei laiendata RAB õigusi oma seaduse</w:t>
      </w:r>
      <w:r w:rsidRPr="08CE0643" w:rsidR="033D318F">
        <w:rPr>
          <w:rFonts w:ascii="Times New Roman" w:hAnsi="Times New Roman" w:cs="Times New Roman"/>
          <w:sz w:val="24"/>
          <w:szCs w:val="24"/>
        </w:rPr>
        <w:t>kohaste</w:t>
      </w:r>
      <w:r w:rsidRPr="08CE0643" w:rsidR="3A456817">
        <w:rPr>
          <w:rFonts w:ascii="Times New Roman" w:hAnsi="Times New Roman" w:cs="Times New Roman"/>
          <w:sz w:val="24"/>
          <w:szCs w:val="24"/>
        </w:rPr>
        <w:t xml:space="preserve"> ülesannete täimiseks</w:t>
      </w:r>
      <w:r w:rsidRPr="08CE0643" w:rsidR="033D318F">
        <w:rPr>
          <w:rFonts w:ascii="Times New Roman" w:hAnsi="Times New Roman" w:cs="Times New Roman"/>
          <w:sz w:val="24"/>
          <w:szCs w:val="24"/>
        </w:rPr>
        <w:t>,</w:t>
      </w:r>
      <w:r w:rsidRPr="08CE0643" w:rsidR="1044D8F1">
        <w:rPr>
          <w:rFonts w:ascii="Times New Roman" w:hAnsi="Times New Roman" w:cs="Times New Roman"/>
          <w:sz w:val="24"/>
          <w:szCs w:val="24"/>
        </w:rPr>
        <w:t xml:space="preserve"> vaid üksnes luuakse õigusselgus juba RAB</w:t>
      </w:r>
      <w:r w:rsidRPr="08CE0643" w:rsidR="383B1F70">
        <w:rPr>
          <w:rFonts w:ascii="Times New Roman" w:hAnsi="Times New Roman" w:cs="Times New Roman"/>
          <w:sz w:val="24"/>
          <w:szCs w:val="24"/>
        </w:rPr>
        <w:t>-le</w:t>
      </w:r>
      <w:r w:rsidRPr="08CE0643" w:rsidR="1044D8F1">
        <w:rPr>
          <w:rFonts w:ascii="Times New Roman" w:hAnsi="Times New Roman" w:cs="Times New Roman"/>
          <w:sz w:val="24"/>
          <w:szCs w:val="24"/>
        </w:rPr>
        <w:t xml:space="preserve"> antud andmete kogumise</w:t>
      </w:r>
      <w:r w:rsidRPr="08CE0643" w:rsidR="13BD35D2">
        <w:rPr>
          <w:rFonts w:ascii="Times New Roman" w:hAnsi="Times New Roman" w:cs="Times New Roman"/>
          <w:sz w:val="24"/>
          <w:szCs w:val="24"/>
        </w:rPr>
        <w:t xml:space="preserve"> õiguse</w:t>
      </w:r>
      <w:r w:rsidRPr="08CE0643" w:rsidR="1044D8F1">
        <w:rPr>
          <w:rFonts w:ascii="Times New Roman" w:hAnsi="Times New Roman" w:cs="Times New Roman"/>
          <w:sz w:val="24"/>
          <w:szCs w:val="24"/>
        </w:rPr>
        <w:t xml:space="preserve"> viisi</w:t>
      </w:r>
      <w:r w:rsidRPr="08CE0643" w:rsidR="033D318F">
        <w:rPr>
          <w:rFonts w:ascii="Times New Roman" w:hAnsi="Times New Roman" w:cs="Times New Roman"/>
          <w:sz w:val="24"/>
          <w:szCs w:val="24"/>
        </w:rPr>
        <w:t>s</w:t>
      </w:r>
      <w:r w:rsidRPr="08CE0643" w:rsidR="5AA6AEFD">
        <w:rPr>
          <w:rFonts w:ascii="Times New Roman" w:hAnsi="Times New Roman" w:cs="Times New Roman"/>
          <w:sz w:val="24"/>
          <w:szCs w:val="24"/>
        </w:rPr>
        <w:t xml:space="preserve"> (ettekirjutusega </w:t>
      </w:r>
      <w:r w:rsidRPr="08CE0643" w:rsidR="5AA6AEFD">
        <w:rPr>
          <w:rFonts w:ascii="Times New Roman" w:hAnsi="Times New Roman" w:cs="Times New Roman"/>
          <w:i/>
          <w:iCs/>
          <w:sz w:val="24"/>
          <w:szCs w:val="24"/>
        </w:rPr>
        <w:t>vs</w:t>
      </w:r>
      <w:r w:rsidRPr="08CE0643" w:rsidR="033D318F">
        <w:rPr>
          <w:rFonts w:ascii="Times New Roman" w:hAnsi="Times New Roman" w:cs="Times New Roman"/>
          <w:sz w:val="24"/>
          <w:szCs w:val="24"/>
        </w:rPr>
        <w:t>.</w:t>
      </w:r>
      <w:r w:rsidRPr="08CE0643" w:rsidR="5AA6AEFD">
        <w:rPr>
          <w:rFonts w:ascii="Times New Roman" w:hAnsi="Times New Roman" w:cs="Times New Roman"/>
          <w:sz w:val="24"/>
          <w:szCs w:val="24"/>
        </w:rPr>
        <w:t xml:space="preserve"> täitmisregistri vahendusel), siis saab eeldada, et RAB-le antud õigus koguda pangasaladust, </w:t>
      </w:r>
      <w:r w:rsidRPr="08CE0643" w:rsidR="13935A63">
        <w:rPr>
          <w:rFonts w:ascii="Times New Roman" w:hAnsi="Times New Roman" w:cs="Times New Roman"/>
          <w:sz w:val="24"/>
          <w:szCs w:val="24"/>
        </w:rPr>
        <w:t>sealhulgas pangakonto väljavõtteid, on proportsionaalne ka RAB-le seadusega pandud ülesan</w:t>
      </w:r>
      <w:r w:rsidRPr="08CE0643" w:rsidR="033D318F">
        <w:rPr>
          <w:rFonts w:ascii="Times New Roman" w:hAnsi="Times New Roman" w:cs="Times New Roman"/>
          <w:sz w:val="24"/>
          <w:szCs w:val="24"/>
        </w:rPr>
        <w:t>netega.</w:t>
      </w:r>
    </w:p>
    <w:p w:rsidRPr="004852FE" w:rsidR="211A864B" w:rsidP="006D7E48" w:rsidRDefault="211A864B" w14:paraId="4BFBAAF7" w14:textId="10AE0673">
      <w:pPr>
        <w:spacing w:after="0" w:line="240" w:lineRule="auto"/>
        <w:jc w:val="both"/>
        <w:rPr>
          <w:rFonts w:ascii="Times New Roman" w:hAnsi="Times New Roman" w:eastAsia="Aptos" w:cs="Times New Roman"/>
          <w:sz w:val="24"/>
          <w:szCs w:val="24"/>
        </w:rPr>
      </w:pPr>
    </w:p>
    <w:p w:rsidRPr="004852FE" w:rsidR="211A864B" w:rsidP="006D7E48" w:rsidRDefault="4F3BED09" w14:paraId="21948530" w14:textId="13722AD7">
      <w:pPr>
        <w:spacing w:after="0" w:line="240" w:lineRule="auto"/>
        <w:jc w:val="both"/>
        <w:rPr>
          <w:rFonts w:ascii="Times New Roman" w:hAnsi="Times New Roman" w:eastAsia="Aptos" w:cs="Times New Roman"/>
          <w:sz w:val="24"/>
          <w:szCs w:val="24"/>
        </w:rPr>
      </w:pPr>
      <w:r w:rsidRPr="08CE0643">
        <w:rPr>
          <w:rFonts w:ascii="Times New Roman" w:hAnsi="Times New Roman" w:eastAsia="Aptos" w:cs="Times New Roman"/>
          <w:sz w:val="24"/>
          <w:szCs w:val="24"/>
        </w:rPr>
        <w:t>Lähtudes kehtivast õigusest</w:t>
      </w:r>
      <w:r w:rsidRPr="08CE0643" w:rsidR="1A83DAF3">
        <w:rPr>
          <w:rFonts w:ascii="Times New Roman" w:hAnsi="Times New Roman" w:eastAsia="Aptos" w:cs="Times New Roman"/>
          <w:sz w:val="24"/>
          <w:szCs w:val="24"/>
        </w:rPr>
        <w:t xml:space="preserve">, on </w:t>
      </w:r>
      <w:r w:rsidRPr="08CE0643">
        <w:rPr>
          <w:rFonts w:ascii="Times New Roman" w:hAnsi="Times New Roman" w:eastAsia="Aptos" w:cs="Times New Roman"/>
          <w:sz w:val="24"/>
          <w:szCs w:val="24"/>
        </w:rPr>
        <w:t>RAB</w:t>
      </w:r>
      <w:r w:rsidRPr="08CE0643" w:rsidR="223E6FA9">
        <w:rPr>
          <w:rFonts w:ascii="Times New Roman" w:hAnsi="Times New Roman" w:eastAsia="Aptos" w:cs="Times New Roman"/>
          <w:sz w:val="24"/>
          <w:szCs w:val="24"/>
        </w:rPr>
        <w:t>-l</w:t>
      </w:r>
      <w:r w:rsidRPr="08CE0643">
        <w:rPr>
          <w:rFonts w:ascii="Times New Roman" w:hAnsi="Times New Roman" w:eastAsia="Aptos" w:cs="Times New Roman"/>
          <w:sz w:val="24"/>
          <w:szCs w:val="24"/>
        </w:rPr>
        <w:t xml:space="preserve"> õigus oma seaduse</w:t>
      </w:r>
      <w:r w:rsidRPr="08CE0643" w:rsidR="22295668">
        <w:rPr>
          <w:rFonts w:ascii="Times New Roman" w:hAnsi="Times New Roman" w:eastAsia="Aptos" w:cs="Times New Roman"/>
          <w:sz w:val="24"/>
          <w:szCs w:val="24"/>
        </w:rPr>
        <w:t>kohaste</w:t>
      </w:r>
      <w:r w:rsidRPr="08CE0643">
        <w:rPr>
          <w:rFonts w:ascii="Times New Roman" w:hAnsi="Times New Roman" w:eastAsia="Aptos" w:cs="Times New Roman"/>
          <w:sz w:val="24"/>
          <w:szCs w:val="24"/>
        </w:rPr>
        <w:t xml:space="preserve"> ülesannete täitmiseks nõuda pangasaladust sisaldavaid andmeid, s</w:t>
      </w:r>
      <w:r w:rsidRPr="08CE0643" w:rsidR="22295668">
        <w:rPr>
          <w:rFonts w:ascii="Times New Roman" w:hAnsi="Times New Roman" w:eastAsia="Aptos" w:cs="Times New Roman"/>
          <w:sz w:val="24"/>
          <w:szCs w:val="24"/>
        </w:rPr>
        <w:t>eal</w:t>
      </w:r>
      <w:r w:rsidRPr="08CE0643">
        <w:rPr>
          <w:rFonts w:ascii="Times New Roman" w:hAnsi="Times New Roman" w:eastAsia="Aptos" w:cs="Times New Roman"/>
          <w:sz w:val="24"/>
          <w:szCs w:val="24"/>
        </w:rPr>
        <w:t>h</w:t>
      </w:r>
      <w:r w:rsidRPr="08CE0643" w:rsidR="22295668">
        <w:rPr>
          <w:rFonts w:ascii="Times New Roman" w:hAnsi="Times New Roman" w:eastAsia="Aptos" w:cs="Times New Roman"/>
          <w:sz w:val="24"/>
          <w:szCs w:val="24"/>
        </w:rPr>
        <w:t>ulgas</w:t>
      </w:r>
      <w:r w:rsidRPr="08CE0643">
        <w:rPr>
          <w:rFonts w:ascii="Times New Roman" w:hAnsi="Times New Roman" w:eastAsia="Aptos" w:cs="Times New Roman"/>
          <w:sz w:val="24"/>
          <w:szCs w:val="24"/>
        </w:rPr>
        <w:t xml:space="preserve"> füüsiliste isikute pangakonto väljavõtteid (RahaPTS § 58 l</w:t>
      </w:r>
      <w:r w:rsidR="00E2350E">
        <w:rPr>
          <w:rFonts w:ascii="Times New Roman" w:hAnsi="Times New Roman" w:eastAsia="Aptos" w:cs="Times New Roman"/>
          <w:sz w:val="24"/>
          <w:szCs w:val="24"/>
        </w:rPr>
        <w:t>õiked</w:t>
      </w:r>
      <w:r w:rsidRPr="08CE0643">
        <w:rPr>
          <w:rFonts w:ascii="Times New Roman" w:hAnsi="Times New Roman" w:eastAsia="Aptos" w:cs="Times New Roman"/>
          <w:sz w:val="24"/>
          <w:szCs w:val="24"/>
        </w:rPr>
        <w:t xml:space="preserve"> 1–2 koostoimes KAS §</w:t>
      </w:r>
      <w:r w:rsidRPr="08CE0643" w:rsidR="676383FC">
        <w:rPr>
          <w:rFonts w:ascii="Times New Roman" w:hAnsi="Times New Roman" w:eastAsia="Aptos" w:cs="Times New Roman"/>
          <w:sz w:val="24"/>
          <w:szCs w:val="24"/>
        </w:rPr>
        <w:t>-ga</w:t>
      </w:r>
      <w:r w:rsidRPr="08CE0643">
        <w:rPr>
          <w:rFonts w:ascii="Times New Roman" w:hAnsi="Times New Roman" w:eastAsia="Aptos" w:cs="Times New Roman"/>
          <w:sz w:val="24"/>
          <w:szCs w:val="24"/>
        </w:rPr>
        <w:t xml:space="preserve"> 88). S</w:t>
      </w:r>
      <w:r w:rsidRPr="08CE0643" w:rsidR="75BC6408">
        <w:rPr>
          <w:rFonts w:ascii="Times New Roman" w:hAnsi="Times New Roman" w:eastAsia="Aptos" w:cs="Times New Roman"/>
          <w:sz w:val="24"/>
          <w:szCs w:val="24"/>
        </w:rPr>
        <w:t>e</w:t>
      </w:r>
      <w:r w:rsidRPr="08CE0643">
        <w:rPr>
          <w:rFonts w:ascii="Times New Roman" w:hAnsi="Times New Roman" w:eastAsia="Aptos" w:cs="Times New Roman"/>
          <w:sz w:val="24"/>
          <w:szCs w:val="24"/>
        </w:rPr>
        <w:t>e tugineb GDPR art</w:t>
      </w:r>
      <w:r w:rsidRPr="08CE0643" w:rsidR="676383FC">
        <w:rPr>
          <w:rFonts w:ascii="Times New Roman" w:hAnsi="Times New Roman" w:eastAsia="Aptos" w:cs="Times New Roman"/>
          <w:sz w:val="24"/>
          <w:szCs w:val="24"/>
        </w:rPr>
        <w:t>ikli</w:t>
      </w:r>
      <w:r w:rsidRPr="08CE0643">
        <w:rPr>
          <w:rFonts w:ascii="Times New Roman" w:hAnsi="Times New Roman" w:eastAsia="Aptos" w:cs="Times New Roman"/>
          <w:sz w:val="24"/>
          <w:szCs w:val="24"/>
        </w:rPr>
        <w:t xml:space="preserve"> 6(1)(e) (avaliku võimu ülesanne) ning vajaduse korral GDPR art</w:t>
      </w:r>
      <w:r w:rsidRPr="08CE0643" w:rsidR="676383FC">
        <w:rPr>
          <w:rFonts w:ascii="Times New Roman" w:hAnsi="Times New Roman" w:eastAsia="Aptos" w:cs="Times New Roman"/>
          <w:sz w:val="24"/>
          <w:szCs w:val="24"/>
        </w:rPr>
        <w:t>ikli</w:t>
      </w:r>
      <w:r w:rsidRPr="08CE0643">
        <w:rPr>
          <w:rFonts w:ascii="Times New Roman" w:hAnsi="Times New Roman" w:eastAsia="Aptos" w:cs="Times New Roman"/>
          <w:sz w:val="24"/>
          <w:szCs w:val="24"/>
        </w:rPr>
        <w:t xml:space="preserve"> 23 alusel piiratud teavitamiskohustusele (</w:t>
      </w:r>
      <w:r w:rsidRPr="08CE0643">
        <w:rPr>
          <w:rFonts w:ascii="Times New Roman" w:hAnsi="Times New Roman" w:eastAsia="Aptos" w:cs="Times New Roman"/>
          <w:i/>
          <w:iCs/>
          <w:sz w:val="24"/>
          <w:szCs w:val="24"/>
        </w:rPr>
        <w:t>tipping-off</w:t>
      </w:r>
      <w:r w:rsidRPr="08CE0643">
        <w:rPr>
          <w:rFonts w:ascii="Times New Roman" w:hAnsi="Times New Roman" w:eastAsia="Aptos" w:cs="Times New Roman"/>
          <w:sz w:val="24"/>
          <w:szCs w:val="24"/>
        </w:rPr>
        <w:t xml:space="preserve">’i vältimiseks) ja on kooskõlas IKSiga, järgides eesmärgipärasuse ja andmeminimaalsuse põhimõtteid (GDPR art 5). </w:t>
      </w:r>
      <w:r w:rsidRPr="08CE0643" w:rsidR="676383FC">
        <w:rPr>
          <w:rFonts w:ascii="Times New Roman" w:hAnsi="Times New Roman" w:eastAsia="Aptos" w:cs="Times New Roman"/>
          <w:sz w:val="24"/>
          <w:szCs w:val="24"/>
        </w:rPr>
        <w:t>E</w:t>
      </w:r>
      <w:r w:rsidRPr="08CE0643">
        <w:rPr>
          <w:rFonts w:ascii="Times New Roman" w:hAnsi="Times New Roman" w:eastAsia="Aptos" w:cs="Times New Roman"/>
          <w:sz w:val="24"/>
          <w:szCs w:val="24"/>
        </w:rPr>
        <w:t xml:space="preserve">elnõuga ei laiendata RAB </w:t>
      </w:r>
      <w:r w:rsidRPr="08CE0643" w:rsidR="597C8ADF">
        <w:rPr>
          <w:rFonts w:ascii="Times New Roman" w:hAnsi="Times New Roman" w:eastAsia="Aptos" w:cs="Times New Roman"/>
          <w:sz w:val="24"/>
          <w:szCs w:val="24"/>
        </w:rPr>
        <w:t>õigusi</w:t>
      </w:r>
      <w:r w:rsidRPr="08CE0643">
        <w:rPr>
          <w:rFonts w:ascii="Times New Roman" w:hAnsi="Times New Roman" w:eastAsia="Aptos" w:cs="Times New Roman"/>
          <w:sz w:val="24"/>
          <w:szCs w:val="24"/>
        </w:rPr>
        <w:t xml:space="preserve">, vaid täpsustatakse selgesõnaliselt, et RAB kogutava pangasaladuse hulka kuulub ka pangakonto väljavõte, ning seotakse </w:t>
      </w:r>
      <w:r w:rsidRPr="08CE0643" w:rsidR="2F1F1ACC">
        <w:rPr>
          <w:rFonts w:ascii="Times New Roman" w:hAnsi="Times New Roman" w:eastAsia="Aptos" w:cs="Times New Roman"/>
          <w:sz w:val="24"/>
          <w:szCs w:val="24"/>
        </w:rPr>
        <w:t>sellekohased</w:t>
      </w:r>
      <w:r w:rsidRPr="08CE0643">
        <w:rPr>
          <w:rFonts w:ascii="Times New Roman" w:hAnsi="Times New Roman" w:eastAsia="Aptos" w:cs="Times New Roman"/>
          <w:sz w:val="24"/>
          <w:szCs w:val="24"/>
        </w:rPr>
        <w:t xml:space="preserve"> teabepäringud konkreetselt RahaPTS</w:t>
      </w:r>
      <w:r w:rsidRPr="08CE0643" w:rsidR="676383FC">
        <w:rPr>
          <w:rFonts w:ascii="Times New Roman" w:hAnsi="Times New Roman" w:eastAsia="Aptos" w:cs="Times New Roman"/>
          <w:sz w:val="24"/>
          <w:szCs w:val="24"/>
        </w:rPr>
        <w:t>i</w:t>
      </w:r>
      <w:r w:rsidRPr="08CE0643">
        <w:rPr>
          <w:rFonts w:ascii="Times New Roman" w:hAnsi="Times New Roman" w:eastAsia="Aptos" w:cs="Times New Roman"/>
          <w:sz w:val="24"/>
          <w:szCs w:val="24"/>
        </w:rPr>
        <w:t xml:space="preserve"> § 54 l</w:t>
      </w:r>
      <w:r w:rsidRPr="08CE0643" w:rsidR="676383FC">
        <w:rPr>
          <w:rFonts w:ascii="Times New Roman" w:hAnsi="Times New Roman" w:eastAsia="Aptos" w:cs="Times New Roman"/>
          <w:sz w:val="24"/>
          <w:szCs w:val="24"/>
        </w:rPr>
        <w:t>õike</w:t>
      </w:r>
      <w:r w:rsidRPr="08CE0643">
        <w:rPr>
          <w:rFonts w:ascii="Times New Roman" w:hAnsi="Times New Roman" w:eastAsia="Aptos" w:cs="Times New Roman"/>
          <w:sz w:val="24"/>
          <w:szCs w:val="24"/>
        </w:rPr>
        <w:t xml:space="preserve"> 1 p</w:t>
      </w:r>
      <w:r w:rsidRPr="08CE0643" w:rsidR="676383FC">
        <w:rPr>
          <w:rFonts w:ascii="Times New Roman" w:hAnsi="Times New Roman" w:eastAsia="Aptos" w:cs="Times New Roman"/>
          <w:sz w:val="24"/>
          <w:szCs w:val="24"/>
        </w:rPr>
        <w:t>unktides</w:t>
      </w:r>
      <w:r w:rsidRPr="08CE0643">
        <w:rPr>
          <w:rFonts w:ascii="Times New Roman" w:hAnsi="Times New Roman" w:eastAsia="Aptos" w:cs="Times New Roman"/>
          <w:sz w:val="24"/>
          <w:szCs w:val="24"/>
        </w:rPr>
        <w:t xml:space="preserve"> 1</w:t>
      </w:r>
      <w:r w:rsidRPr="08CE0643" w:rsidR="7AFBCBAC">
        <w:rPr>
          <w:rFonts w:ascii="Times New Roman" w:hAnsi="Times New Roman" w:eastAsia="Aptos" w:cs="Times New Roman"/>
          <w:sz w:val="24"/>
          <w:szCs w:val="24"/>
        </w:rPr>
        <w:t>, 3</w:t>
      </w:r>
      <w:r w:rsidRPr="08CE0643">
        <w:rPr>
          <w:rFonts w:ascii="Times New Roman" w:hAnsi="Times New Roman" w:eastAsia="Aptos" w:cs="Times New Roman"/>
          <w:sz w:val="24"/>
          <w:szCs w:val="24"/>
        </w:rPr>
        <w:t xml:space="preserve"> ja 8–10 nimetatud ülesannetega</w:t>
      </w:r>
      <w:r w:rsidRPr="08CE0643" w:rsidR="77DC8CCB">
        <w:rPr>
          <w:rFonts w:ascii="Times New Roman" w:hAnsi="Times New Roman" w:eastAsia="Aptos" w:cs="Times New Roman"/>
          <w:sz w:val="24"/>
          <w:szCs w:val="24"/>
        </w:rPr>
        <w:t xml:space="preserve"> ettekirjutuse puhul </w:t>
      </w:r>
      <w:r w:rsidRPr="08CE0643" w:rsidR="248ABC36">
        <w:rPr>
          <w:rFonts w:ascii="Times New Roman" w:hAnsi="Times New Roman" w:eastAsia="Aptos" w:cs="Times New Roman"/>
          <w:sz w:val="24"/>
          <w:szCs w:val="24"/>
        </w:rPr>
        <w:t xml:space="preserve">ning </w:t>
      </w:r>
      <w:r w:rsidRPr="08CE0643" w:rsidR="77DC8CCB">
        <w:rPr>
          <w:rFonts w:ascii="Times New Roman" w:hAnsi="Times New Roman" w:eastAsia="Aptos" w:cs="Times New Roman"/>
          <w:sz w:val="24"/>
          <w:szCs w:val="24"/>
        </w:rPr>
        <w:t>p</w:t>
      </w:r>
      <w:r w:rsidRPr="08CE0643" w:rsidR="5A2BDE36">
        <w:rPr>
          <w:rFonts w:ascii="Times New Roman" w:hAnsi="Times New Roman" w:eastAsia="Aptos" w:cs="Times New Roman"/>
          <w:sz w:val="24"/>
          <w:szCs w:val="24"/>
        </w:rPr>
        <w:t>unktides</w:t>
      </w:r>
      <w:r w:rsidRPr="08CE0643" w:rsidR="77DC8CCB">
        <w:rPr>
          <w:rFonts w:ascii="Times New Roman" w:hAnsi="Times New Roman" w:eastAsia="Aptos" w:cs="Times New Roman"/>
          <w:sz w:val="24"/>
          <w:szCs w:val="24"/>
        </w:rPr>
        <w:t xml:space="preserve"> </w:t>
      </w:r>
      <w:r w:rsidRPr="08CE0643" w:rsidR="752FA00A">
        <w:rPr>
          <w:rFonts w:ascii="Times New Roman" w:hAnsi="Times New Roman" w:eastAsia="Aptos" w:cs="Times New Roman"/>
          <w:sz w:val="24"/>
          <w:szCs w:val="24"/>
        </w:rPr>
        <w:t>1</w:t>
      </w:r>
      <w:r w:rsidRPr="08CE0643" w:rsidR="5A2BDE36">
        <w:rPr>
          <w:rFonts w:ascii="Times New Roman" w:hAnsi="Times New Roman" w:eastAsia="Aptos" w:cs="Times New Roman"/>
          <w:sz w:val="24"/>
          <w:szCs w:val="24"/>
        </w:rPr>
        <w:t>,</w:t>
      </w:r>
      <w:r w:rsidRPr="08CE0643" w:rsidR="752FA00A">
        <w:rPr>
          <w:rFonts w:ascii="Times New Roman" w:hAnsi="Times New Roman" w:eastAsia="Aptos" w:cs="Times New Roman"/>
          <w:sz w:val="24"/>
          <w:szCs w:val="24"/>
        </w:rPr>
        <w:t xml:space="preserve"> 8</w:t>
      </w:r>
      <w:r w:rsidRPr="08CE0643" w:rsidR="5A2BDE36">
        <w:rPr>
          <w:rFonts w:ascii="Times New Roman" w:hAnsi="Times New Roman" w:eastAsia="Aptos" w:cs="Times New Roman"/>
          <w:sz w:val="24"/>
          <w:szCs w:val="24"/>
        </w:rPr>
        <w:t xml:space="preserve"> ja </w:t>
      </w:r>
      <w:r w:rsidRPr="08CE0643" w:rsidR="752FA00A">
        <w:rPr>
          <w:rFonts w:ascii="Times New Roman" w:hAnsi="Times New Roman" w:eastAsia="Aptos" w:cs="Times New Roman"/>
          <w:sz w:val="24"/>
          <w:szCs w:val="24"/>
        </w:rPr>
        <w:t>9 nimetatud ülesannetega täitmisregis</w:t>
      </w:r>
      <w:r w:rsidRPr="08CE0643" w:rsidR="7DC0F0F1">
        <w:rPr>
          <w:rFonts w:ascii="Times New Roman" w:hAnsi="Times New Roman" w:eastAsia="Aptos" w:cs="Times New Roman"/>
          <w:sz w:val="24"/>
          <w:szCs w:val="24"/>
        </w:rPr>
        <w:t>tri vahendusel kogutavate andmete puhul</w:t>
      </w:r>
      <w:r w:rsidRPr="08CE0643">
        <w:rPr>
          <w:rFonts w:ascii="Times New Roman" w:hAnsi="Times New Roman" w:eastAsia="Aptos" w:cs="Times New Roman"/>
          <w:sz w:val="24"/>
          <w:szCs w:val="24"/>
        </w:rPr>
        <w:t>. Selline normi selgitus suurendab õigusselgust ning kinnitab, et pangakonto väljavõtte kasutamine on vajalik ja proportsionaalne nimetatud ülesannete eesmärkide saavutamiseks.</w:t>
      </w:r>
    </w:p>
    <w:p w:rsidRPr="00A54076" w:rsidR="211A864B" w:rsidP="006D7E48" w:rsidRDefault="211A864B" w14:paraId="3B023402" w14:textId="36EB6C49">
      <w:pPr>
        <w:spacing w:after="0" w:line="240" w:lineRule="auto"/>
        <w:jc w:val="both"/>
        <w:rPr>
          <w:rFonts w:ascii="Times New Roman" w:hAnsi="Times New Roman" w:cs="Times New Roman"/>
          <w:sz w:val="24"/>
          <w:szCs w:val="24"/>
        </w:rPr>
      </w:pPr>
    </w:p>
    <w:p w:rsidRPr="00A54076" w:rsidR="3C91E465" w:rsidP="006D7E48" w:rsidRDefault="1ECA6DCE" w14:paraId="7449D726" w14:textId="1104AEFE">
      <w:pPr>
        <w:spacing w:after="0" w:line="240" w:lineRule="auto"/>
        <w:jc w:val="both"/>
        <w:rPr>
          <w:rFonts w:ascii="Times New Roman" w:hAnsi="Times New Roman" w:cs="Times New Roman"/>
          <w:sz w:val="24"/>
          <w:szCs w:val="24"/>
        </w:rPr>
      </w:pPr>
      <w:r w:rsidRPr="08CE0643">
        <w:rPr>
          <w:rFonts w:ascii="Times New Roman" w:hAnsi="Times New Roman" w:cs="Times New Roman"/>
          <w:sz w:val="24"/>
          <w:szCs w:val="24"/>
        </w:rPr>
        <w:t xml:space="preserve">Meede on ka vajalik, st eesmärgi saavutamiseks puuduvad muud säästvamad abinõud, mis oleksid sama tõhusad. Täitmisregistri kaudu </w:t>
      </w:r>
      <w:r w:rsidRPr="08CE0643" w:rsidR="666B7E25">
        <w:rPr>
          <w:rFonts w:ascii="Times New Roman" w:hAnsi="Times New Roman" w:cs="Times New Roman"/>
          <w:sz w:val="24"/>
          <w:szCs w:val="24"/>
        </w:rPr>
        <w:t xml:space="preserve">kättesaadavate andmete kogumiseks puudub </w:t>
      </w:r>
      <w:r w:rsidRPr="08CE0643" w:rsidR="666B7E25">
        <w:rPr>
          <w:rFonts w:ascii="Times New Roman" w:hAnsi="Times New Roman" w:cs="Times New Roman"/>
          <w:sz w:val="24"/>
          <w:szCs w:val="24"/>
        </w:rPr>
        <w:lastRenderedPageBreak/>
        <w:t xml:space="preserve">samaväärne </w:t>
      </w:r>
      <w:r w:rsidRPr="08CE0643" w:rsidR="5A2BDE36">
        <w:rPr>
          <w:rFonts w:ascii="Times New Roman" w:hAnsi="Times New Roman" w:cs="Times New Roman"/>
          <w:sz w:val="24"/>
          <w:szCs w:val="24"/>
        </w:rPr>
        <w:t>tänapäevasel</w:t>
      </w:r>
      <w:r w:rsidRPr="08CE0643" w:rsidR="666B7E25">
        <w:rPr>
          <w:rFonts w:ascii="Times New Roman" w:hAnsi="Times New Roman" w:cs="Times New Roman"/>
          <w:sz w:val="24"/>
          <w:szCs w:val="24"/>
        </w:rPr>
        <w:t xml:space="preserve"> tehnilisel tasemel </w:t>
      </w:r>
      <w:r w:rsidRPr="08CE0643" w:rsidR="469B9504">
        <w:rPr>
          <w:rFonts w:ascii="Times New Roman" w:hAnsi="Times New Roman" w:cs="Times New Roman"/>
          <w:sz w:val="24"/>
          <w:szCs w:val="24"/>
        </w:rPr>
        <w:t>olev süsteem ning samasuguste andmete kogumiseks seadusega ette nähtud alternatiiv</w:t>
      </w:r>
      <w:r w:rsidRPr="08CE0643" w:rsidR="76823DF0">
        <w:rPr>
          <w:rFonts w:ascii="Times New Roman" w:hAnsi="Times New Roman" w:cs="Times New Roman"/>
          <w:sz w:val="24"/>
          <w:szCs w:val="24"/>
        </w:rPr>
        <w:t>ne</w:t>
      </w:r>
      <w:r w:rsidRPr="08CE0643" w:rsidR="469B9504">
        <w:rPr>
          <w:rFonts w:ascii="Times New Roman" w:hAnsi="Times New Roman" w:cs="Times New Roman"/>
          <w:sz w:val="24"/>
          <w:szCs w:val="24"/>
        </w:rPr>
        <w:t xml:space="preserve"> viis (ettekirjutuse koostamine teabe andmiseks kohustatud isikule) on selgelt koormavam nii e</w:t>
      </w:r>
      <w:r w:rsidRPr="08CE0643" w:rsidR="67EA7554">
        <w:rPr>
          <w:rFonts w:ascii="Times New Roman" w:hAnsi="Times New Roman" w:cs="Times New Roman"/>
          <w:sz w:val="24"/>
          <w:szCs w:val="24"/>
        </w:rPr>
        <w:t xml:space="preserve">ttekirjutuse väljastajale kui ka </w:t>
      </w:r>
      <w:r w:rsidRPr="08CE0643" w:rsidR="76823DF0">
        <w:rPr>
          <w:rFonts w:ascii="Times New Roman" w:hAnsi="Times New Roman" w:cs="Times New Roman"/>
          <w:sz w:val="24"/>
          <w:szCs w:val="24"/>
        </w:rPr>
        <w:t xml:space="preserve">selle </w:t>
      </w:r>
      <w:r w:rsidRPr="08CE0643" w:rsidR="67EA7554">
        <w:rPr>
          <w:rFonts w:ascii="Times New Roman" w:hAnsi="Times New Roman" w:cs="Times New Roman"/>
          <w:sz w:val="24"/>
          <w:szCs w:val="24"/>
        </w:rPr>
        <w:t>saajale.</w:t>
      </w:r>
    </w:p>
    <w:p w:rsidR="20A76737" w:rsidP="20A76737" w:rsidRDefault="20A76737" w14:paraId="42F60E82" w14:textId="1B2FF3A8">
      <w:pPr>
        <w:spacing w:after="0" w:line="240" w:lineRule="auto"/>
        <w:jc w:val="both"/>
        <w:rPr>
          <w:rFonts w:ascii="Times New Roman" w:hAnsi="Times New Roman" w:cs="Times New Roman"/>
          <w:sz w:val="24"/>
          <w:szCs w:val="24"/>
        </w:rPr>
      </w:pPr>
    </w:p>
    <w:p w:rsidR="20A76737" w:rsidP="20A76737" w:rsidRDefault="20A76737" w14:paraId="5329AA85" w14:textId="08BB2FB5">
      <w:pPr>
        <w:spacing w:after="0" w:line="240" w:lineRule="auto"/>
        <w:jc w:val="both"/>
        <w:rPr>
          <w:rFonts w:ascii="Times New Roman" w:hAnsi="Times New Roman" w:eastAsia="Times New Roman" w:cs="Times New Roman"/>
          <w:sz w:val="24"/>
          <w:szCs w:val="24"/>
        </w:rPr>
      </w:pPr>
    </w:p>
    <w:p w:rsidRPr="00A54076" w:rsidR="00016C36" w:rsidP="006D7E48" w:rsidRDefault="00016C36" w14:paraId="57F14665" w14:textId="77777777">
      <w:pPr>
        <w:spacing w:after="0" w:line="240" w:lineRule="auto"/>
        <w:jc w:val="both"/>
        <w:rPr>
          <w:rFonts w:ascii="Times New Roman" w:hAnsi="Times New Roman" w:cs="Times New Roman"/>
          <w:b/>
          <w:bCs/>
          <w:sz w:val="24"/>
          <w:szCs w:val="24"/>
        </w:rPr>
      </w:pPr>
    </w:p>
    <w:p w:rsidR="7CB2E014" w:rsidP="20A76737" w:rsidRDefault="546D8C4C" w14:paraId="788B5C6D" w14:textId="41E14265">
      <w:pPr>
        <w:spacing w:after="0" w:line="240" w:lineRule="auto"/>
        <w:jc w:val="both"/>
        <w:rPr>
          <w:rFonts w:ascii="Times New Roman" w:hAnsi="Times New Roman" w:cs="Times New Roman"/>
          <w:b/>
          <w:bCs/>
          <w:sz w:val="24"/>
          <w:szCs w:val="24"/>
        </w:rPr>
      </w:pPr>
      <w:r w:rsidRPr="20A76737">
        <w:rPr>
          <w:rFonts w:ascii="Times New Roman" w:hAnsi="Times New Roman" w:cs="Times New Roman"/>
          <w:b/>
          <w:bCs/>
          <w:sz w:val="24"/>
          <w:szCs w:val="24"/>
        </w:rPr>
        <w:t>3.2. Eelnõu põhiseaduspärasus</w:t>
      </w:r>
    </w:p>
    <w:p w:rsidR="5778A3D8" w:rsidP="5778A3D8" w:rsidRDefault="5778A3D8" w14:paraId="79DBB9C1" w14:textId="1CE6B3D7">
      <w:pPr>
        <w:spacing w:after="0" w:line="240" w:lineRule="auto"/>
        <w:jc w:val="both"/>
        <w:rPr>
          <w:rFonts w:ascii="Times New Roman" w:hAnsi="Times New Roman" w:cs="Times New Roman"/>
          <w:sz w:val="24"/>
          <w:szCs w:val="24"/>
          <w:u w:val="single"/>
        </w:rPr>
      </w:pPr>
    </w:p>
    <w:p w:rsidR="7CB2E014" w:rsidP="5778A3D8" w:rsidRDefault="7CB2E014" w14:paraId="75B504DB" w14:textId="6EC517CA">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 xml:space="preserve">3.2.1. </w:t>
      </w:r>
      <w:r w:rsidRPr="67C0DBE4">
        <w:rPr>
          <w:rFonts w:ascii="Times New Roman" w:hAnsi="Times New Roman" w:cs="Times New Roman"/>
          <w:i/>
          <w:iCs/>
          <w:sz w:val="24"/>
          <w:szCs w:val="24"/>
        </w:rPr>
        <w:t>Eelnõu § 1 punktid 1 ja 2</w:t>
      </w:r>
    </w:p>
    <w:p w:rsidR="5778A3D8" w:rsidP="5778A3D8" w:rsidRDefault="5778A3D8" w14:paraId="7D1653F3" w14:textId="3E8B2F64">
      <w:pPr>
        <w:spacing w:after="0" w:line="240" w:lineRule="auto"/>
        <w:jc w:val="both"/>
        <w:rPr>
          <w:rFonts w:ascii="Times New Roman" w:hAnsi="Times New Roman" w:cs="Times New Roman"/>
          <w:sz w:val="24"/>
          <w:szCs w:val="24"/>
        </w:rPr>
      </w:pPr>
    </w:p>
    <w:p w:rsidR="00E2350E" w:rsidP="2A7C4513" w:rsidRDefault="7CB2E014" w14:paraId="7830C61A" w14:textId="77777777">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Käesolevas alapeatükis analüüsitakse nelja abinõu proportsionaalust: </w:t>
      </w:r>
    </w:p>
    <w:p w:rsidR="00E2350E" w:rsidP="2A7C4513" w:rsidRDefault="7CB2E014" w14:paraId="2349C43C" w14:textId="77777777">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1) MTA õigust töödelda pangakonto infot</w:t>
      </w:r>
      <w:r w:rsidRPr="2A7C4513">
        <w:rPr>
          <w:rFonts w:ascii="Times New Roman" w:hAnsi="Times New Roman" w:eastAsia="Times New Roman" w:cs="Times New Roman"/>
          <w:i/>
          <w:iCs/>
          <w:color w:val="000000" w:themeColor="text1"/>
          <w:sz w:val="24"/>
          <w:szCs w:val="24"/>
        </w:rPr>
        <w:t xml:space="preserve"> per se</w:t>
      </w:r>
      <w:r w:rsidRPr="2A7C4513">
        <w:rPr>
          <w:rFonts w:ascii="Times New Roman" w:hAnsi="Times New Roman" w:eastAsia="Times New Roman" w:cs="Times New Roman"/>
          <w:color w:val="000000" w:themeColor="text1"/>
          <w:sz w:val="24"/>
          <w:szCs w:val="24"/>
        </w:rPr>
        <w:t xml:space="preserve">; </w:t>
      </w:r>
    </w:p>
    <w:p w:rsidR="00E2350E" w:rsidP="2A7C4513" w:rsidRDefault="7CB2E014" w14:paraId="518D9B5F" w14:textId="77777777">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2) MTA õigust nõuda maksukohustuslase pangakonto infot maksukohustuslaselt endalt; </w:t>
      </w:r>
    </w:p>
    <w:p w:rsidR="00E2350E" w:rsidP="2A7C4513" w:rsidRDefault="7CB2E014" w14:paraId="7C0A5731" w14:textId="77777777">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3) MTA õigust nõuda krediidiasutustelt pangasaladust (nii pangakonto infot kui ka muud pangasaladusega hõlmatud infot); </w:t>
      </w:r>
    </w:p>
    <w:p w:rsidR="7CB2E014" w:rsidP="2A7C4513" w:rsidRDefault="7CB2E014" w14:paraId="2738CDE3" w14:textId="6AF2B4AE">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4) MTA õigust nõuda krediidiasutustelt pangasaladusega hõlmatud pangakonto infot täitmisregistri infovahetuskanali kaudu. </w:t>
      </w:r>
    </w:p>
    <w:p w:rsidR="5778A3D8" w:rsidP="5778A3D8" w:rsidRDefault="5778A3D8" w14:paraId="1B392904" w14:textId="2B0C5C2E">
      <w:pPr>
        <w:spacing w:line="240" w:lineRule="auto"/>
        <w:contextualSpacing/>
        <w:jc w:val="both"/>
        <w:rPr>
          <w:rFonts w:ascii="Times New Roman" w:hAnsi="Times New Roman" w:eastAsia="Times New Roman" w:cs="Times New Roman"/>
          <w:color w:val="000000" w:themeColor="text1"/>
          <w:sz w:val="24"/>
          <w:szCs w:val="24"/>
        </w:rPr>
      </w:pPr>
    </w:p>
    <w:p w:rsidR="7CB2E014" w:rsidP="2A7C4513" w:rsidRDefault="7CB2E014" w14:paraId="15BCD95E" w14:textId="452A89A0">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Tuleb rõhutada, et eelnõu ise rangelt reguleerib üksnes kahte viimast abinõu, ehk MTA õigust nõuda pangasaladust krediidiasutustelt nii täitmisregistri infovahetuskanali kaudu kui ka selle väliselt. Sellest hoolimata teostatakse läbipaistvuse ning üldise selguse huvides proportsionaalsuse analüüs ka pangakonto info </w:t>
      </w:r>
      <w:r w:rsidRPr="2A7C4513">
        <w:rPr>
          <w:rFonts w:ascii="Times New Roman" w:hAnsi="Times New Roman" w:eastAsia="Times New Roman" w:cs="Times New Roman"/>
          <w:i/>
          <w:iCs/>
          <w:color w:val="000000" w:themeColor="text1"/>
          <w:sz w:val="24"/>
          <w:szCs w:val="24"/>
        </w:rPr>
        <w:t>per se</w:t>
      </w:r>
      <w:r w:rsidRPr="2A7C4513">
        <w:rPr>
          <w:rFonts w:ascii="Times New Roman" w:hAnsi="Times New Roman" w:eastAsia="Times New Roman" w:cs="Times New Roman"/>
          <w:color w:val="000000" w:themeColor="text1"/>
          <w:sz w:val="24"/>
          <w:szCs w:val="24"/>
        </w:rPr>
        <w:t xml:space="preserve"> kasutamise osas, samuti selle info küsimise </w:t>
      </w:r>
      <w:r w:rsidRPr="2A7C4513" w:rsidR="1D0A6540">
        <w:rPr>
          <w:rFonts w:ascii="Times New Roman" w:hAnsi="Times New Roman" w:eastAsia="Times New Roman" w:cs="Times New Roman"/>
          <w:color w:val="000000" w:themeColor="text1"/>
          <w:sz w:val="24"/>
          <w:szCs w:val="24"/>
        </w:rPr>
        <w:t>kohta</w:t>
      </w:r>
      <w:r w:rsidRPr="2A7C4513">
        <w:rPr>
          <w:rFonts w:ascii="Times New Roman" w:hAnsi="Times New Roman" w:eastAsia="Times New Roman" w:cs="Times New Roman"/>
          <w:color w:val="000000" w:themeColor="text1"/>
          <w:sz w:val="24"/>
          <w:szCs w:val="24"/>
        </w:rPr>
        <w:t xml:space="preserve"> maksukohustuslaselt endalt olgugi, et nende kahe abinõu põhiseaduslikkust on Rahandusministeeriumi hinnangul Eesti juristkonna valitsev arvamus aktsepteerinud juba aastakümneid.</w:t>
      </w:r>
    </w:p>
    <w:p w:rsidR="5778A3D8" w:rsidP="5778A3D8" w:rsidRDefault="5778A3D8" w14:paraId="4EA275B1" w14:textId="294A8752">
      <w:pPr>
        <w:spacing w:line="240" w:lineRule="auto"/>
        <w:contextualSpacing/>
        <w:jc w:val="both"/>
        <w:rPr>
          <w:rFonts w:ascii="Times New Roman" w:hAnsi="Times New Roman" w:eastAsia="Times New Roman" w:cs="Times New Roman"/>
          <w:color w:val="000000" w:themeColor="text1"/>
          <w:sz w:val="24"/>
          <w:szCs w:val="24"/>
        </w:rPr>
      </w:pPr>
    </w:p>
    <w:p w:rsidR="7CB2E014" w:rsidP="2A7C4513" w:rsidRDefault="7CB2E014" w14:paraId="0863419E" w14:textId="3CED5B6F">
      <w:pPr>
        <w:spacing w:after="0" w:line="240" w:lineRule="auto"/>
        <w:contextualSpacing/>
        <w:jc w:val="both"/>
        <w:rPr>
          <w:rFonts w:ascii="Times New Roman" w:hAnsi="Times New Roman" w:eastAsia="Times New Roman" w:cs="Times New Roman"/>
          <w:sz w:val="24"/>
          <w:szCs w:val="24"/>
        </w:rPr>
      </w:pPr>
      <w:r w:rsidRPr="67C0DBE4">
        <w:rPr>
          <w:rFonts w:ascii="Times New Roman" w:hAnsi="Times New Roman" w:cs="Times New Roman"/>
          <w:sz w:val="24"/>
          <w:szCs w:val="24"/>
        </w:rPr>
        <w:t xml:space="preserve">3.2.1.1 </w:t>
      </w:r>
      <w:r w:rsidRPr="67C0DBE4">
        <w:rPr>
          <w:rFonts w:ascii="Times New Roman" w:hAnsi="Times New Roman" w:eastAsia="Times New Roman" w:cs="Times New Roman"/>
          <w:i/>
          <w:iCs/>
          <w:color w:val="000000" w:themeColor="text1"/>
          <w:sz w:val="24"/>
          <w:szCs w:val="24"/>
        </w:rPr>
        <w:t>MTA õigus töödelda pangakonto infot maksumenetluses tähendust omavate asjaolude väljaselgitamiseks</w:t>
      </w:r>
    </w:p>
    <w:p w:rsidR="5778A3D8" w:rsidP="2A7C4513" w:rsidRDefault="5778A3D8" w14:paraId="09852FB2" w14:textId="60459B7E">
      <w:pPr>
        <w:spacing w:after="0" w:line="240" w:lineRule="auto"/>
        <w:contextualSpacing/>
        <w:jc w:val="both"/>
        <w:rPr>
          <w:rFonts w:ascii="Times New Roman" w:hAnsi="Times New Roman" w:eastAsia="Times New Roman" w:cs="Times New Roman"/>
          <w:color w:val="000000" w:themeColor="text1"/>
          <w:sz w:val="24"/>
          <w:szCs w:val="24"/>
        </w:rPr>
      </w:pPr>
    </w:p>
    <w:p w:rsidR="4A606D6C" w:rsidP="2A7C4513" w:rsidRDefault="4A606D6C" w14:paraId="5A067440" w14:textId="70C74ED0">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Abinõu on proportsionaalne, kui põhiõiguste ja -vabaduste riive on kantud </w:t>
      </w:r>
      <w:r w:rsidRPr="2A7C4513">
        <w:rPr>
          <w:rFonts w:ascii="Times New Roman" w:hAnsi="Times New Roman" w:eastAsia="Times New Roman" w:cs="Times New Roman"/>
          <w:b/>
          <w:bCs/>
          <w:color w:val="000000" w:themeColor="text1"/>
          <w:sz w:val="24"/>
          <w:szCs w:val="24"/>
        </w:rPr>
        <w:t>legitiimsest eesmärgist</w:t>
      </w:r>
      <w:r w:rsidRPr="2A7C4513">
        <w:rPr>
          <w:rFonts w:ascii="Times New Roman" w:hAnsi="Times New Roman" w:eastAsia="Times New Roman" w:cs="Times New Roman"/>
          <w:color w:val="000000" w:themeColor="text1"/>
          <w:sz w:val="24"/>
          <w:szCs w:val="24"/>
        </w:rPr>
        <w:t xml:space="preserve"> ja on selle saavutamiseks </w:t>
      </w:r>
      <w:r w:rsidRPr="2A7C4513">
        <w:rPr>
          <w:rFonts w:ascii="Times New Roman" w:hAnsi="Times New Roman" w:eastAsia="Times New Roman" w:cs="Times New Roman"/>
          <w:b/>
          <w:bCs/>
          <w:color w:val="000000" w:themeColor="text1"/>
          <w:sz w:val="24"/>
          <w:szCs w:val="24"/>
        </w:rPr>
        <w:t xml:space="preserve">sobiv, vajalik </w:t>
      </w:r>
      <w:r w:rsidRPr="2A7C4513">
        <w:rPr>
          <w:rFonts w:ascii="Times New Roman" w:hAnsi="Times New Roman" w:eastAsia="Times New Roman" w:cs="Times New Roman"/>
          <w:color w:val="000000" w:themeColor="text1"/>
          <w:sz w:val="24"/>
          <w:szCs w:val="24"/>
        </w:rPr>
        <w:t>ja</w:t>
      </w:r>
      <w:r w:rsidRPr="2A7C4513">
        <w:rPr>
          <w:rFonts w:ascii="Times New Roman" w:hAnsi="Times New Roman" w:eastAsia="Times New Roman" w:cs="Times New Roman"/>
          <w:b/>
          <w:bCs/>
          <w:color w:val="000000" w:themeColor="text1"/>
          <w:sz w:val="24"/>
          <w:szCs w:val="24"/>
        </w:rPr>
        <w:t xml:space="preserve"> mõõdukas</w:t>
      </w:r>
      <w:r w:rsidRPr="2A7C4513">
        <w:rPr>
          <w:rFonts w:ascii="Times New Roman" w:hAnsi="Times New Roman" w:eastAsia="Times New Roman" w:cs="Times New Roman"/>
          <w:color w:val="000000" w:themeColor="text1"/>
          <w:sz w:val="24"/>
          <w:szCs w:val="24"/>
        </w:rPr>
        <w:t xml:space="preserve">. </w:t>
      </w:r>
    </w:p>
    <w:p w:rsidR="5778A3D8" w:rsidP="5778A3D8" w:rsidRDefault="5778A3D8" w14:paraId="4F70413D" w14:textId="299C93E7">
      <w:pPr>
        <w:spacing w:line="240" w:lineRule="auto"/>
        <w:contextualSpacing/>
        <w:jc w:val="both"/>
        <w:rPr>
          <w:rFonts w:ascii="Times New Roman" w:hAnsi="Times New Roman" w:eastAsia="Times New Roman" w:cs="Times New Roman"/>
          <w:color w:val="000000" w:themeColor="text1"/>
          <w:sz w:val="24"/>
          <w:szCs w:val="24"/>
        </w:rPr>
      </w:pPr>
    </w:p>
    <w:p w:rsidR="5778A3D8" w:rsidP="5778A3D8" w:rsidRDefault="5CA06B9E" w14:paraId="3AF7F8C7" w14:textId="5CB93F3B">
      <w:pPr>
        <w:spacing w:line="240" w:lineRule="auto"/>
        <w:contextualSpacing/>
        <w:jc w:val="both"/>
        <w:rPr>
          <w:rFonts w:ascii="Times New Roman" w:hAnsi="Times New Roman" w:eastAsia="Times New Roman" w:cs="Times New Roman"/>
          <w:color w:val="000000" w:themeColor="text1"/>
          <w:sz w:val="24"/>
          <w:szCs w:val="24"/>
        </w:rPr>
      </w:pPr>
      <w:r w:rsidRPr="7677DFDF">
        <w:rPr>
          <w:rFonts w:ascii="Times New Roman" w:hAnsi="Times New Roman" w:eastAsia="Times New Roman" w:cs="Times New Roman"/>
          <w:color w:val="000000" w:themeColor="text1"/>
          <w:sz w:val="24"/>
          <w:szCs w:val="24"/>
        </w:rPr>
        <w:t>Õigusega teada, vallata ning muul viisil töödelda pangakonto infot riivatakse ennekõike isiku informatsioonilise enesemääramise õigust, mis on tuletatud õigusest vabale eneseteostusele (PS § 19), perekonna- ja eraelu puutumatusele (PS § 26) ning ettevõtlusvabadusele</w:t>
      </w:r>
      <w:r w:rsidRPr="7677DFDF" w:rsidR="3B8D538E">
        <w:rPr>
          <w:rFonts w:ascii="Times New Roman" w:hAnsi="Times New Roman" w:eastAsia="Times New Roman" w:cs="Times New Roman"/>
          <w:color w:val="000000" w:themeColor="text1"/>
          <w:sz w:val="24"/>
          <w:szCs w:val="24"/>
        </w:rPr>
        <w:t xml:space="preserve"> (PS § 31)</w:t>
      </w:r>
      <w:r w:rsidRPr="7677DFDF">
        <w:rPr>
          <w:rFonts w:ascii="Times New Roman" w:hAnsi="Times New Roman" w:eastAsia="Times New Roman" w:cs="Times New Roman"/>
          <w:color w:val="000000" w:themeColor="text1"/>
          <w:sz w:val="24"/>
          <w:szCs w:val="24"/>
        </w:rPr>
        <w:t xml:space="preserve">. </w:t>
      </w:r>
    </w:p>
    <w:p w:rsidR="7677DFDF" w:rsidP="7677DFDF" w:rsidRDefault="7677DFDF" w14:paraId="771DE0F1" w14:textId="131C1DAD">
      <w:pPr>
        <w:spacing w:line="240" w:lineRule="auto"/>
        <w:contextualSpacing/>
        <w:jc w:val="both"/>
        <w:rPr>
          <w:rFonts w:ascii="Times New Roman" w:hAnsi="Times New Roman" w:eastAsia="Times New Roman" w:cs="Times New Roman"/>
          <w:color w:val="000000" w:themeColor="text1"/>
          <w:sz w:val="24"/>
          <w:szCs w:val="24"/>
        </w:rPr>
      </w:pPr>
    </w:p>
    <w:p w:rsidR="4A606D6C" w:rsidP="2A7C4513" w:rsidRDefault="4A606D6C" w14:paraId="23E2203B" w14:textId="2BC15D12">
      <w:pPr>
        <w:spacing w:line="240" w:lineRule="auto"/>
        <w:contextualSpacing/>
        <w:jc w:val="both"/>
        <w:rPr>
          <w:rFonts w:ascii="Times New Roman" w:hAnsi="Times New Roman" w:eastAsia="Times New Roman" w:cs="Times New Roman"/>
          <w:color w:val="000000" w:themeColor="text1"/>
          <w:sz w:val="24"/>
          <w:szCs w:val="24"/>
        </w:rPr>
      </w:pPr>
      <w:r w:rsidRPr="2A7C4513">
        <w:rPr>
          <w:rFonts w:ascii="Times New Roman" w:hAnsi="Times New Roman" w:eastAsia="Times New Roman" w:cs="Times New Roman"/>
          <w:color w:val="000000" w:themeColor="text1"/>
          <w:sz w:val="24"/>
          <w:szCs w:val="24"/>
        </w:rPr>
        <w:t xml:space="preserve">Informatsiooniline enesemääramise õigus tähendab isiku õigust otsustada, kuidas töödeldakse mis iganes tema kohta käivaid andmeid, sh kes on nendest andmetest teadlikud, kes neid valdab, milleks neid kasutada tohib, kellele võib neid avaldada jne. </w:t>
      </w:r>
      <w:r w:rsidRPr="2A7C4513" w:rsidR="2CF09DE9">
        <w:rPr>
          <w:rFonts w:ascii="Times New Roman" w:hAnsi="Times New Roman" w:eastAsia="Times New Roman" w:cs="Times New Roman"/>
          <w:color w:val="000000" w:themeColor="text1"/>
          <w:sz w:val="24"/>
          <w:szCs w:val="24"/>
        </w:rPr>
        <w:t>Kuivõrd pangakonto info võib sisaldada erinevat eraelulist ning ärialast teavet, mille pinnalt võib olla võimalik teha järeldusi isiku poliitiliste ja religioossete vaadete, sotsiaal- ning ärisuhete, tarbimisharjumuste, meditsiinilise staatuse jms kohta, siis hõlmab informatsiooniline enesemääramise õigus möödapääsematult</w:t>
      </w:r>
      <w:r w:rsidRPr="2A7C4513">
        <w:rPr>
          <w:rFonts w:ascii="Times New Roman" w:hAnsi="Times New Roman" w:eastAsia="Times New Roman" w:cs="Times New Roman"/>
          <w:color w:val="000000" w:themeColor="text1"/>
          <w:sz w:val="24"/>
          <w:szCs w:val="24"/>
        </w:rPr>
        <w:t xml:space="preserve"> ka õigust otsustada, kuidas töödeldakse isiku pangakonto infot</w:t>
      </w:r>
      <w:r w:rsidR="00B61F09">
        <w:rPr>
          <w:rFonts w:ascii="Times New Roman" w:hAnsi="Times New Roman" w:eastAsia="Times New Roman" w:cs="Times New Roman"/>
          <w:color w:val="000000" w:themeColor="text1"/>
          <w:sz w:val="24"/>
          <w:szCs w:val="24"/>
        </w:rPr>
        <w:t>.</w:t>
      </w:r>
      <w:r w:rsidRPr="2A7C4513">
        <w:rPr>
          <w:rFonts w:ascii="Times New Roman" w:hAnsi="Times New Roman" w:eastAsia="Times New Roman" w:cs="Times New Roman"/>
          <w:color w:val="000000" w:themeColor="text1"/>
          <w:sz w:val="24"/>
          <w:szCs w:val="24"/>
        </w:rPr>
        <w:t xml:space="preserve">  </w:t>
      </w:r>
    </w:p>
    <w:p w:rsidR="5778A3D8" w:rsidP="5778A3D8" w:rsidRDefault="5778A3D8" w14:paraId="350EBF02" w14:textId="380B05E5">
      <w:pPr>
        <w:spacing w:line="240" w:lineRule="auto"/>
        <w:contextualSpacing/>
        <w:jc w:val="both"/>
        <w:rPr>
          <w:rFonts w:ascii="Times New Roman" w:hAnsi="Times New Roman" w:eastAsia="Times New Roman" w:cs="Times New Roman"/>
          <w:color w:val="000000" w:themeColor="text1"/>
          <w:sz w:val="24"/>
          <w:szCs w:val="24"/>
        </w:rPr>
      </w:pPr>
    </w:p>
    <w:p w:rsidR="4A606D6C" w:rsidP="20A76737" w:rsidRDefault="1E9DD9C2" w14:paraId="271F83D5" w14:textId="49C46985">
      <w:pPr>
        <w:spacing w:line="240" w:lineRule="auto"/>
        <w:contextualSpacing/>
        <w:jc w:val="both"/>
        <w:rPr>
          <w:rFonts w:ascii="Times New Roman" w:hAnsi="Times New Roman" w:eastAsia="Times New Roman" w:cs="Times New Roman"/>
          <w:color w:val="000000" w:themeColor="text1"/>
          <w:sz w:val="24"/>
          <w:szCs w:val="24"/>
        </w:rPr>
      </w:pPr>
      <w:r w:rsidRPr="20A76737">
        <w:rPr>
          <w:rFonts w:ascii="Times New Roman" w:hAnsi="Times New Roman" w:eastAsia="Times New Roman" w:cs="Times New Roman"/>
          <w:color w:val="000000" w:themeColor="text1"/>
          <w:sz w:val="24"/>
          <w:szCs w:val="24"/>
        </w:rPr>
        <w:t>Riive antud juhul seisneb isiku kohustuses taluda seda, et MTA töötleb tema kohta käivat pangakonto infot, st saab teada nende andmete sisust ning kasutab neid</w:t>
      </w:r>
      <w:r w:rsidRPr="20A76737" w:rsidR="3021E32B">
        <w:rPr>
          <w:rFonts w:ascii="Times New Roman" w:hAnsi="Times New Roman" w:eastAsia="Times New Roman" w:cs="Times New Roman"/>
          <w:color w:val="000000" w:themeColor="text1"/>
          <w:sz w:val="24"/>
          <w:szCs w:val="24"/>
        </w:rPr>
        <w:t xml:space="preserve"> vajadusel</w:t>
      </w:r>
      <w:r w:rsidRPr="20A76737">
        <w:rPr>
          <w:rFonts w:ascii="Times New Roman" w:hAnsi="Times New Roman" w:eastAsia="Times New Roman" w:cs="Times New Roman"/>
          <w:color w:val="000000" w:themeColor="text1"/>
          <w:sz w:val="24"/>
          <w:szCs w:val="24"/>
        </w:rPr>
        <w:t xml:space="preserve"> maksumenetluses tähendust omavate asjaolude väljaselgitamiseks. MTA õigus töödelda pangakonto infot seega otseselt vähendab isiku informatsioonilise enesemääramise õigusest tingitud kontrolli oma pangakonto info üle. </w:t>
      </w:r>
    </w:p>
    <w:p w:rsidR="5778A3D8" w:rsidP="5778A3D8" w:rsidRDefault="5778A3D8" w14:paraId="63DB4C20" w14:textId="48DCAE69">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45CEAEF6" w14:textId="56D7F5A7">
      <w:pPr>
        <w:spacing w:line="240" w:lineRule="auto"/>
        <w:contextualSpacing/>
        <w:jc w:val="both"/>
        <w:rPr>
          <w:rFonts w:ascii="Times New Roman" w:hAnsi="Times New Roman" w:eastAsia="Times New Roman" w:cs="Times New Roman"/>
          <w:b/>
          <w:bCs/>
          <w:color w:val="000000" w:themeColor="text1"/>
          <w:sz w:val="24"/>
          <w:szCs w:val="24"/>
        </w:rPr>
      </w:pPr>
      <w:r w:rsidRPr="67C0DBE4">
        <w:rPr>
          <w:rFonts w:ascii="Times New Roman" w:hAnsi="Times New Roman" w:eastAsia="Times New Roman" w:cs="Times New Roman"/>
          <w:color w:val="000000" w:themeColor="text1"/>
          <w:sz w:val="24"/>
          <w:szCs w:val="24"/>
        </w:rPr>
        <w:lastRenderedPageBreak/>
        <w:t xml:space="preserve">Pangakonto info töötlemise eesmärgiks on tagada maksukohustuste nõuetekohane täitmine, sealhulgas kontrollida deklareeritud maksukohustuste õigsust. </w:t>
      </w:r>
      <w:r w:rsidRPr="67C0DBE4">
        <w:rPr>
          <w:rFonts w:ascii="Times New Roman" w:hAnsi="Times New Roman" w:eastAsia="Times New Roman" w:cs="Times New Roman"/>
          <w:b/>
          <w:bCs/>
          <w:color w:val="000000" w:themeColor="text1"/>
          <w:sz w:val="24"/>
          <w:szCs w:val="24"/>
        </w:rPr>
        <w:t>Tõhus riiklik järelevalve maksukohustuste täitmise üle on eesmärgina selgelt legitiimne.</w:t>
      </w:r>
    </w:p>
    <w:p w:rsidR="5778A3D8" w:rsidP="5778A3D8" w:rsidRDefault="5778A3D8" w14:paraId="1C4C4153" w14:textId="2A72AD91">
      <w:pPr>
        <w:spacing w:line="240" w:lineRule="auto"/>
        <w:contextualSpacing/>
        <w:jc w:val="both"/>
        <w:rPr>
          <w:rFonts w:ascii="Times New Roman" w:hAnsi="Times New Roman" w:eastAsia="Times New Roman" w:cs="Times New Roman"/>
          <w:b/>
          <w:bCs/>
          <w:color w:val="000000" w:themeColor="text1"/>
          <w:sz w:val="24"/>
          <w:szCs w:val="24"/>
        </w:rPr>
      </w:pPr>
    </w:p>
    <w:p w:rsidR="4A606D6C" w:rsidP="67C0DBE4" w:rsidRDefault="4A606D6C" w14:paraId="0FC90836" w14:textId="009A546F">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Pangakonto info töötlemine annab MTA-le sõltumatut ning usaldusväärset informatsiooni maksukohustuslase majanduslikust aktiivsusest, mida on võimalik võrrelda maksukohustuslase enda väidete ja järeldustega oma majandusliku olukorra ning tasumisele kuuluvate maksude kohta. Näiteks, kui maksudeklaratsioonil olevad andmed ei ole loogilises kooskõlas maksukohustuslase pangakonto saldo või maksustamisperioodil toimunud sisse- ja väljaminekutega, siis võib see anda MTA-le aluse kahtlustada, et maksukohustuslane on kas midagi valesti arvutanud, üritab maksude tasumisest kõrvale hoiduda või halvimal juhul, on toime pannud otsese maksupettuse. </w:t>
      </w:r>
    </w:p>
    <w:p w:rsidR="5778A3D8" w:rsidP="5778A3D8" w:rsidRDefault="5778A3D8" w14:paraId="6EBDBC9E" w14:textId="2B8D6C99">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5E30646F" w14:textId="14F1C389">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t>Pangakonto info töötlemine on abinõuna seega sobiv</w:t>
      </w:r>
      <w:r w:rsidRPr="67C0DBE4">
        <w:rPr>
          <w:rFonts w:ascii="Times New Roman" w:hAnsi="Times New Roman" w:eastAsia="Times New Roman" w:cs="Times New Roman"/>
          <w:color w:val="000000" w:themeColor="text1"/>
          <w:sz w:val="24"/>
          <w:szCs w:val="24"/>
        </w:rPr>
        <w:t xml:space="preserve">, sest sobiv on iga meede, mis soodustab legitiimse eesmärgi saavutamist – antud juhul võimaldab pangakonto info töötlemine tagada tõhusamat riiklikku järelevalvet maksukohustuste täitmise üle, näiteks kontrollida deklaratsioonides kajastatud andmete õigsust, avastada ebaseaduslikku majandustegevust ning tõendada muid maksualaseid rikkumisi. </w:t>
      </w:r>
    </w:p>
    <w:p w:rsidR="5778A3D8" w:rsidP="5778A3D8" w:rsidRDefault="5778A3D8" w14:paraId="3D95A793" w14:textId="2B293CBD">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11BCCDE9" w14:textId="0F7DB440">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t>Pangakonto info töötlemine on ka vajalik</w:t>
      </w:r>
      <w:r w:rsidRPr="67C0DBE4">
        <w:rPr>
          <w:rFonts w:ascii="Times New Roman" w:hAnsi="Times New Roman" w:eastAsia="Times New Roman" w:cs="Times New Roman"/>
          <w:color w:val="000000" w:themeColor="text1"/>
          <w:sz w:val="24"/>
          <w:szCs w:val="24"/>
        </w:rPr>
        <w:t xml:space="preserve">, ehk sellele pole mingit alternatiivi, mis oleks sama tõhus, ent riivaks põhiõigusi- ja vabadusi vähem. </w:t>
      </w:r>
    </w:p>
    <w:p w:rsidR="5778A3D8" w:rsidP="5778A3D8" w:rsidRDefault="5778A3D8" w14:paraId="744718AD" w14:textId="50E90B4D">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5B156940" w14:textId="55DB1C43">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Pangakonto infot on vaja ennekõike selleks, et tagada tõhus riiklik järelevalve rahavoogudest sõltuvate maksude, näiteks tulu-, käibe- ja tööjõumaksude tasumise üle. Tegemist on deklaratsioonipõhiste maksukohustustega, kus üldreeglina peavad maksukohustuslased maksu suuruse ise arvutama ning deklareerima. Kui MTA-l aga peaks tekkima kahtlus esitatud deklaratsioonide usaldusväärsuses, siis võimaldabki ligipääs pangakonto infole – sissetulekutele ja väljaminekutele, ülekannete kuupäevadele ning nende osapooltele, saldodele jms – seda kahtlust maksumenetluse raames kas kinnitada või kummutada. </w:t>
      </w:r>
    </w:p>
    <w:p w:rsidR="5778A3D8" w:rsidP="5778A3D8" w:rsidRDefault="5778A3D8" w14:paraId="2A388565" w14:textId="1087194B">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15D14747" w14:textId="0B4963C7">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Varamaksude (nt maamaks ja mootorsõidukimaks) puhul ei pruugi pangakonto info olla vajalik, et maksu suurust </w:t>
      </w:r>
      <w:r w:rsidRPr="67C0DBE4">
        <w:rPr>
          <w:rFonts w:ascii="Times New Roman" w:hAnsi="Times New Roman" w:eastAsia="Times New Roman" w:cs="Times New Roman"/>
          <w:i/>
          <w:iCs/>
          <w:color w:val="000000" w:themeColor="text1"/>
          <w:sz w:val="24"/>
          <w:szCs w:val="24"/>
        </w:rPr>
        <w:t>per se</w:t>
      </w:r>
      <w:r w:rsidRPr="67C0DBE4">
        <w:rPr>
          <w:rFonts w:ascii="Times New Roman" w:hAnsi="Times New Roman" w:eastAsia="Times New Roman" w:cs="Times New Roman"/>
          <w:color w:val="000000" w:themeColor="text1"/>
          <w:sz w:val="24"/>
          <w:szCs w:val="24"/>
        </w:rPr>
        <w:t xml:space="preserve"> kindlaks teha, sest selleks vajaliku info saab MTA tüüpiliselt erinevatest vararegistritest. Küll aga ei muuda see asjaolu, et maksukohustus kui selline on olemuslikult siiski rahaline kohustus, mille üle järelevalve teostamisel võib pangakonto info olla määrava tähendusega – näiteks, kui maksukohustuslane väidab, et tal pole piisavalt raha maksu tasumiseks, siis on seda võimalik kontrollida vaadates tema pangakontode saldosid, niisamuti on võimalik vaadata tema sisse- ja väljaminekuid hindamaks, kas isik võis ise tekitada oma maksevõimetuse eesmärgiga hoiduda maksude tasumisest kõrvale. </w:t>
      </w:r>
    </w:p>
    <w:p w:rsidR="5778A3D8" w:rsidP="5778A3D8" w:rsidRDefault="5778A3D8" w14:paraId="58485379" w14:textId="1783F39D">
      <w:pPr>
        <w:spacing w:line="240" w:lineRule="auto"/>
        <w:contextualSpacing/>
        <w:jc w:val="both"/>
        <w:rPr>
          <w:rFonts w:ascii="Times New Roman" w:hAnsi="Times New Roman" w:eastAsia="Times New Roman" w:cs="Times New Roman"/>
          <w:color w:val="000000" w:themeColor="text1"/>
          <w:sz w:val="24"/>
          <w:szCs w:val="24"/>
        </w:rPr>
      </w:pPr>
    </w:p>
    <w:p w:rsidR="5778A3D8" w:rsidP="67C0DBE4" w:rsidRDefault="4A606D6C" w14:paraId="39A8547E" w14:textId="29F4FE90">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Pangakonto info võib olla vajalik, et teha kindlaks ka muid maksustamise vaatest olulisi asjaolusid, näiteks on MTA kasutanud pangakonto infot, et </w:t>
      </w:r>
      <w:r w:rsidRPr="67C0DBE4" w:rsidR="15F5F6FC">
        <w:rPr>
          <w:rFonts w:ascii="Times New Roman" w:hAnsi="Times New Roman" w:eastAsia="Times New Roman" w:cs="Times New Roman"/>
          <w:color w:val="000000" w:themeColor="text1"/>
          <w:sz w:val="24"/>
          <w:szCs w:val="24"/>
        </w:rPr>
        <w:t xml:space="preserve">koguda tõendeid maksukohustuslase </w:t>
      </w:r>
      <w:proofErr w:type="spellStart"/>
      <w:r w:rsidRPr="67C0DBE4" w:rsidR="15F5F6FC">
        <w:rPr>
          <w:rFonts w:ascii="Times New Roman" w:hAnsi="Times New Roman" w:eastAsia="Times New Roman" w:cs="Times New Roman"/>
          <w:color w:val="000000" w:themeColor="text1"/>
          <w:sz w:val="24"/>
          <w:szCs w:val="24"/>
        </w:rPr>
        <w:t>maksuresidentsuse</w:t>
      </w:r>
      <w:proofErr w:type="spellEnd"/>
      <w:r w:rsidRPr="67C0DBE4" w:rsidR="15F5F6FC">
        <w:rPr>
          <w:rFonts w:ascii="Times New Roman" w:hAnsi="Times New Roman" w:eastAsia="Times New Roman" w:cs="Times New Roman"/>
          <w:color w:val="000000" w:themeColor="text1"/>
          <w:sz w:val="24"/>
          <w:szCs w:val="24"/>
        </w:rPr>
        <w:t xml:space="preserve"> ja alalise elukoha kohta (alalise elukoha müügi tulumaksuvabastuse kontekstis) jne. </w:t>
      </w:r>
    </w:p>
    <w:p w:rsidR="4A20DDC3" w:rsidP="4A20DDC3" w:rsidRDefault="4A20DDC3" w14:paraId="4DC3F530" w14:textId="41280337">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6BCC6C27" w14:textId="202A8A5C">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Kõikmõeldavad alternatiivsed teabeartiklid, näiteks arved, lepingud, ütlused, vastuvõtu-üleandmise aktid ning muud raamatupidamisalased dokumendid jne, ei võimalda MTA-l sama tõhusalt maksumenetlust läbi viia. Nimelt, lepingute, arvete jms dokumentide pinnalt ei saa tõsikindlalt järeldada seda, et nendes kajastuvad majandustehingud on reaalselt toimunud või et nendes kajastuvad majandussuhted reaalselt eksisteerivad. Sisuliselt tugineb alternatiivsete teabeartiklite usaldusväärsus samuti suuremas osas ristvõrdlusele pangakonto infoga, millest nähtuvad reaalse</w:t>
      </w:r>
      <w:r w:rsidRPr="67C0DBE4" w:rsidR="2B8A7513">
        <w:rPr>
          <w:rFonts w:ascii="Times New Roman" w:hAnsi="Times New Roman" w:eastAsia="Times New Roman" w:cs="Times New Roman"/>
          <w:color w:val="000000" w:themeColor="text1"/>
          <w:sz w:val="24"/>
          <w:szCs w:val="24"/>
        </w:rPr>
        <w:t>lt</w:t>
      </w:r>
      <w:r w:rsidRPr="67C0DBE4">
        <w:rPr>
          <w:rFonts w:ascii="Times New Roman" w:hAnsi="Times New Roman" w:eastAsia="Times New Roman" w:cs="Times New Roman"/>
          <w:color w:val="000000" w:themeColor="text1"/>
          <w:sz w:val="24"/>
          <w:szCs w:val="24"/>
        </w:rPr>
        <w:t xml:space="preserve"> toimunud majanduslikud toimingud. </w:t>
      </w:r>
    </w:p>
    <w:p w:rsidR="5778A3D8" w:rsidP="5778A3D8" w:rsidRDefault="5778A3D8" w14:paraId="7A055B1F" w14:textId="5764F0E0">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49E24BB4" w14:textId="743FE2D4">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lastRenderedPageBreak/>
        <w:t xml:space="preserve">Pangakonto info puhul ei saa üle rõhutada ka selle väärtust maksukohustuslaste õiguskuulekusele motiveerimisel. Kui maksukohustuslastel on teada, et MTA-l on võimalik võrrelda terviklikku pangakonto infot tema enda väidete ja deklaratsioonidega, siis vähendab see tema valmisolekut maksudest kõrvalehoidumiseks ning maksupettusteks, sest vahelejäämise risk on märkimisväärne. Teoorias võiks MTA suurendada õiguskuulekust ka nii, et tehakse </w:t>
      </w:r>
      <w:r w:rsidRPr="67C0DBE4" w:rsidR="566E9A0A">
        <w:rPr>
          <w:rFonts w:ascii="Times New Roman" w:hAnsi="Times New Roman" w:eastAsia="Times New Roman" w:cs="Times New Roman"/>
          <w:color w:val="000000" w:themeColor="text1"/>
          <w:sz w:val="24"/>
          <w:szCs w:val="24"/>
        </w:rPr>
        <w:t xml:space="preserve">massiliselt </w:t>
      </w:r>
      <w:r w:rsidRPr="67C0DBE4">
        <w:rPr>
          <w:rFonts w:ascii="Times New Roman" w:hAnsi="Times New Roman" w:eastAsia="Times New Roman" w:cs="Times New Roman"/>
          <w:color w:val="000000" w:themeColor="text1"/>
          <w:sz w:val="24"/>
          <w:szCs w:val="24"/>
        </w:rPr>
        <w:t>rohkem maksukontrolle, kuid sellega kaasneks suurem töökoormus riigile, samuti suurem halduskoormus seaduskuulekatele maksumaksjatele.</w:t>
      </w:r>
    </w:p>
    <w:p w:rsidR="5778A3D8" w:rsidP="5778A3D8" w:rsidRDefault="5778A3D8" w14:paraId="018BF84A" w14:textId="66B06112">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1B88A0C3" w14:textId="0F5A5A2C">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Isegi, kui jaatada pangakonto info kui sellise töötlemise vajalikkust, siis võib maksukohustuslaste jaoks siiski säästvam olla see, kui pangakonto info töötlemise ulatus oleks seaduse tasandil kuidagi ajaliselt või teabeliikide kaupa piiratud – näiteks võiks seadus fikseerida, milliste perioodide osas võib MTA küsida konto väljavõtet, või võiks seadus ette näha maksukohustuslastele võimaluse eemaldada pangakonto väljavõtetelt privaatse iseloomuga andmed, mis ei puutu maksumenetlusse. Selline lahendus kahtlemata vähendaks riivet informatsioonilisele enesemääramisõigusele, kuid see ühtlasi ka vähendaks niivõrd märkimisväärselt MTA tõhusust maksumenetluse läbiviimisel, et ohtu võib sattuda MTA võimekus üleüldse läbi viia maksumenetlust kui sellist. </w:t>
      </w:r>
    </w:p>
    <w:p w:rsidR="5778A3D8" w:rsidP="5778A3D8" w:rsidRDefault="5778A3D8" w14:paraId="4453DE9B" w14:textId="451F9935">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39CD01BC" w14:textId="4F902DE5">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Esiteks, pangakonto info kui teabeliigi usaldusväärsus põhineb täielikult selle terviklikkusel, st see annab objektiivset ning maksukohustuslasest sõltumatut infot maksukohustuslase majandusliku olukorra kohta. Kui maksukohustuslasel või kolmandal isikul oleks võimalik seda infot enne MTA-le edastamist kuidagi moonutada eraelu kaitse vms põhjuse ettekäändel, siis ei oleks MTA-l kuidagi võimalik kontrollida seda, kas eemaldati üksnes kõrvaline info, või midagi olulist maksumenetluse lahendamiseks. Sellisel </w:t>
      </w:r>
      <w:proofErr w:type="spellStart"/>
      <w:r w:rsidRPr="67C0DBE4">
        <w:rPr>
          <w:rFonts w:ascii="Times New Roman" w:hAnsi="Times New Roman" w:eastAsia="Times New Roman" w:cs="Times New Roman"/>
          <w:color w:val="000000" w:themeColor="text1"/>
          <w:sz w:val="24"/>
          <w:szCs w:val="24"/>
        </w:rPr>
        <w:t>redakteeritud</w:t>
      </w:r>
      <w:proofErr w:type="spellEnd"/>
      <w:r w:rsidRPr="67C0DBE4">
        <w:rPr>
          <w:rFonts w:ascii="Times New Roman" w:hAnsi="Times New Roman" w:eastAsia="Times New Roman" w:cs="Times New Roman"/>
          <w:color w:val="000000" w:themeColor="text1"/>
          <w:sz w:val="24"/>
          <w:szCs w:val="24"/>
        </w:rPr>
        <w:t xml:space="preserve"> pangakonto infol ei oleks seega erilist iseseisvat tõendamisväärtust, kuivõrd selle usaldusväärsus tugineks täielikult maksukohustuslase enda sõnale. Et pangakonto info küsimisega võib MTA saada teada ka privaatset infot, millel ei ole puutumust maksumenetlusega – selleks otstarbeks eksisteeribki MKS §-s 26 sätestatud maksusaladuse instituut. </w:t>
      </w:r>
    </w:p>
    <w:p w:rsidR="5778A3D8" w:rsidP="5778A3D8" w:rsidRDefault="5778A3D8" w14:paraId="53127508" w14:textId="2AA180C8">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474E7CF4" w14:textId="20BF922B">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Teiseks, maksumenetluste erinevaid faktilisi ning juriidilisi konfiguratsioone ei ole võimalik seaduse tasandil ammendavalt ette näha viisil, mis võimaldaks seadusega fikseerida nõutava pangakonto info spetsiifilised teabeliigid ning ajalised piirid. </w:t>
      </w:r>
    </w:p>
    <w:p w:rsidR="5778A3D8" w:rsidP="5778A3D8" w:rsidRDefault="5778A3D8" w14:paraId="46C75CB2" w14:textId="5144D1F0">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09DADE68" w14:textId="4B1BC32B">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Pangakonto info on kõigest üks tõend teiste seas ning kuna ühelgi tõendil ei saa olla ettemääratud jõudu, siis ei saa seaduse tasandil ka ette kirjutada, millist konkreetset teabeartiklit võib tõendina käsitleda ja millist mitte. Vastavalt uurimispõhimõttele peab MTA ise hindama, millist pangakonto infot maksumenetluse lahendamiseks vaja on. </w:t>
      </w:r>
    </w:p>
    <w:p w:rsidR="5778A3D8" w:rsidP="5778A3D8" w:rsidRDefault="5778A3D8" w14:paraId="7F75D0A7" w14:textId="6EEBF930">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51FD944A" w14:textId="4BB8B65C">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Mis puudutab nõutava pangakonto ajalisi piire (nt väljavõtte perioode), siis MTA kogemus näitab, et tihtipeale on maksuasja lahendamiseks vaja ka sellist pangakonto infot, mis jääb</w:t>
      </w:r>
      <w:r w:rsidRPr="67C0DBE4" w:rsidR="3871E2E1">
        <w:rPr>
          <w:rFonts w:ascii="Times New Roman" w:hAnsi="Times New Roman" w:eastAsia="Times New Roman" w:cs="Times New Roman"/>
          <w:color w:val="000000" w:themeColor="text1"/>
          <w:sz w:val="24"/>
          <w:szCs w:val="24"/>
        </w:rPr>
        <w:t xml:space="preserve"> esialgselt määratletud</w:t>
      </w:r>
      <w:r w:rsidRPr="67C0DBE4">
        <w:rPr>
          <w:rFonts w:ascii="Times New Roman" w:hAnsi="Times New Roman" w:eastAsia="Times New Roman" w:cs="Times New Roman"/>
          <w:color w:val="000000" w:themeColor="text1"/>
          <w:sz w:val="24"/>
          <w:szCs w:val="24"/>
        </w:rPr>
        <w:t xml:space="preserve"> kontrollitava maksustamisperioodi ajalistest piiridest väljapoole – näiteks on juhtusid, kus ettevõte teeb juhatuse liikmele kontrolliperioodi jooksul laenu tagasimakseid. Selleks, et kontrollida selle laenu kui majandusliku suhte faktilist olemasolu ning juhatuse liikme laenuvõimekust, on vaja saada selle ettevõtte pangakonto väljavõtet ka </w:t>
      </w:r>
      <w:r w:rsidRPr="67C0DBE4" w:rsidR="0A7A6745">
        <w:rPr>
          <w:rFonts w:ascii="Times New Roman" w:hAnsi="Times New Roman" w:eastAsia="Times New Roman" w:cs="Times New Roman"/>
          <w:color w:val="000000" w:themeColor="text1"/>
          <w:sz w:val="24"/>
          <w:szCs w:val="24"/>
        </w:rPr>
        <w:t>esialgse</w:t>
      </w:r>
      <w:r w:rsidRPr="67C0DBE4" w:rsidR="2F9BFBF1">
        <w:rPr>
          <w:rFonts w:ascii="Times New Roman" w:hAnsi="Times New Roman" w:eastAsia="Times New Roman" w:cs="Times New Roman"/>
          <w:color w:val="000000" w:themeColor="text1"/>
          <w:sz w:val="24"/>
          <w:szCs w:val="24"/>
        </w:rPr>
        <w:t>lt</w:t>
      </w:r>
      <w:r w:rsidRPr="67C0DBE4" w:rsidR="0A7A6745">
        <w:rPr>
          <w:rFonts w:ascii="Times New Roman" w:hAnsi="Times New Roman" w:eastAsia="Times New Roman" w:cs="Times New Roman"/>
          <w:color w:val="000000" w:themeColor="text1"/>
          <w:sz w:val="24"/>
          <w:szCs w:val="24"/>
        </w:rPr>
        <w:t xml:space="preserve"> </w:t>
      </w:r>
      <w:r w:rsidRPr="67C0DBE4">
        <w:rPr>
          <w:rFonts w:ascii="Times New Roman" w:hAnsi="Times New Roman" w:eastAsia="Times New Roman" w:cs="Times New Roman"/>
          <w:color w:val="000000" w:themeColor="text1"/>
          <w:sz w:val="24"/>
          <w:szCs w:val="24"/>
        </w:rPr>
        <w:t>kontrolli</w:t>
      </w:r>
      <w:r w:rsidRPr="67C0DBE4" w:rsidR="270CFBE2">
        <w:rPr>
          <w:rFonts w:ascii="Times New Roman" w:hAnsi="Times New Roman" w:eastAsia="Times New Roman" w:cs="Times New Roman"/>
          <w:color w:val="000000" w:themeColor="text1"/>
          <w:sz w:val="24"/>
          <w:szCs w:val="24"/>
        </w:rPr>
        <w:t>tava maksustamisperioodi</w:t>
      </w:r>
      <w:r w:rsidRPr="67C0DBE4" w:rsidR="2AA935C3">
        <w:rPr>
          <w:rFonts w:ascii="Times New Roman" w:hAnsi="Times New Roman" w:eastAsia="Times New Roman" w:cs="Times New Roman"/>
          <w:color w:val="000000" w:themeColor="text1"/>
          <w:sz w:val="24"/>
          <w:szCs w:val="24"/>
        </w:rPr>
        <w:t xml:space="preserve"> </w:t>
      </w:r>
      <w:r w:rsidRPr="67C0DBE4">
        <w:rPr>
          <w:rFonts w:ascii="Times New Roman" w:hAnsi="Times New Roman" w:eastAsia="Times New Roman" w:cs="Times New Roman"/>
          <w:color w:val="000000" w:themeColor="text1"/>
          <w:sz w:val="24"/>
          <w:szCs w:val="24"/>
        </w:rPr>
        <w:t xml:space="preserve">välise perioodi kohta. See on vaid üks näide määratlematu hulga seast, mida ei ole võimalik seadusandlikul tasandil ammendavalt kajastada. </w:t>
      </w:r>
    </w:p>
    <w:p w:rsidR="5778A3D8" w:rsidP="5778A3D8" w:rsidRDefault="5778A3D8" w14:paraId="2B2B02FB" w14:textId="67CD065E">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366EA2EE" w14:textId="46A506D3">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Sellest kõigest järeldub, et tervikliku (st moonutamata) pangakonto infota ei olegi MTA-l sisuliselt võimalik iseseisvalt kontrollida maksukohustuslase väidete ning deklaratsioonide faktilist paikapidavust</w:t>
      </w:r>
      <w:r w:rsidRPr="67C0DBE4" w:rsidR="61BF9F66">
        <w:rPr>
          <w:rFonts w:ascii="Times New Roman" w:hAnsi="Times New Roman" w:eastAsia="Times New Roman" w:cs="Times New Roman"/>
          <w:color w:val="000000" w:themeColor="text1"/>
          <w:sz w:val="24"/>
          <w:szCs w:val="24"/>
        </w:rPr>
        <w:t xml:space="preserve">. Niisamuti eeldab </w:t>
      </w:r>
      <w:r w:rsidRPr="67C0DBE4">
        <w:rPr>
          <w:rFonts w:ascii="Times New Roman" w:hAnsi="Times New Roman" w:eastAsia="Times New Roman" w:cs="Times New Roman"/>
          <w:color w:val="000000" w:themeColor="text1"/>
          <w:sz w:val="24"/>
          <w:szCs w:val="24"/>
        </w:rPr>
        <w:t>maksumenetluste faktoloogiate ettenägematus pangakonto info kui tõendi</w:t>
      </w:r>
      <w:r w:rsidRPr="67C0DBE4" w:rsidR="3678A1C3">
        <w:rPr>
          <w:rFonts w:ascii="Times New Roman" w:hAnsi="Times New Roman" w:eastAsia="Times New Roman" w:cs="Times New Roman"/>
          <w:color w:val="000000" w:themeColor="text1"/>
          <w:sz w:val="24"/>
          <w:szCs w:val="24"/>
        </w:rPr>
        <w:t xml:space="preserve"> jätkuvat</w:t>
      </w:r>
      <w:r w:rsidRPr="67C0DBE4">
        <w:rPr>
          <w:rFonts w:ascii="Times New Roman" w:hAnsi="Times New Roman" w:eastAsia="Times New Roman" w:cs="Times New Roman"/>
          <w:color w:val="000000" w:themeColor="text1"/>
          <w:sz w:val="24"/>
          <w:szCs w:val="24"/>
        </w:rPr>
        <w:t xml:space="preserve"> abstraheeritust seaduse tasandil.</w:t>
      </w:r>
      <w:r w:rsidRPr="67C0DBE4" w:rsidR="65DCA0F2">
        <w:rPr>
          <w:rFonts w:ascii="Times New Roman" w:hAnsi="Times New Roman" w:eastAsia="Times New Roman" w:cs="Times New Roman"/>
          <w:color w:val="000000" w:themeColor="text1"/>
          <w:sz w:val="24"/>
          <w:szCs w:val="24"/>
        </w:rPr>
        <w:t xml:space="preserve"> </w:t>
      </w:r>
    </w:p>
    <w:p w:rsidR="5778A3D8" w:rsidP="5778A3D8" w:rsidRDefault="5778A3D8" w14:paraId="60346A39" w14:textId="3115DA4F">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55442209" w14:textId="2E964B59">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lastRenderedPageBreak/>
        <w:t>Pangakonto info töötlemine on ka mõõdukas</w:t>
      </w:r>
      <w:r w:rsidRPr="67C0DBE4">
        <w:rPr>
          <w:rFonts w:ascii="Times New Roman" w:hAnsi="Times New Roman" w:eastAsia="Times New Roman" w:cs="Times New Roman"/>
          <w:color w:val="000000" w:themeColor="text1"/>
          <w:sz w:val="24"/>
          <w:szCs w:val="24"/>
        </w:rPr>
        <w:t xml:space="preserve">, st sellega kaasnev tulu kaalub üle sellega kaasneva põhiõiguste- ja vabaduste riive. </w:t>
      </w:r>
    </w:p>
    <w:p w:rsidR="5778A3D8" w:rsidP="5778A3D8" w:rsidRDefault="5778A3D8" w14:paraId="6AAC89D4" w14:textId="1FC543FE">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1F0E1560" w14:textId="62D1C075">
      <w:pPr>
        <w:tabs>
          <w:tab w:val="right" w:pos="9071"/>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Pangakonto infota pole maksualane järelevalve tänapäevases majandussüsteemis võimalik. Seda kinnitab empiiriline tasand, kus pea kõik riigid võimaldavad maksuhalduritel töödelda pangakonto infot</w:t>
      </w:r>
      <w:r w:rsidRPr="67C0DBE4" w:rsidR="6245F097">
        <w:rPr>
          <w:rFonts w:ascii="Times New Roman" w:hAnsi="Times New Roman" w:eastAsia="Times New Roman" w:cs="Times New Roman"/>
          <w:color w:val="000000" w:themeColor="text1"/>
          <w:sz w:val="24"/>
          <w:szCs w:val="24"/>
        </w:rPr>
        <w:t xml:space="preserve"> </w:t>
      </w:r>
      <w:r w:rsidRPr="67C0DBE4">
        <w:rPr>
          <w:rFonts w:ascii="Times New Roman" w:hAnsi="Times New Roman" w:eastAsia="Times New Roman" w:cs="Times New Roman"/>
          <w:color w:val="000000" w:themeColor="text1"/>
          <w:sz w:val="24"/>
          <w:szCs w:val="24"/>
        </w:rPr>
        <w:t xml:space="preserve">kui tõendi liiki. Niisamuti, nii Euroopa Liit kui ka Majandusliku Koostöö ja Arengu Organisatsioon (edaspidi </w:t>
      </w:r>
      <w:r w:rsidRPr="00140315">
        <w:rPr>
          <w:rFonts w:ascii="Times New Roman" w:hAnsi="Times New Roman" w:eastAsia="Times New Roman" w:cs="Times New Roman"/>
          <w:i/>
          <w:iCs/>
          <w:color w:val="000000" w:themeColor="text1"/>
          <w:sz w:val="24"/>
          <w:szCs w:val="24"/>
        </w:rPr>
        <w:t>OECD</w:t>
      </w:r>
      <w:r w:rsidRPr="67C0DBE4">
        <w:rPr>
          <w:rFonts w:ascii="Times New Roman" w:hAnsi="Times New Roman" w:eastAsia="Times New Roman" w:cs="Times New Roman"/>
          <w:color w:val="000000" w:themeColor="text1"/>
          <w:sz w:val="24"/>
          <w:szCs w:val="24"/>
        </w:rPr>
        <w:t>)</w:t>
      </w:r>
      <w:r w:rsidRPr="67C0DBE4" w:rsidR="1114BB7F">
        <w:rPr>
          <w:rFonts w:ascii="Times New Roman" w:hAnsi="Times New Roman" w:eastAsia="Times New Roman" w:cs="Times New Roman"/>
          <w:color w:val="000000" w:themeColor="text1"/>
          <w:sz w:val="24"/>
          <w:szCs w:val="24"/>
        </w:rPr>
        <w:t>, G20 jmt rahvusvahelised organisatsioonid</w:t>
      </w:r>
      <w:r w:rsidRPr="67C0DBE4">
        <w:rPr>
          <w:rFonts w:ascii="Times New Roman" w:hAnsi="Times New Roman" w:eastAsia="Times New Roman" w:cs="Times New Roman"/>
          <w:color w:val="000000" w:themeColor="text1"/>
          <w:sz w:val="24"/>
          <w:szCs w:val="24"/>
        </w:rPr>
        <w:t xml:space="preserve"> rõhutavad mitte ainult maksuhaldurite vajadust pääseda ligi pangakonto infole, vaid seda infot rahvusvahelisel tasandil ka vahetada. </w:t>
      </w:r>
    </w:p>
    <w:p w:rsidR="5778A3D8" w:rsidP="5778A3D8" w:rsidRDefault="5778A3D8" w14:paraId="6939CD5F" w14:textId="0D5D585D">
      <w:pPr>
        <w:tabs>
          <w:tab w:val="right" w:pos="9071"/>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59BCBCF8" w14:textId="3DA18DA2">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Võttes arvesse, et maksude korrapärane laekumine on toimiva riigi eeltingimus, siis on ilmselge, et pangakonto info töötlemisest tingitud tulu kaalub üle maksukohustuslase kohustuse taluda selle info töötlemist riigi poolt. </w:t>
      </w:r>
    </w:p>
    <w:p w:rsidR="5778A3D8" w:rsidP="5778A3D8" w:rsidRDefault="5778A3D8" w14:paraId="6A768750" w14:textId="3F5B4191">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4F4CFA48" w14:textId="7951393A">
      <w:pPr>
        <w:spacing w:line="240" w:lineRule="auto"/>
        <w:contextualSpacing/>
        <w:jc w:val="both"/>
        <w:rPr>
          <w:rFonts w:ascii="Times New Roman" w:hAnsi="Times New Roman" w:eastAsia="Times New Roman" w:cs="Times New Roman"/>
          <w:b/>
          <w:bCs/>
          <w:color w:val="000000" w:themeColor="text1"/>
          <w:sz w:val="24"/>
          <w:szCs w:val="24"/>
        </w:rPr>
      </w:pPr>
      <w:r w:rsidRPr="67C0DBE4">
        <w:rPr>
          <w:rFonts w:ascii="Times New Roman" w:hAnsi="Times New Roman" w:eastAsia="Times New Roman" w:cs="Times New Roman"/>
          <w:b/>
          <w:bCs/>
          <w:color w:val="000000" w:themeColor="text1"/>
          <w:sz w:val="24"/>
          <w:szCs w:val="24"/>
        </w:rPr>
        <w:t xml:space="preserve">Pangakonto info töötlemine </w:t>
      </w:r>
      <w:r w:rsidRPr="67C0DBE4">
        <w:rPr>
          <w:rFonts w:ascii="Times New Roman" w:hAnsi="Times New Roman" w:eastAsia="Times New Roman" w:cs="Times New Roman"/>
          <w:b/>
          <w:bCs/>
          <w:i/>
          <w:iCs/>
          <w:color w:val="000000" w:themeColor="text1"/>
          <w:sz w:val="24"/>
          <w:szCs w:val="24"/>
        </w:rPr>
        <w:t>per se</w:t>
      </w:r>
      <w:r w:rsidRPr="67C0DBE4">
        <w:rPr>
          <w:rFonts w:ascii="Times New Roman" w:hAnsi="Times New Roman" w:eastAsia="Times New Roman" w:cs="Times New Roman"/>
          <w:b/>
          <w:bCs/>
          <w:color w:val="000000" w:themeColor="text1"/>
          <w:sz w:val="24"/>
          <w:szCs w:val="24"/>
        </w:rPr>
        <w:t xml:space="preserve"> on seega kantud legitiimsest eesmärgist ning on selle saavutamiseks sobiv, vajalik ja mõõdukas. </w:t>
      </w:r>
    </w:p>
    <w:p w:rsidR="4A606D6C" w:rsidP="67C0DBE4" w:rsidRDefault="4A606D6C" w14:paraId="5BB16EFD" w14:textId="7AD068F1">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 </w:t>
      </w:r>
    </w:p>
    <w:p w:rsidR="4A606D6C" w:rsidP="67C0DBE4" w:rsidRDefault="4A606D6C" w14:paraId="681A40D6" w14:textId="71B53FDD">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3.</w:t>
      </w:r>
      <w:r w:rsidRPr="67C0DBE4" w:rsidR="22255B53">
        <w:rPr>
          <w:rFonts w:ascii="Times New Roman" w:hAnsi="Times New Roman" w:eastAsia="Times New Roman" w:cs="Times New Roman"/>
          <w:color w:val="000000" w:themeColor="text1"/>
          <w:sz w:val="24"/>
          <w:szCs w:val="24"/>
        </w:rPr>
        <w:t>2.1.</w:t>
      </w:r>
      <w:r w:rsidRPr="67C0DBE4" w:rsidR="7C892795">
        <w:rPr>
          <w:rFonts w:ascii="Times New Roman" w:hAnsi="Times New Roman" w:eastAsia="Times New Roman" w:cs="Times New Roman"/>
          <w:color w:val="000000" w:themeColor="text1"/>
          <w:sz w:val="24"/>
          <w:szCs w:val="24"/>
        </w:rPr>
        <w:t>2</w:t>
      </w:r>
      <w:r w:rsidRPr="67C0DBE4">
        <w:rPr>
          <w:rFonts w:ascii="Times New Roman" w:hAnsi="Times New Roman" w:eastAsia="Times New Roman" w:cs="Times New Roman"/>
          <w:color w:val="000000" w:themeColor="text1"/>
          <w:sz w:val="24"/>
          <w:szCs w:val="24"/>
        </w:rPr>
        <w:t xml:space="preserve"> </w:t>
      </w:r>
      <w:r w:rsidRPr="67C0DBE4">
        <w:rPr>
          <w:rFonts w:ascii="Times New Roman" w:hAnsi="Times New Roman" w:eastAsia="Times New Roman" w:cs="Times New Roman"/>
          <w:i/>
          <w:iCs/>
          <w:color w:val="000000" w:themeColor="text1"/>
          <w:sz w:val="24"/>
          <w:szCs w:val="24"/>
        </w:rPr>
        <w:t>MTA õigus nõuda maksumenetluse otstarbeks pangakonto infot maksukohustuslaselt endalt</w:t>
      </w:r>
    </w:p>
    <w:p w:rsidR="5778A3D8" w:rsidP="5778A3D8" w:rsidRDefault="5778A3D8" w14:paraId="138982B6" w14:textId="2F335458">
      <w:pPr>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61AC517E" w14:textId="2947A4C4">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Kuna eelnevas alapeatükis on juba hinnatud ning kinnitatud pangakonto info töötlemise kui informatsioonilise enesemääramisõiguse riive proportsionaalsust</w:t>
      </w:r>
      <w:r w:rsidRPr="67C0DBE4" w:rsidR="228321E9">
        <w:rPr>
          <w:rFonts w:ascii="Times New Roman" w:hAnsi="Times New Roman" w:eastAsia="Times New Roman" w:cs="Times New Roman"/>
          <w:color w:val="000000" w:themeColor="text1"/>
          <w:sz w:val="24"/>
          <w:szCs w:val="24"/>
        </w:rPr>
        <w:t xml:space="preserve"> (PS §-d 19, 26 ja 31)</w:t>
      </w:r>
      <w:r w:rsidRPr="67C0DBE4">
        <w:rPr>
          <w:rFonts w:ascii="Times New Roman" w:hAnsi="Times New Roman" w:eastAsia="Times New Roman" w:cs="Times New Roman"/>
          <w:color w:val="000000" w:themeColor="text1"/>
          <w:sz w:val="24"/>
          <w:szCs w:val="24"/>
        </w:rPr>
        <w:t xml:space="preserve">, siis edaspidine küsimus taandub selle, et mis on kõige proportsionaalsem viis selle info hankimiseks – teisisõnu, kellelt ning kuidas võib MTA seda infot küsida. </w:t>
      </w:r>
    </w:p>
    <w:p w:rsidR="5778A3D8" w:rsidP="5778A3D8" w:rsidRDefault="5778A3D8" w14:paraId="77651D69" w14:textId="66C622AA">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20C466A3" w14:textId="35F56E15">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 xml:space="preserve">Kui MTA küsib pangakonto infot maksukohustuslaselt endalt, siis riivatakse sellega </w:t>
      </w:r>
      <w:r w:rsidRPr="2BFDDB07" w:rsidR="053E18A3">
        <w:rPr>
          <w:rFonts w:ascii="Times New Roman" w:hAnsi="Times New Roman" w:eastAsia="Times New Roman" w:cs="Times New Roman"/>
          <w:color w:val="000000" w:themeColor="text1"/>
          <w:sz w:val="24"/>
          <w:szCs w:val="24"/>
        </w:rPr>
        <w:t xml:space="preserve">(lisaks eelmainitud informatsioonilisele enesemääramisõigusele) ka </w:t>
      </w:r>
      <w:r w:rsidRPr="2BFDDB07">
        <w:rPr>
          <w:rFonts w:ascii="Times New Roman" w:hAnsi="Times New Roman" w:eastAsia="Times New Roman" w:cs="Times New Roman"/>
          <w:color w:val="000000" w:themeColor="text1"/>
          <w:sz w:val="24"/>
          <w:szCs w:val="24"/>
        </w:rPr>
        <w:t>tema õigust eneseteostusvabadusele (PS § 19) ja/või õigust ettevõtlusvabadusele (PS § 31)</w:t>
      </w:r>
      <w:r w:rsidRPr="2BFDDB07" w:rsidR="7F21F861">
        <w:rPr>
          <w:rFonts w:ascii="Times New Roman" w:hAnsi="Times New Roman" w:eastAsia="Times New Roman" w:cs="Times New Roman"/>
          <w:color w:val="000000" w:themeColor="text1"/>
          <w:sz w:val="24"/>
          <w:szCs w:val="24"/>
        </w:rPr>
        <w:t xml:space="preserve"> </w:t>
      </w:r>
      <w:r w:rsidRPr="2BFDDB07" w:rsidR="4F5E1786">
        <w:rPr>
          <w:rFonts w:ascii="Times New Roman" w:hAnsi="Times New Roman" w:eastAsia="Times New Roman" w:cs="Times New Roman"/>
          <w:color w:val="000000" w:themeColor="text1"/>
          <w:sz w:val="24"/>
          <w:szCs w:val="24"/>
        </w:rPr>
        <w:t xml:space="preserve">just nimelt </w:t>
      </w:r>
      <w:r w:rsidRPr="2BFDDB07" w:rsidR="7F21F861">
        <w:rPr>
          <w:rFonts w:ascii="Times New Roman" w:hAnsi="Times New Roman" w:eastAsia="Times New Roman" w:cs="Times New Roman"/>
          <w:color w:val="000000" w:themeColor="text1"/>
          <w:sz w:val="24"/>
          <w:szCs w:val="24"/>
        </w:rPr>
        <w:t>halduskoormuse vaatest</w:t>
      </w:r>
      <w:r w:rsidRPr="2BFDDB07">
        <w:rPr>
          <w:rFonts w:ascii="Times New Roman" w:hAnsi="Times New Roman" w:eastAsia="Times New Roman" w:cs="Times New Roman"/>
          <w:color w:val="000000" w:themeColor="text1"/>
          <w:sz w:val="24"/>
          <w:szCs w:val="24"/>
        </w:rPr>
        <w:t xml:space="preserve">. Riive seisneb selles, et pangakonto info küsimisega pannakse maksukohustuslasele peale mitterahaline kohustus esitada teavet oma majandusliku olukorra ning aktiivsuse kohta. Vajaliku teabe komplekteerimine ja edastamine on aga maksukohustuslasele täiendav halduskoormus, mis raskendab tema eneseteostusvabaduse ning ettevõtlusvabaduse kasutamist. </w:t>
      </w:r>
    </w:p>
    <w:p w:rsidR="5778A3D8" w:rsidP="5778A3D8" w:rsidRDefault="5778A3D8" w14:paraId="7CA89CE6" w14:textId="5F7D6D15">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7185B208" w14:textId="3CE01014">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Pangakonto info küsimise eesmärgiks on saada MTA valdusesse infot (tõendeid), mis võimaldaksid MTA-l kindlaks teha maksumenetluses tähendust omavad asjaolud. Tõendite kogumine selleks, et kontrollida maksumenetluse kontekstis maksukohustuslase väiteid, </w:t>
      </w:r>
      <w:r w:rsidRPr="67C0DBE4">
        <w:rPr>
          <w:rFonts w:ascii="Times New Roman" w:hAnsi="Times New Roman" w:eastAsia="Times New Roman" w:cs="Times New Roman"/>
          <w:b/>
          <w:bCs/>
          <w:color w:val="000000" w:themeColor="text1"/>
          <w:sz w:val="24"/>
          <w:szCs w:val="24"/>
        </w:rPr>
        <w:t>on eesmärgina kahtlemata legitiimne.</w:t>
      </w:r>
      <w:r w:rsidRPr="67C0DBE4">
        <w:rPr>
          <w:rFonts w:ascii="Times New Roman" w:hAnsi="Times New Roman" w:eastAsia="Times New Roman" w:cs="Times New Roman"/>
          <w:color w:val="000000" w:themeColor="text1"/>
          <w:sz w:val="24"/>
          <w:szCs w:val="24"/>
        </w:rPr>
        <w:t xml:space="preserve"> </w:t>
      </w:r>
    </w:p>
    <w:p w:rsidR="5778A3D8" w:rsidP="5778A3D8" w:rsidRDefault="5778A3D8" w14:paraId="73121B92" w14:textId="2BC314A7">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19CEC0C6" w14:textId="4A81A853">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b/>
          <w:bCs/>
          <w:color w:val="000000" w:themeColor="text1"/>
          <w:sz w:val="24"/>
          <w:szCs w:val="24"/>
        </w:rPr>
        <w:t>Meede on sobiv</w:t>
      </w:r>
      <w:r w:rsidRPr="2BFDDB07">
        <w:rPr>
          <w:rFonts w:ascii="Times New Roman" w:hAnsi="Times New Roman" w:eastAsia="Times New Roman" w:cs="Times New Roman"/>
          <w:color w:val="000000" w:themeColor="text1"/>
          <w:sz w:val="24"/>
          <w:szCs w:val="24"/>
        </w:rPr>
        <w:t xml:space="preserve">, sest maksukohustuslane omab ja valdab või vähemasti kontrollib oma pangakonto infot. Teisisõnu, tal on olemas sellele täielik ligipääs ja on seega igati suuteline komplekteerima ning edastama aegsasti nõutud pangakonto infot MTA-le, olgu see saldo, väljavõte või muu teabeartikkel. </w:t>
      </w:r>
    </w:p>
    <w:p w:rsidR="5778A3D8" w:rsidP="5778A3D8" w:rsidRDefault="5778A3D8" w14:paraId="2DDBA8CE" w14:textId="5FCB0D36">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25000BF4" w14:textId="08C5C04E">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t>Meede on ka vajalik</w:t>
      </w:r>
      <w:r w:rsidRPr="67C0DBE4">
        <w:rPr>
          <w:rFonts w:ascii="Times New Roman" w:hAnsi="Times New Roman" w:eastAsia="Times New Roman" w:cs="Times New Roman"/>
          <w:color w:val="000000" w:themeColor="text1"/>
          <w:sz w:val="24"/>
          <w:szCs w:val="24"/>
        </w:rPr>
        <w:t xml:space="preserve">, sest puuduvad muud samatõhusad alternatiivid, mis riivaksid maksukohustuslase põhiõigusi- ja vabadusi vähem. </w:t>
      </w:r>
    </w:p>
    <w:p w:rsidR="5778A3D8" w:rsidP="5778A3D8" w:rsidRDefault="5778A3D8" w14:paraId="438F0958" w14:textId="4B8E2097">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5BC1EA43" w14:textId="643962CA">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Teoorias on võimalik arutleda selliselt, et kuivõrd MTA õigust töödelda pangakonto infot on juba põhimõtteliselt jaatatud, siis võiks eelistada sellist pangakonto info hankimise viisi, mis koormaks maksukohustuslast kõige vähem. Üks viis seda saavutada on jätta maksukohustuslane üldse vahele ja pöörduda otse </w:t>
      </w:r>
      <w:r w:rsidRPr="67C0DBE4" w:rsidR="515EBDF5">
        <w:rPr>
          <w:rFonts w:ascii="Times New Roman" w:hAnsi="Times New Roman" w:eastAsia="Times New Roman" w:cs="Times New Roman"/>
          <w:color w:val="000000" w:themeColor="text1"/>
          <w:sz w:val="24"/>
          <w:szCs w:val="24"/>
        </w:rPr>
        <w:t>krediidiasutuse</w:t>
      </w:r>
      <w:r w:rsidRPr="67C0DBE4">
        <w:rPr>
          <w:rFonts w:ascii="Times New Roman" w:hAnsi="Times New Roman" w:eastAsia="Times New Roman" w:cs="Times New Roman"/>
          <w:color w:val="000000" w:themeColor="text1"/>
          <w:sz w:val="24"/>
          <w:szCs w:val="24"/>
        </w:rPr>
        <w:t xml:space="preserve"> poole pangainfo saamiseks. Maksumenetluse läbiviimise vaatenurgast oleks selline lahendus kahtlemata tõhusam, kuid </w:t>
      </w:r>
      <w:r w:rsidRPr="67C0DBE4">
        <w:rPr>
          <w:rFonts w:ascii="Times New Roman" w:hAnsi="Times New Roman" w:eastAsia="Times New Roman" w:cs="Times New Roman"/>
          <w:color w:val="000000" w:themeColor="text1"/>
          <w:sz w:val="24"/>
          <w:szCs w:val="24"/>
        </w:rPr>
        <w:lastRenderedPageBreak/>
        <w:t xml:space="preserve">ilmselgelt riivaks see nii maksukohustuslase kui ka </w:t>
      </w:r>
      <w:r w:rsidRPr="67C0DBE4" w:rsidR="12D7EFCF">
        <w:rPr>
          <w:rFonts w:ascii="Times New Roman" w:hAnsi="Times New Roman" w:eastAsia="Times New Roman" w:cs="Times New Roman"/>
          <w:color w:val="000000" w:themeColor="text1"/>
          <w:sz w:val="24"/>
          <w:szCs w:val="24"/>
        </w:rPr>
        <w:t>krediidiasutuse</w:t>
      </w:r>
      <w:r w:rsidRPr="67C0DBE4">
        <w:rPr>
          <w:rFonts w:ascii="Times New Roman" w:hAnsi="Times New Roman" w:eastAsia="Times New Roman" w:cs="Times New Roman"/>
          <w:color w:val="000000" w:themeColor="text1"/>
          <w:sz w:val="24"/>
          <w:szCs w:val="24"/>
        </w:rPr>
        <w:t xml:space="preserve"> põhiõigusi- ja vabadusi rohkem. </w:t>
      </w:r>
    </w:p>
    <w:p w:rsidR="5778A3D8" w:rsidP="5778A3D8" w:rsidRDefault="5778A3D8" w14:paraId="2EA98E9E" w14:textId="28553FA4">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2BFDDB07" w:rsidRDefault="4A606D6C" w14:paraId="0E9826FD" w14:textId="05FFCBAD">
      <w:pPr>
        <w:tabs>
          <w:tab w:val="left" w:pos="6436"/>
        </w:tabs>
        <w:spacing w:after="0" w:line="240" w:lineRule="auto"/>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Esmane pöördumine annab maksukohustuslasele</w:t>
      </w:r>
      <w:r w:rsidRPr="2BFDDB07" w:rsidR="084A190F">
        <w:rPr>
          <w:rFonts w:ascii="Times New Roman" w:hAnsi="Times New Roman" w:eastAsia="Times New Roman" w:cs="Times New Roman"/>
          <w:color w:val="000000" w:themeColor="text1"/>
          <w:sz w:val="24"/>
          <w:szCs w:val="24"/>
        </w:rPr>
        <w:t xml:space="preserve"> ennekõike</w:t>
      </w:r>
      <w:r w:rsidRPr="2BFDDB07">
        <w:rPr>
          <w:rFonts w:ascii="Times New Roman" w:hAnsi="Times New Roman" w:eastAsia="Times New Roman" w:cs="Times New Roman"/>
          <w:color w:val="000000" w:themeColor="text1"/>
          <w:sz w:val="24"/>
          <w:szCs w:val="24"/>
        </w:rPr>
        <w:t xml:space="preserve"> võimaluse realiseerida oma kaasaaitamiskohustust (MKS § 5</w:t>
      </w:r>
      <w:r w:rsidRPr="2BFDDB07" w:rsidR="531A0F49">
        <w:rPr>
          <w:rFonts w:ascii="Times New Roman" w:hAnsi="Times New Roman" w:eastAsia="Times New Roman" w:cs="Times New Roman"/>
          <w:color w:val="000000" w:themeColor="text1"/>
          <w:sz w:val="24"/>
          <w:szCs w:val="24"/>
        </w:rPr>
        <w:t>6</w:t>
      </w:r>
      <w:r w:rsidRPr="2BFDDB07">
        <w:rPr>
          <w:rFonts w:ascii="Times New Roman" w:hAnsi="Times New Roman" w:eastAsia="Times New Roman" w:cs="Times New Roman"/>
          <w:color w:val="000000" w:themeColor="text1"/>
          <w:sz w:val="24"/>
          <w:szCs w:val="24"/>
        </w:rPr>
        <w:t xml:space="preserve">) ning võtta </w:t>
      </w:r>
      <w:proofErr w:type="spellStart"/>
      <w:r w:rsidRPr="2BFDDB07" w:rsidR="425C6E6C">
        <w:rPr>
          <w:rFonts w:ascii="Times New Roman" w:hAnsi="Times New Roman" w:eastAsia="Times New Roman" w:cs="Times New Roman"/>
          <w:color w:val="000000" w:themeColor="text1"/>
          <w:sz w:val="24"/>
          <w:szCs w:val="24"/>
        </w:rPr>
        <w:t>MTA-lt</w:t>
      </w:r>
      <w:proofErr w:type="spellEnd"/>
      <w:r w:rsidRPr="2BFDDB07" w:rsidR="425C6E6C">
        <w:rPr>
          <w:rFonts w:ascii="Times New Roman" w:hAnsi="Times New Roman" w:eastAsia="Times New Roman" w:cs="Times New Roman"/>
          <w:color w:val="000000" w:themeColor="text1"/>
          <w:sz w:val="24"/>
          <w:szCs w:val="24"/>
        </w:rPr>
        <w:t xml:space="preserve"> </w:t>
      </w:r>
      <w:r w:rsidRPr="2BFDDB07">
        <w:rPr>
          <w:rFonts w:ascii="Times New Roman" w:hAnsi="Times New Roman" w:eastAsia="Times New Roman" w:cs="Times New Roman"/>
          <w:color w:val="000000" w:themeColor="text1"/>
          <w:sz w:val="24"/>
          <w:szCs w:val="24"/>
        </w:rPr>
        <w:t>vajadus pöörduda sama info saamiseks kolmandate isikute poole</w:t>
      </w:r>
      <w:r w:rsidRPr="2BFDDB07" w:rsidR="24021F49">
        <w:rPr>
          <w:rFonts w:ascii="Times New Roman" w:hAnsi="Times New Roman" w:eastAsia="Times New Roman" w:cs="Times New Roman"/>
          <w:color w:val="000000" w:themeColor="text1"/>
          <w:sz w:val="24"/>
          <w:szCs w:val="24"/>
        </w:rPr>
        <w:t xml:space="preserve">. </w:t>
      </w:r>
      <w:r w:rsidRPr="2BFDDB07" w:rsidR="567BBA4F">
        <w:rPr>
          <w:rFonts w:ascii="Times New Roman" w:hAnsi="Times New Roman" w:eastAsia="Times New Roman" w:cs="Times New Roman"/>
          <w:color w:val="000000" w:themeColor="text1"/>
          <w:sz w:val="24"/>
          <w:szCs w:val="24"/>
        </w:rPr>
        <w:t xml:space="preserve">Teisisõnu, </w:t>
      </w:r>
      <w:r w:rsidRPr="2BFDDB07" w:rsidR="34F53823">
        <w:rPr>
          <w:rFonts w:ascii="Times New Roman" w:hAnsi="Times New Roman" w:eastAsia="Times New Roman" w:cs="Times New Roman"/>
          <w:color w:val="000000" w:themeColor="text1"/>
          <w:sz w:val="24"/>
          <w:szCs w:val="24"/>
        </w:rPr>
        <w:t xml:space="preserve">see </w:t>
      </w:r>
      <w:r w:rsidRPr="2BFDDB07" w:rsidR="567BBA4F">
        <w:rPr>
          <w:rFonts w:ascii="Times New Roman" w:hAnsi="Times New Roman" w:eastAsia="Times New Roman" w:cs="Times New Roman"/>
          <w:color w:val="000000" w:themeColor="text1"/>
          <w:sz w:val="24"/>
          <w:szCs w:val="24"/>
        </w:rPr>
        <w:t>võimaldab</w:t>
      </w:r>
      <w:r w:rsidRPr="2BFDDB07">
        <w:rPr>
          <w:rFonts w:ascii="Times New Roman" w:hAnsi="Times New Roman" w:eastAsia="Times New Roman" w:cs="Times New Roman"/>
          <w:color w:val="000000" w:themeColor="text1"/>
          <w:sz w:val="24"/>
          <w:szCs w:val="24"/>
        </w:rPr>
        <w:t xml:space="preserve"> maksukohustuslasel kaitsta paremini oma informatsioonilist enesemääramisõigust, ehk hoida saladuses asjaolu, et tema</w:t>
      </w:r>
      <w:r w:rsidRPr="2BFDDB07" w:rsidR="0F02F0C8">
        <w:rPr>
          <w:rFonts w:ascii="Times New Roman" w:hAnsi="Times New Roman" w:eastAsia="Times New Roman" w:cs="Times New Roman"/>
          <w:color w:val="000000" w:themeColor="text1"/>
          <w:sz w:val="24"/>
          <w:szCs w:val="24"/>
        </w:rPr>
        <w:t xml:space="preserve">lt on nõutud maksumenetluse </w:t>
      </w:r>
      <w:r w:rsidRPr="2BFDDB07" w:rsidR="1E5223D3">
        <w:rPr>
          <w:rFonts w:ascii="Times New Roman" w:hAnsi="Times New Roman" w:eastAsia="Times New Roman" w:cs="Times New Roman"/>
          <w:color w:val="000000" w:themeColor="text1"/>
          <w:sz w:val="24"/>
          <w:szCs w:val="24"/>
        </w:rPr>
        <w:t>otstarbeks</w:t>
      </w:r>
      <w:r w:rsidRPr="2BFDDB07" w:rsidR="0F02F0C8">
        <w:rPr>
          <w:rFonts w:ascii="Times New Roman" w:hAnsi="Times New Roman" w:eastAsia="Times New Roman" w:cs="Times New Roman"/>
          <w:color w:val="000000" w:themeColor="text1"/>
          <w:sz w:val="24"/>
          <w:szCs w:val="24"/>
        </w:rPr>
        <w:t xml:space="preserve"> teavet</w:t>
      </w:r>
      <w:r w:rsidRPr="2BFDDB07" w:rsidR="0E70139F">
        <w:rPr>
          <w:rFonts w:ascii="Times New Roman" w:hAnsi="Times New Roman" w:eastAsia="Times New Roman" w:cs="Times New Roman"/>
          <w:color w:val="000000" w:themeColor="text1"/>
          <w:sz w:val="24"/>
          <w:szCs w:val="24"/>
        </w:rPr>
        <w:t>,</w:t>
      </w:r>
      <w:r w:rsidRPr="2BFDDB07" w:rsidR="0F02F0C8">
        <w:rPr>
          <w:rFonts w:ascii="Times New Roman" w:hAnsi="Times New Roman" w:eastAsia="Times New Roman" w:cs="Times New Roman"/>
          <w:color w:val="000000" w:themeColor="text1"/>
          <w:sz w:val="24"/>
          <w:szCs w:val="24"/>
        </w:rPr>
        <w:t xml:space="preserve"> ning</w:t>
      </w:r>
      <w:r w:rsidRPr="2BFDDB07" w:rsidR="16D7EA5D">
        <w:rPr>
          <w:rFonts w:ascii="Times New Roman" w:hAnsi="Times New Roman" w:eastAsia="Times New Roman" w:cs="Times New Roman"/>
          <w:color w:val="000000" w:themeColor="text1"/>
          <w:sz w:val="24"/>
          <w:szCs w:val="24"/>
        </w:rPr>
        <w:t xml:space="preserve"> </w:t>
      </w:r>
      <w:r w:rsidRPr="2BFDDB07" w:rsidR="40FC699B">
        <w:rPr>
          <w:rFonts w:ascii="Times New Roman" w:hAnsi="Times New Roman" w:eastAsia="Times New Roman" w:cs="Times New Roman"/>
          <w:color w:val="000000" w:themeColor="text1"/>
          <w:sz w:val="24"/>
          <w:szCs w:val="24"/>
        </w:rPr>
        <w:t>ühtlasi ennetada sündmuste kulg, kus kolmas isik</w:t>
      </w:r>
      <w:r w:rsidRPr="2BFDDB07" w:rsidR="7CFAB2EB">
        <w:rPr>
          <w:rFonts w:ascii="Times New Roman" w:hAnsi="Times New Roman" w:eastAsia="Times New Roman" w:cs="Times New Roman"/>
          <w:color w:val="000000" w:themeColor="text1"/>
          <w:sz w:val="24"/>
          <w:szCs w:val="24"/>
        </w:rPr>
        <w:t xml:space="preserve"> (nt krediidiasutus)</w:t>
      </w:r>
      <w:r w:rsidRPr="2BFDDB07" w:rsidR="40FC699B">
        <w:rPr>
          <w:rFonts w:ascii="Times New Roman" w:hAnsi="Times New Roman" w:eastAsia="Times New Roman" w:cs="Times New Roman"/>
          <w:color w:val="000000" w:themeColor="text1"/>
          <w:sz w:val="24"/>
          <w:szCs w:val="24"/>
        </w:rPr>
        <w:t xml:space="preserve"> saab</w:t>
      </w:r>
      <w:r w:rsidRPr="2BFDDB07" w:rsidR="50E23B54">
        <w:rPr>
          <w:rFonts w:ascii="Times New Roman" w:hAnsi="Times New Roman" w:eastAsia="Times New Roman" w:cs="Times New Roman"/>
          <w:color w:val="000000" w:themeColor="text1"/>
          <w:sz w:val="24"/>
          <w:szCs w:val="24"/>
        </w:rPr>
        <w:t xml:space="preserve"> implitsiitselt</w:t>
      </w:r>
      <w:r w:rsidRPr="2BFDDB07" w:rsidR="40FC699B">
        <w:rPr>
          <w:rFonts w:ascii="Times New Roman" w:hAnsi="Times New Roman" w:eastAsia="Times New Roman" w:cs="Times New Roman"/>
          <w:color w:val="000000" w:themeColor="text1"/>
          <w:sz w:val="24"/>
          <w:szCs w:val="24"/>
        </w:rPr>
        <w:t xml:space="preserve"> teada, et </w:t>
      </w:r>
      <w:r w:rsidRPr="2BFDDB07" w:rsidR="06A44507">
        <w:rPr>
          <w:rFonts w:ascii="Times New Roman" w:hAnsi="Times New Roman" w:eastAsia="Times New Roman" w:cs="Times New Roman"/>
          <w:color w:val="000000" w:themeColor="text1"/>
          <w:sz w:val="24"/>
          <w:szCs w:val="24"/>
        </w:rPr>
        <w:t>ta</w:t>
      </w:r>
      <w:r w:rsidRPr="2BFDDB07" w:rsidR="40FC699B">
        <w:rPr>
          <w:rFonts w:ascii="Times New Roman" w:hAnsi="Times New Roman" w:eastAsia="Times New Roman" w:cs="Times New Roman"/>
          <w:color w:val="000000" w:themeColor="text1"/>
          <w:sz w:val="24"/>
          <w:szCs w:val="24"/>
        </w:rPr>
        <w:t xml:space="preserve"> ei ole teinud </w:t>
      </w:r>
      <w:proofErr w:type="spellStart"/>
      <w:r w:rsidRPr="2BFDDB07" w:rsidR="40FC699B">
        <w:rPr>
          <w:rFonts w:ascii="Times New Roman" w:hAnsi="Times New Roman" w:eastAsia="Times New Roman" w:cs="Times New Roman"/>
          <w:color w:val="000000" w:themeColor="text1"/>
          <w:sz w:val="24"/>
          <w:szCs w:val="24"/>
        </w:rPr>
        <w:t>MTA-ga</w:t>
      </w:r>
      <w:proofErr w:type="spellEnd"/>
      <w:r w:rsidRPr="2BFDDB07" w:rsidR="0F02F0C8">
        <w:rPr>
          <w:rFonts w:ascii="Times New Roman" w:hAnsi="Times New Roman" w:eastAsia="Times New Roman" w:cs="Times New Roman"/>
          <w:color w:val="000000" w:themeColor="text1"/>
          <w:sz w:val="24"/>
          <w:szCs w:val="24"/>
        </w:rPr>
        <w:t xml:space="preserve"> </w:t>
      </w:r>
      <w:r w:rsidRPr="2BFDDB07" w:rsidR="0CEA41A5">
        <w:rPr>
          <w:rFonts w:ascii="Times New Roman" w:hAnsi="Times New Roman" w:eastAsia="Times New Roman" w:cs="Times New Roman"/>
          <w:color w:val="000000" w:themeColor="text1"/>
          <w:sz w:val="24"/>
          <w:szCs w:val="24"/>
        </w:rPr>
        <w:t>koostööd.</w:t>
      </w:r>
      <w:r w:rsidRPr="2BFDDB07" w:rsidR="1149CB38">
        <w:rPr>
          <w:rFonts w:ascii="Times New Roman" w:hAnsi="Times New Roman" w:eastAsia="Times New Roman" w:cs="Times New Roman"/>
          <w:color w:val="000000" w:themeColor="text1"/>
          <w:sz w:val="24"/>
          <w:szCs w:val="24"/>
        </w:rPr>
        <w:t xml:space="preserve"> </w:t>
      </w:r>
    </w:p>
    <w:p w:rsidR="2BFDDB07" w:rsidP="2BFDDB07" w:rsidRDefault="2BFDDB07" w14:paraId="28FC46D1" w14:textId="092D88F3">
      <w:pPr>
        <w:tabs>
          <w:tab w:val="left" w:pos="6436"/>
        </w:tabs>
        <w:spacing w:after="0" w:line="240" w:lineRule="auto"/>
        <w:jc w:val="both"/>
        <w:rPr>
          <w:rFonts w:ascii="Times New Roman" w:hAnsi="Times New Roman" w:eastAsia="Times New Roman" w:cs="Times New Roman"/>
          <w:color w:val="000000" w:themeColor="text1"/>
          <w:sz w:val="24"/>
          <w:szCs w:val="24"/>
        </w:rPr>
      </w:pPr>
    </w:p>
    <w:p w:rsidR="4A606D6C" w:rsidP="2BFDDB07" w:rsidRDefault="4A606D6C" w14:paraId="0683FAC0" w14:textId="532FCD6E">
      <w:pPr>
        <w:tabs>
          <w:tab w:val="left" w:pos="6436"/>
        </w:tabs>
        <w:spacing w:after="0" w:line="240" w:lineRule="auto"/>
        <w:contextualSpacing/>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Esmane pöördumine vähendab otseselt ka kolmandate isikute</w:t>
      </w:r>
      <w:r w:rsidRPr="2BFDDB07" w:rsidR="313638AB">
        <w:rPr>
          <w:rFonts w:ascii="Times New Roman" w:hAnsi="Times New Roman" w:eastAsia="Times New Roman" w:cs="Times New Roman"/>
          <w:color w:val="000000" w:themeColor="text1"/>
          <w:sz w:val="24"/>
          <w:szCs w:val="24"/>
        </w:rPr>
        <w:t xml:space="preserve"> (sh krediidiasutuste)</w:t>
      </w:r>
      <w:r w:rsidRPr="2BFDDB07">
        <w:rPr>
          <w:rFonts w:ascii="Times New Roman" w:hAnsi="Times New Roman" w:eastAsia="Times New Roman" w:cs="Times New Roman"/>
          <w:color w:val="000000" w:themeColor="text1"/>
          <w:sz w:val="24"/>
          <w:szCs w:val="24"/>
        </w:rPr>
        <w:t xml:space="preserve"> halduskoormust, sest kui MTA saab vajaliku teabe (nt pangakonto info) vahetult maksukohustuslas</w:t>
      </w:r>
      <w:r w:rsidRPr="2BFDDB07" w:rsidR="7C4C25FF">
        <w:rPr>
          <w:rFonts w:ascii="Times New Roman" w:hAnsi="Times New Roman" w:eastAsia="Times New Roman" w:cs="Times New Roman"/>
          <w:color w:val="000000" w:themeColor="text1"/>
          <w:sz w:val="24"/>
          <w:szCs w:val="24"/>
        </w:rPr>
        <w:t>elt</w:t>
      </w:r>
      <w:r w:rsidRPr="2BFDDB07">
        <w:rPr>
          <w:rFonts w:ascii="Times New Roman" w:hAnsi="Times New Roman" w:eastAsia="Times New Roman" w:cs="Times New Roman"/>
          <w:color w:val="000000" w:themeColor="text1"/>
          <w:sz w:val="24"/>
          <w:szCs w:val="24"/>
        </w:rPr>
        <w:t xml:space="preserve"> end</w:t>
      </w:r>
      <w:r w:rsidRPr="2BFDDB07" w:rsidR="0DC8C86B">
        <w:rPr>
          <w:rFonts w:ascii="Times New Roman" w:hAnsi="Times New Roman" w:eastAsia="Times New Roman" w:cs="Times New Roman"/>
          <w:color w:val="000000" w:themeColor="text1"/>
          <w:sz w:val="24"/>
          <w:szCs w:val="24"/>
        </w:rPr>
        <w:t>alt</w:t>
      </w:r>
      <w:r w:rsidRPr="2BFDDB07">
        <w:rPr>
          <w:rFonts w:ascii="Times New Roman" w:hAnsi="Times New Roman" w:eastAsia="Times New Roman" w:cs="Times New Roman"/>
          <w:color w:val="000000" w:themeColor="text1"/>
          <w:sz w:val="24"/>
          <w:szCs w:val="24"/>
        </w:rPr>
        <w:t xml:space="preserve">, siis ei ole MTA-l enam üldreeglina vaja seda sama teavet dubleerivalt kolmandatelt isikutelt küsida. Üksikud erandid sellest puudutavad juhtusid, kus MTA-l on alust kahelda maksukohustuslase esitatud andmete usaldusväärsuses ning kus nende usaldusväärsuse kinnitamiseks on vaja teostada ristvõrdlus kolmanda isiku valduses olevate andmetega – näiteks, kui maksukohustuslane esitab pangakonto väljavõtte failina, kus puudub igasugune indikatsioon, et see tuleneb pangalt (nt see ei vasta väljavõtte tüüpilisele </w:t>
      </w:r>
      <w:r w:rsidRPr="2BFDDB07" w:rsidR="167DBA82">
        <w:rPr>
          <w:rFonts w:ascii="Times New Roman" w:hAnsi="Times New Roman" w:eastAsia="Times New Roman" w:cs="Times New Roman"/>
          <w:color w:val="000000" w:themeColor="text1"/>
          <w:sz w:val="24"/>
          <w:szCs w:val="24"/>
        </w:rPr>
        <w:t>formaadile</w:t>
      </w:r>
      <w:r w:rsidRPr="2BFDDB07">
        <w:rPr>
          <w:rFonts w:ascii="Times New Roman" w:hAnsi="Times New Roman" w:eastAsia="Times New Roman" w:cs="Times New Roman"/>
          <w:color w:val="000000" w:themeColor="text1"/>
          <w:sz w:val="24"/>
          <w:szCs w:val="24"/>
        </w:rPr>
        <w:t xml:space="preserve">, või see pole pangatöötaja poolt allkirjastatud vms), siis võib olla vajalik teostada ristvõrdlus vahetult </w:t>
      </w:r>
      <w:r w:rsidRPr="2BFDDB07" w:rsidR="5DDBCECF">
        <w:rPr>
          <w:rFonts w:ascii="Times New Roman" w:hAnsi="Times New Roman" w:eastAsia="Times New Roman" w:cs="Times New Roman"/>
          <w:color w:val="000000" w:themeColor="text1"/>
          <w:sz w:val="24"/>
          <w:szCs w:val="24"/>
        </w:rPr>
        <w:t>krediidiasutuse</w:t>
      </w:r>
      <w:r w:rsidRPr="2BFDDB07">
        <w:rPr>
          <w:rFonts w:ascii="Times New Roman" w:hAnsi="Times New Roman" w:eastAsia="Times New Roman" w:cs="Times New Roman"/>
          <w:color w:val="000000" w:themeColor="text1"/>
          <w:sz w:val="24"/>
          <w:szCs w:val="24"/>
        </w:rPr>
        <w:t xml:space="preserve"> enda andmetega. </w:t>
      </w:r>
    </w:p>
    <w:p w:rsidR="5778A3D8" w:rsidP="4A20DDC3" w:rsidRDefault="5778A3D8" w14:paraId="15BED87D" w14:textId="6E95435F">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2A9701D7" w14:textId="0832109A">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Maksukohustuslast säästab mõistagi ka asjaolu, et MTA võib pangakonto infot küsida ainult mõne käimasoleva maksumenetluse või muu riikliku järelevalve otstarbeks. Menetlusvälist teabenõudmist MKS ei võimalda ning mis iganes pangakonto info küsimine näiteks riskianalüüsiks, profileerimiseks või pelgalt mõne ametniku uudishimu rahuldamiseks</w:t>
      </w:r>
      <w:r w:rsidRPr="67C0DBE4" w:rsidR="0E4A2193">
        <w:rPr>
          <w:rFonts w:ascii="Times New Roman" w:hAnsi="Times New Roman" w:eastAsia="Times New Roman" w:cs="Times New Roman"/>
          <w:color w:val="000000" w:themeColor="text1"/>
          <w:sz w:val="24"/>
          <w:szCs w:val="24"/>
        </w:rPr>
        <w:t>,</w:t>
      </w:r>
      <w:r w:rsidRPr="67C0DBE4">
        <w:rPr>
          <w:rFonts w:ascii="Times New Roman" w:hAnsi="Times New Roman" w:eastAsia="Times New Roman" w:cs="Times New Roman"/>
          <w:color w:val="000000" w:themeColor="text1"/>
          <w:sz w:val="24"/>
          <w:szCs w:val="24"/>
        </w:rPr>
        <w:t xml:space="preserve"> on rangelt ebaseaduslik ning ka karistatav nii distsiplinaar- kui ka süüteomenetluse raames. </w:t>
      </w:r>
    </w:p>
    <w:p w:rsidR="4A20DDC3" w:rsidP="4A20DDC3" w:rsidRDefault="4A20DDC3" w14:paraId="7FDB4668" w14:textId="03ABCD04">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11A02E61" w:rsidP="2BFDDB07" w:rsidRDefault="11A02E61" w14:paraId="687045B0" w14:textId="43B62E6B">
      <w:pPr>
        <w:tabs>
          <w:tab w:val="left" w:pos="6436"/>
        </w:tabs>
        <w:spacing w:after="0" w:line="240" w:lineRule="auto"/>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 xml:space="preserve">On siiski teatud juhtumeid, kus esmane pöördumine maksukohustuslase enda poole siiski ei </w:t>
      </w:r>
      <w:r w:rsidRPr="2BFDDB07" w:rsidR="368E2AEB">
        <w:rPr>
          <w:rFonts w:ascii="Times New Roman" w:hAnsi="Times New Roman" w:eastAsia="Times New Roman" w:cs="Times New Roman"/>
          <w:color w:val="000000" w:themeColor="text1"/>
          <w:sz w:val="24"/>
          <w:szCs w:val="24"/>
        </w:rPr>
        <w:t>pruugi olla põhjendatud või isegi võimalik</w:t>
      </w:r>
      <w:r w:rsidRPr="2BFDDB07">
        <w:rPr>
          <w:rFonts w:ascii="Times New Roman" w:hAnsi="Times New Roman" w:eastAsia="Times New Roman" w:cs="Times New Roman"/>
          <w:color w:val="000000" w:themeColor="text1"/>
          <w:sz w:val="24"/>
          <w:szCs w:val="24"/>
        </w:rPr>
        <w:t xml:space="preserve">, mistõttu võib MTA pöörduda kohe kolmandate isikute poole. Need puudutavad olukordasid, kus </w:t>
      </w:r>
      <w:r w:rsidRPr="2BFDDB07" w:rsidR="161F2169">
        <w:rPr>
          <w:rFonts w:ascii="Times New Roman" w:hAnsi="Times New Roman" w:eastAsia="Times New Roman" w:cs="Times New Roman"/>
          <w:color w:val="000000" w:themeColor="text1"/>
          <w:sz w:val="24"/>
          <w:szCs w:val="24"/>
        </w:rPr>
        <w:t>maksukohustuslane ei ole näiteks mingil põhjusel kättesaadav (puuduvad andmed elu- või asukoha kohta) või kus maksukohustuslase pöördumine ei ole muul põhjusel otstarbekas, näiteks</w:t>
      </w:r>
      <w:r w:rsidRPr="2BFDDB07" w:rsidR="069EF76B">
        <w:rPr>
          <w:rFonts w:ascii="Times New Roman" w:hAnsi="Times New Roman" w:eastAsia="Times New Roman" w:cs="Times New Roman"/>
          <w:color w:val="000000" w:themeColor="text1"/>
          <w:sz w:val="24"/>
          <w:szCs w:val="24"/>
        </w:rPr>
        <w:t xml:space="preserve"> ta</w:t>
      </w:r>
      <w:r w:rsidRPr="2BFDDB07" w:rsidR="161F2169">
        <w:rPr>
          <w:rFonts w:ascii="Times New Roman" w:hAnsi="Times New Roman" w:eastAsia="Times New Roman" w:cs="Times New Roman"/>
          <w:color w:val="000000" w:themeColor="text1"/>
          <w:sz w:val="24"/>
          <w:szCs w:val="24"/>
        </w:rPr>
        <w:t xml:space="preserve"> </w:t>
      </w:r>
      <w:r w:rsidRPr="2BFDDB07" w:rsidR="1994B255">
        <w:rPr>
          <w:rFonts w:ascii="Times New Roman" w:hAnsi="Times New Roman" w:eastAsia="Times New Roman" w:cs="Times New Roman"/>
          <w:color w:val="000000" w:themeColor="text1"/>
          <w:sz w:val="24"/>
          <w:szCs w:val="24"/>
        </w:rPr>
        <w:t xml:space="preserve">on asunud pahatahtlikult rikkuma oma kaasaaitamiskohustust ja seeläbi takistama menetluse läbiviimist. </w:t>
      </w:r>
      <w:r w:rsidRPr="2BFDDB07">
        <w:rPr>
          <w:rFonts w:ascii="Times New Roman" w:hAnsi="Times New Roman" w:eastAsia="Times New Roman" w:cs="Times New Roman"/>
          <w:color w:val="000000" w:themeColor="text1"/>
          <w:sz w:val="24"/>
          <w:szCs w:val="24"/>
        </w:rPr>
        <w:t xml:space="preserve">Sellisel juhul ei ole </w:t>
      </w:r>
      <w:r w:rsidRPr="2BFDDB07" w:rsidR="10093A60">
        <w:rPr>
          <w:rFonts w:ascii="Times New Roman" w:hAnsi="Times New Roman" w:eastAsia="Times New Roman" w:cs="Times New Roman"/>
          <w:color w:val="000000" w:themeColor="text1"/>
          <w:sz w:val="24"/>
          <w:szCs w:val="24"/>
        </w:rPr>
        <w:t xml:space="preserve">pahatahtlikult meelestatud </w:t>
      </w:r>
      <w:r w:rsidRPr="2BFDDB07">
        <w:rPr>
          <w:rFonts w:ascii="Times New Roman" w:hAnsi="Times New Roman" w:eastAsia="Times New Roman" w:cs="Times New Roman"/>
          <w:color w:val="000000" w:themeColor="text1"/>
          <w:sz w:val="24"/>
          <w:szCs w:val="24"/>
        </w:rPr>
        <w:t xml:space="preserve">maksukohustuslase poole pöördumine abinõuna enam sobiv, sest </w:t>
      </w:r>
      <w:r w:rsidRPr="2BFDDB07" w:rsidR="2F9198E5">
        <w:rPr>
          <w:rFonts w:ascii="Times New Roman" w:hAnsi="Times New Roman" w:eastAsia="Times New Roman" w:cs="Times New Roman"/>
          <w:color w:val="000000" w:themeColor="text1"/>
          <w:sz w:val="24"/>
          <w:szCs w:val="24"/>
        </w:rPr>
        <w:t>see</w:t>
      </w:r>
      <w:r w:rsidRPr="2BFDDB07">
        <w:rPr>
          <w:rFonts w:ascii="Times New Roman" w:hAnsi="Times New Roman" w:eastAsia="Times New Roman" w:cs="Times New Roman"/>
          <w:color w:val="000000" w:themeColor="text1"/>
          <w:sz w:val="24"/>
          <w:szCs w:val="24"/>
        </w:rPr>
        <w:t xml:space="preserve"> ei soodusta enam kuidagi maksumenetluse läbiviimist ja võib sellele isegi vastu töötada. </w:t>
      </w:r>
    </w:p>
    <w:p w:rsidR="2BFDDB07" w:rsidP="2BFDDB07" w:rsidRDefault="2BFDDB07" w14:paraId="1E4166EB" w14:textId="29392017">
      <w:pPr>
        <w:tabs>
          <w:tab w:val="left" w:pos="6436"/>
        </w:tabs>
        <w:spacing w:after="0" w:line="240" w:lineRule="auto"/>
        <w:jc w:val="both"/>
        <w:rPr>
          <w:rFonts w:ascii="Times New Roman" w:hAnsi="Times New Roman" w:eastAsia="Times New Roman" w:cs="Times New Roman"/>
          <w:color w:val="000000" w:themeColor="text1"/>
          <w:sz w:val="24"/>
          <w:szCs w:val="24"/>
        </w:rPr>
      </w:pPr>
    </w:p>
    <w:p w:rsidR="4A606D6C" w:rsidP="2BFDDB07" w:rsidRDefault="4A606D6C" w14:paraId="247D681E" w14:textId="44C9857D">
      <w:pPr>
        <w:tabs>
          <w:tab w:val="left" w:pos="6436"/>
        </w:tabs>
        <w:spacing w:after="0" w:line="240" w:lineRule="auto"/>
        <w:contextualSpacing/>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 xml:space="preserve">Kokkuvõtlikult, esmane pöördumine maksukohustuslase enda poole pangainfo saamiseks on kõikidest mõeldavatest alternatiividest säästvaim nii maksukohustuslaste endi kui ka kolmandate isikute põhiõiguste- ja vabaduste kaitse perspektiivist. </w:t>
      </w:r>
      <w:r w:rsidRPr="2BFDDB07" w:rsidR="29E82824">
        <w:rPr>
          <w:rFonts w:ascii="Times New Roman" w:hAnsi="Times New Roman" w:eastAsia="Times New Roman" w:cs="Times New Roman"/>
          <w:color w:val="000000" w:themeColor="text1"/>
          <w:sz w:val="24"/>
          <w:szCs w:val="24"/>
        </w:rPr>
        <w:t xml:space="preserve">Erandjuhtumid ei mõjuta siinkohal vajalikkuse kriteeriumi täitmist. </w:t>
      </w:r>
    </w:p>
    <w:p w:rsidR="5778A3D8" w:rsidP="5778A3D8" w:rsidRDefault="5778A3D8" w14:paraId="019E2BD7" w14:textId="77F58BBF">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747E62B5" w14:textId="664EDFEC">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t>Meede on ühtlasi ka mõõdukas</w:t>
      </w:r>
      <w:r w:rsidRPr="67C0DBE4">
        <w:rPr>
          <w:rFonts w:ascii="Times New Roman" w:hAnsi="Times New Roman" w:eastAsia="Times New Roman" w:cs="Times New Roman"/>
          <w:color w:val="000000" w:themeColor="text1"/>
          <w:sz w:val="24"/>
          <w:szCs w:val="24"/>
        </w:rPr>
        <w:t xml:space="preserve">, st sellest </w:t>
      </w:r>
      <w:r w:rsidRPr="67C0DBE4" w:rsidR="4EE20841">
        <w:rPr>
          <w:rFonts w:ascii="Times New Roman" w:hAnsi="Times New Roman" w:eastAsia="Times New Roman" w:cs="Times New Roman"/>
          <w:color w:val="000000" w:themeColor="text1"/>
          <w:sz w:val="24"/>
          <w:szCs w:val="24"/>
        </w:rPr>
        <w:t>saadav</w:t>
      </w:r>
      <w:r w:rsidRPr="67C0DBE4">
        <w:rPr>
          <w:rFonts w:ascii="Times New Roman" w:hAnsi="Times New Roman" w:eastAsia="Times New Roman" w:cs="Times New Roman"/>
          <w:color w:val="000000" w:themeColor="text1"/>
          <w:sz w:val="24"/>
          <w:szCs w:val="24"/>
        </w:rPr>
        <w:t xml:space="preserve"> tulu kaalub üle maksukohustuslastele kaasneva põhiõiguste- ja vabaduste riive. </w:t>
      </w:r>
    </w:p>
    <w:p w:rsidR="5778A3D8" w:rsidP="5778A3D8" w:rsidRDefault="5778A3D8" w14:paraId="52BA684C" w14:textId="5A782ECD">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57A3E1C2" w14:paraId="52C5A546" w14:textId="31E9254F">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4A20DDC3">
        <w:rPr>
          <w:rFonts w:ascii="Times New Roman" w:hAnsi="Times New Roman" w:eastAsia="Times New Roman" w:cs="Times New Roman"/>
          <w:color w:val="000000" w:themeColor="text1"/>
          <w:sz w:val="24"/>
          <w:szCs w:val="24"/>
        </w:rPr>
        <w:t xml:space="preserve">Nagu eelnevalt selgitatud, siis tänapäevases vabaturumajanduslikus </w:t>
      </w:r>
      <w:r w:rsidRPr="4A20DDC3" w:rsidR="4D64B04E">
        <w:rPr>
          <w:rFonts w:ascii="Times New Roman" w:hAnsi="Times New Roman" w:eastAsia="Times New Roman" w:cs="Times New Roman"/>
          <w:color w:val="000000" w:themeColor="text1"/>
          <w:sz w:val="24"/>
          <w:szCs w:val="24"/>
        </w:rPr>
        <w:t>finants</w:t>
      </w:r>
      <w:r w:rsidRPr="4A20DDC3">
        <w:rPr>
          <w:rFonts w:ascii="Times New Roman" w:hAnsi="Times New Roman" w:eastAsia="Times New Roman" w:cs="Times New Roman"/>
          <w:color w:val="000000" w:themeColor="text1"/>
          <w:sz w:val="24"/>
          <w:szCs w:val="24"/>
        </w:rPr>
        <w:t xml:space="preserve">süsteemis ei olegi võimalik teostada efektiivset järelevalvet maksukohustuste täitmise üle ilma ligipääsuta pangakonto infole. Võttes arvesse maksude järjekindla ning nõuetekohase laekumise olulisust riigi toimimisele, siis on ilmselge, et pangakonto info küsimisega kaasnevad tulud kaaluvad üle riive, mis kaasneb maksukohustuslasele vajaliku pangakonto info komplekteerimise ning </w:t>
      </w:r>
      <w:r w:rsidRPr="4A20DDC3">
        <w:rPr>
          <w:rFonts w:ascii="Times New Roman" w:hAnsi="Times New Roman" w:eastAsia="Times New Roman" w:cs="Times New Roman"/>
          <w:color w:val="000000" w:themeColor="text1"/>
          <w:sz w:val="24"/>
          <w:szCs w:val="24"/>
        </w:rPr>
        <w:lastRenderedPageBreak/>
        <w:t xml:space="preserve">edastamisega. </w:t>
      </w:r>
      <w:r w:rsidRPr="4A20DDC3" w:rsidR="1C469D60">
        <w:rPr>
          <w:rFonts w:ascii="Times New Roman" w:hAnsi="Times New Roman" w:eastAsia="Times New Roman" w:cs="Times New Roman"/>
          <w:color w:val="000000" w:themeColor="text1"/>
          <w:sz w:val="24"/>
          <w:szCs w:val="24"/>
        </w:rPr>
        <w:t>Maksulaekumised moodustavad ca 85% riigieelarvest ilma milleta ei ole võimalik tagada riigi toimepidavust.</w:t>
      </w:r>
      <w:r w:rsidRPr="4A20DDC3" w:rsidR="4A606D6C">
        <w:rPr>
          <w:rStyle w:val="Allmrkuseviide"/>
          <w:rFonts w:ascii="Times New Roman" w:hAnsi="Times New Roman" w:eastAsia="Times New Roman" w:cs="Times New Roman"/>
          <w:color w:val="000000" w:themeColor="text1"/>
          <w:sz w:val="24"/>
          <w:szCs w:val="24"/>
        </w:rPr>
        <w:footnoteReference w:id="57"/>
      </w:r>
      <w:r w:rsidRPr="4A20DDC3" w:rsidR="1C469D60">
        <w:rPr>
          <w:rFonts w:ascii="Times New Roman" w:hAnsi="Times New Roman" w:eastAsia="Times New Roman" w:cs="Times New Roman"/>
          <w:color w:val="000000" w:themeColor="text1"/>
          <w:sz w:val="24"/>
          <w:szCs w:val="24"/>
        </w:rPr>
        <w:t xml:space="preserve"> </w:t>
      </w:r>
    </w:p>
    <w:p w:rsidR="5778A3D8" w:rsidP="5778A3D8" w:rsidRDefault="5778A3D8" w14:paraId="3745BD70" w14:textId="6646C19B">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4A0909F4" w14:textId="0749E2BB">
      <w:pPr>
        <w:spacing w:line="240" w:lineRule="auto"/>
        <w:contextualSpacing/>
        <w:jc w:val="both"/>
        <w:rPr>
          <w:rFonts w:ascii="Times New Roman" w:hAnsi="Times New Roman" w:eastAsia="Times New Roman" w:cs="Times New Roman"/>
          <w:b/>
          <w:bCs/>
          <w:color w:val="000000" w:themeColor="text1"/>
          <w:sz w:val="24"/>
          <w:szCs w:val="24"/>
        </w:rPr>
      </w:pPr>
      <w:r w:rsidRPr="67C0DBE4">
        <w:rPr>
          <w:rFonts w:ascii="Times New Roman" w:hAnsi="Times New Roman" w:eastAsia="Times New Roman" w:cs="Times New Roman"/>
          <w:b/>
          <w:bCs/>
          <w:color w:val="000000" w:themeColor="text1"/>
          <w:sz w:val="24"/>
          <w:szCs w:val="24"/>
        </w:rPr>
        <w:t xml:space="preserve">Pangakonto info nõudmine maksukohustuslaselt endalt on seega kantud legitiimsest eesmärgist ning on selle saavutamiseks sobiv, vajalik ja mõõdukas. </w:t>
      </w:r>
    </w:p>
    <w:p w:rsidR="67C0DBE4" w:rsidP="67C0DBE4" w:rsidRDefault="67C0DBE4" w14:paraId="3F886EF5" w14:textId="50E1F0C0">
      <w:pPr>
        <w:spacing w:line="240" w:lineRule="auto"/>
        <w:contextualSpacing/>
        <w:jc w:val="both"/>
        <w:rPr>
          <w:rFonts w:ascii="Times New Roman" w:hAnsi="Times New Roman" w:eastAsia="Times New Roman" w:cs="Times New Roman"/>
          <w:b/>
          <w:bCs/>
          <w:color w:val="000000" w:themeColor="text1"/>
          <w:sz w:val="24"/>
          <w:szCs w:val="24"/>
        </w:rPr>
      </w:pPr>
    </w:p>
    <w:p w:rsidR="4A606D6C" w:rsidP="00140315" w:rsidRDefault="4A606D6C" w14:paraId="6DE0B317" w14:textId="4C481795">
      <w:pPr>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3.</w:t>
      </w:r>
      <w:r w:rsidRPr="67C0DBE4" w:rsidR="426D56AE">
        <w:rPr>
          <w:rFonts w:ascii="Times New Roman" w:hAnsi="Times New Roman" w:eastAsia="Times New Roman" w:cs="Times New Roman"/>
          <w:color w:val="000000" w:themeColor="text1"/>
          <w:sz w:val="24"/>
          <w:szCs w:val="24"/>
        </w:rPr>
        <w:t>2</w:t>
      </w:r>
      <w:r w:rsidRPr="67C0DBE4">
        <w:rPr>
          <w:rFonts w:ascii="Times New Roman" w:hAnsi="Times New Roman" w:eastAsia="Times New Roman" w:cs="Times New Roman"/>
          <w:color w:val="000000" w:themeColor="text1"/>
          <w:sz w:val="24"/>
          <w:szCs w:val="24"/>
        </w:rPr>
        <w:t>.</w:t>
      </w:r>
      <w:r w:rsidRPr="67C0DBE4" w:rsidR="7CCA2075">
        <w:rPr>
          <w:rFonts w:ascii="Times New Roman" w:hAnsi="Times New Roman" w:eastAsia="Times New Roman" w:cs="Times New Roman"/>
          <w:color w:val="000000" w:themeColor="text1"/>
          <w:sz w:val="24"/>
          <w:szCs w:val="24"/>
        </w:rPr>
        <w:t>1.3</w:t>
      </w:r>
      <w:r w:rsidRPr="67C0DBE4">
        <w:rPr>
          <w:rFonts w:ascii="Times New Roman" w:hAnsi="Times New Roman" w:eastAsia="Times New Roman" w:cs="Times New Roman"/>
          <w:color w:val="000000" w:themeColor="text1"/>
          <w:sz w:val="24"/>
          <w:szCs w:val="24"/>
        </w:rPr>
        <w:t xml:space="preserve"> </w:t>
      </w:r>
      <w:r w:rsidRPr="67C0DBE4">
        <w:rPr>
          <w:rFonts w:ascii="Times New Roman" w:hAnsi="Times New Roman" w:eastAsia="Times New Roman" w:cs="Times New Roman"/>
          <w:i/>
          <w:iCs/>
          <w:color w:val="000000" w:themeColor="text1"/>
          <w:sz w:val="24"/>
          <w:szCs w:val="24"/>
        </w:rPr>
        <w:t xml:space="preserve">MTA õigus nõuda krediidiasutustelt pangasaladust </w:t>
      </w:r>
    </w:p>
    <w:p w:rsidR="5778A3D8" w:rsidP="5778A3D8" w:rsidRDefault="5778A3D8" w14:paraId="6F2D0CBC" w14:textId="79FC20B8">
      <w:pPr>
        <w:tabs>
          <w:tab w:val="left" w:pos="6436"/>
        </w:tabs>
        <w:spacing w:line="240" w:lineRule="auto"/>
        <w:contextualSpacing/>
        <w:jc w:val="both"/>
        <w:rPr>
          <w:rFonts w:ascii="Times New Roman" w:hAnsi="Times New Roman" w:eastAsia="Times New Roman" w:cs="Times New Roman"/>
          <w:b/>
          <w:bCs/>
          <w:color w:val="000000" w:themeColor="text1"/>
          <w:sz w:val="24"/>
          <w:szCs w:val="24"/>
        </w:rPr>
      </w:pPr>
    </w:p>
    <w:p w:rsidR="4A606D6C" w:rsidP="67C0DBE4" w:rsidRDefault="4A606D6C" w14:paraId="4B3C5690" w14:textId="04FA7B55">
      <w:pPr>
        <w:tabs>
          <w:tab w:val="left" w:pos="1772"/>
        </w:tabs>
        <w:spacing w:after="0" w:line="240" w:lineRule="auto"/>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Kehtiva MKS § 61 lõike 1 kohaselt on MTA-l õigus nõuda kolmandatelt isikutelt (sh krediidiasutustelt) teavet maksumenetluses tähendust omavate asjaolude kindlaks tegemiseks. MTA võib kolmanda isiku poole üldreeglina pöörduda </w:t>
      </w:r>
      <w:r w:rsidRPr="67C0DBE4" w:rsidR="4FEDC57E">
        <w:rPr>
          <w:rFonts w:ascii="Times New Roman" w:hAnsi="Times New Roman" w:eastAsia="Times New Roman" w:cs="Times New Roman"/>
          <w:color w:val="000000" w:themeColor="text1"/>
          <w:sz w:val="24"/>
          <w:szCs w:val="24"/>
        </w:rPr>
        <w:t xml:space="preserve">juhul, kui </w:t>
      </w:r>
      <w:r w:rsidRPr="67C0DBE4" w:rsidR="2E1DAAC1">
        <w:rPr>
          <w:rFonts w:ascii="Times New Roman" w:hAnsi="Times New Roman" w:eastAsia="Times New Roman" w:cs="Times New Roman"/>
          <w:color w:val="000000" w:themeColor="text1"/>
          <w:sz w:val="24"/>
          <w:szCs w:val="24"/>
        </w:rPr>
        <w:t>MTA-l pole õnnestunud saada vajalikku teavet maksukohustuslaselt endalt või kui maksukohustuslase enda poole pöördumine pole muul põhjusel otstarbekas (</w:t>
      </w:r>
      <w:r w:rsidRPr="00B61F09" w:rsidR="2E1DAAC1">
        <w:rPr>
          <w:rFonts w:ascii="Times New Roman" w:hAnsi="Times New Roman" w:eastAsia="Times New Roman" w:cs="Times New Roman"/>
          <w:color w:val="000000" w:themeColor="text1"/>
          <w:sz w:val="24"/>
          <w:szCs w:val="24"/>
        </w:rPr>
        <w:t xml:space="preserve">MKS § </w:t>
      </w:r>
      <w:r w:rsidRPr="00140315" w:rsidR="10C73A2E">
        <w:rPr>
          <w:rFonts w:ascii="Times New Roman" w:hAnsi="Times New Roman" w:eastAsia="Times New Roman" w:cs="Times New Roman"/>
          <w:color w:val="000000" w:themeColor="text1"/>
          <w:sz w:val="24"/>
          <w:szCs w:val="24"/>
        </w:rPr>
        <w:t>51</w:t>
      </w:r>
      <w:r w:rsidRPr="00140315" w:rsidR="10C73A2E">
        <w:rPr>
          <w:rFonts w:ascii="Times New Roman" w:hAnsi="Times New Roman" w:eastAsia="Times New Roman" w:cs="Times New Roman"/>
          <w:color w:val="000000" w:themeColor="text1"/>
          <w:sz w:val="24"/>
          <w:szCs w:val="24"/>
          <w:vertAlign w:val="superscript"/>
        </w:rPr>
        <w:t>1</w:t>
      </w:r>
      <w:r w:rsidRPr="00B61F09" w:rsidR="2E1DAAC1">
        <w:rPr>
          <w:rFonts w:ascii="Times New Roman" w:hAnsi="Times New Roman" w:eastAsia="Times New Roman" w:cs="Times New Roman"/>
          <w:color w:val="000000" w:themeColor="text1"/>
          <w:sz w:val="24"/>
          <w:szCs w:val="24"/>
        </w:rPr>
        <w:t xml:space="preserve"> lõige 7, §</w:t>
      </w:r>
      <w:r w:rsidRPr="67C0DBE4" w:rsidR="2E1DAAC1">
        <w:rPr>
          <w:rFonts w:ascii="Times New Roman" w:hAnsi="Times New Roman" w:eastAsia="Times New Roman" w:cs="Times New Roman"/>
          <w:color w:val="000000" w:themeColor="text1"/>
          <w:sz w:val="24"/>
          <w:szCs w:val="24"/>
        </w:rPr>
        <w:t xml:space="preserve"> 61 lõige </w:t>
      </w:r>
      <w:r w:rsidRPr="67C0DBE4" w:rsidR="4E0CCBCB">
        <w:rPr>
          <w:rFonts w:ascii="Times New Roman" w:hAnsi="Times New Roman" w:eastAsia="Times New Roman" w:cs="Times New Roman"/>
          <w:color w:val="000000" w:themeColor="text1"/>
          <w:sz w:val="24"/>
          <w:szCs w:val="24"/>
        </w:rPr>
        <w:t>2)</w:t>
      </w:r>
      <w:r w:rsidRPr="67C0DBE4" w:rsidR="5F837122">
        <w:rPr>
          <w:rFonts w:ascii="Times New Roman" w:hAnsi="Times New Roman" w:eastAsia="Times New Roman" w:cs="Times New Roman"/>
          <w:color w:val="000000" w:themeColor="text1"/>
          <w:sz w:val="24"/>
          <w:szCs w:val="24"/>
        </w:rPr>
        <w:t>.</w:t>
      </w:r>
    </w:p>
    <w:p w:rsidR="4A606D6C" w:rsidP="67C0DBE4" w:rsidRDefault="4A606D6C" w14:paraId="2919B12C" w14:textId="435ACC6A">
      <w:pPr>
        <w:tabs>
          <w:tab w:val="left" w:pos="1772"/>
        </w:tabs>
        <w:spacing w:after="0" w:line="240" w:lineRule="auto"/>
        <w:jc w:val="both"/>
        <w:rPr>
          <w:rFonts w:ascii="Times New Roman" w:hAnsi="Times New Roman" w:eastAsia="Times New Roman" w:cs="Times New Roman"/>
          <w:color w:val="000000" w:themeColor="text1"/>
          <w:sz w:val="24"/>
          <w:szCs w:val="24"/>
        </w:rPr>
      </w:pPr>
    </w:p>
    <w:p w:rsidR="4A606D6C" w:rsidP="67C0DBE4" w:rsidRDefault="4A606D6C" w14:paraId="2737DD03" w14:textId="4787EA6C">
      <w:pPr>
        <w:tabs>
          <w:tab w:val="left" w:pos="1772"/>
        </w:tabs>
        <w:spacing w:after="0" w:line="240" w:lineRule="auto"/>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 xml:space="preserve">Eelnõuga täpsustatakse MKS § 61 lõiget 1 selliselt, et edaspidi nähtuks sõnaselgelt MTA õigus nõuda krediidiasutustelt ka pangasaladust sisaldavat teavet selleks, et kindlaks teha maksumenetluses tähendust omavad asjaolud. </w:t>
      </w:r>
    </w:p>
    <w:p w:rsidR="5778A3D8" w:rsidP="5778A3D8" w:rsidRDefault="5778A3D8" w14:paraId="0AEE0601" w14:textId="7C90FAE8">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160A6395" w14:textId="1A8AFE4A">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MTA õigus nõuda pangasaladuse avaldamist riivab krediidiasutuse õigust eneseteostusvabadusele (PS § 19) ning õigust ettevõtlusvabadusele (PS § 31). Riive seisneb selles, et abinõuga pannakse krediidiasutustele mitterahaline kohustus aidata riigil teostada maksuõiguslikku järelevalvet oma klientide maksukohustuste üle – konkreetselt, kohustus edastada vastava teabekorralduse saamisel kliendi kohta käivat pangasaladust MTA-le.</w:t>
      </w:r>
    </w:p>
    <w:p w:rsidR="5778A3D8" w:rsidP="5778A3D8" w:rsidRDefault="5778A3D8" w14:paraId="75D83D75" w14:textId="221165B6">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2BFDDB07" w:rsidRDefault="4A606D6C" w14:paraId="79237E78" w14:textId="24588CFC">
      <w:pPr>
        <w:tabs>
          <w:tab w:val="left" w:pos="6436"/>
        </w:tabs>
        <w:spacing w:after="0" w:line="240" w:lineRule="auto"/>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Abinõu ei too kaasa uut riivet maksukohustuslase informatsioonilisele enesemääramisõigusele</w:t>
      </w:r>
      <w:r w:rsidRPr="2BFDDB07" w:rsidR="7BDF7C79">
        <w:rPr>
          <w:rFonts w:ascii="Times New Roman" w:hAnsi="Times New Roman" w:eastAsia="Times New Roman" w:cs="Times New Roman"/>
          <w:color w:val="000000" w:themeColor="text1"/>
          <w:sz w:val="24"/>
          <w:szCs w:val="24"/>
        </w:rPr>
        <w:t xml:space="preserve">, sest </w:t>
      </w:r>
      <w:r w:rsidRPr="2BFDDB07" w:rsidR="5B5B5A4D">
        <w:rPr>
          <w:rFonts w:ascii="Times New Roman" w:hAnsi="Times New Roman" w:eastAsia="Times New Roman" w:cs="Times New Roman"/>
          <w:color w:val="000000" w:themeColor="text1"/>
          <w:sz w:val="24"/>
          <w:szCs w:val="24"/>
        </w:rPr>
        <w:t>maksukohustuslasel on niikuinii seadusest tulene</w:t>
      </w:r>
      <w:r w:rsidRPr="2BFDDB07" w:rsidR="7C7E744E">
        <w:rPr>
          <w:rFonts w:ascii="Times New Roman" w:hAnsi="Times New Roman" w:eastAsia="Times New Roman" w:cs="Times New Roman"/>
          <w:color w:val="000000" w:themeColor="text1"/>
          <w:sz w:val="24"/>
          <w:szCs w:val="24"/>
        </w:rPr>
        <w:t>v</w:t>
      </w:r>
      <w:r w:rsidRPr="2BFDDB07" w:rsidR="4FC99D00">
        <w:rPr>
          <w:rFonts w:ascii="Times New Roman" w:hAnsi="Times New Roman" w:eastAsia="Times New Roman" w:cs="Times New Roman"/>
          <w:color w:val="000000" w:themeColor="text1"/>
          <w:sz w:val="24"/>
          <w:szCs w:val="24"/>
        </w:rPr>
        <w:t xml:space="preserve"> üldine</w:t>
      </w:r>
      <w:r w:rsidRPr="2BFDDB07" w:rsidR="7C7E744E">
        <w:rPr>
          <w:rFonts w:ascii="Times New Roman" w:hAnsi="Times New Roman" w:eastAsia="Times New Roman" w:cs="Times New Roman"/>
          <w:color w:val="000000" w:themeColor="text1"/>
          <w:sz w:val="24"/>
          <w:szCs w:val="24"/>
        </w:rPr>
        <w:t xml:space="preserve"> kohustus</w:t>
      </w:r>
      <w:r w:rsidRPr="2BFDDB07" w:rsidR="114DCDB2">
        <w:rPr>
          <w:rFonts w:ascii="Times New Roman" w:hAnsi="Times New Roman" w:eastAsia="Times New Roman" w:cs="Times New Roman"/>
          <w:color w:val="000000" w:themeColor="text1"/>
          <w:sz w:val="24"/>
          <w:szCs w:val="24"/>
        </w:rPr>
        <w:t xml:space="preserve"> ning ühtlasi ka võimalus </w:t>
      </w:r>
      <w:r w:rsidRPr="2BFDDB07" w:rsidR="3692F459">
        <w:rPr>
          <w:rFonts w:ascii="Times New Roman" w:hAnsi="Times New Roman" w:eastAsia="Times New Roman" w:cs="Times New Roman"/>
          <w:color w:val="000000" w:themeColor="text1"/>
          <w:sz w:val="24"/>
          <w:szCs w:val="24"/>
        </w:rPr>
        <w:t>ise</w:t>
      </w:r>
      <w:r w:rsidRPr="2BFDDB07" w:rsidR="7C7E744E">
        <w:rPr>
          <w:rFonts w:ascii="Times New Roman" w:hAnsi="Times New Roman" w:eastAsia="Times New Roman" w:cs="Times New Roman"/>
          <w:color w:val="000000" w:themeColor="text1"/>
          <w:sz w:val="24"/>
          <w:szCs w:val="24"/>
        </w:rPr>
        <w:t xml:space="preserve"> anda MTA-le maksumenetluse otst</w:t>
      </w:r>
      <w:r w:rsidRPr="2BFDDB07" w:rsidR="4EB2B9CD">
        <w:rPr>
          <w:rFonts w:ascii="Times New Roman" w:hAnsi="Times New Roman" w:eastAsia="Times New Roman" w:cs="Times New Roman"/>
          <w:color w:val="000000" w:themeColor="text1"/>
          <w:sz w:val="24"/>
          <w:szCs w:val="24"/>
        </w:rPr>
        <w:t>arbeks mis iganes vajalikku teavet, sh pangakonto infot.</w:t>
      </w:r>
      <w:r w:rsidRPr="2BFDDB07" w:rsidR="5758ED4A">
        <w:rPr>
          <w:rFonts w:ascii="Times New Roman" w:hAnsi="Times New Roman" w:eastAsia="Times New Roman" w:cs="Times New Roman"/>
          <w:color w:val="000000" w:themeColor="text1"/>
          <w:sz w:val="24"/>
          <w:szCs w:val="24"/>
        </w:rPr>
        <w:t xml:space="preserve"> </w:t>
      </w:r>
      <w:r w:rsidRPr="2BFDDB07">
        <w:rPr>
          <w:rFonts w:ascii="Times New Roman" w:hAnsi="Times New Roman" w:eastAsia="Times New Roman" w:cs="Times New Roman"/>
          <w:color w:val="000000" w:themeColor="text1"/>
          <w:sz w:val="24"/>
          <w:szCs w:val="24"/>
        </w:rPr>
        <w:t>Niisamuti ei riiva abinõu ka kuidagi krediidiasutuse enda informatsioonilist enesemääramisõigust, sest kuigi pankadel on küll kohustus kaitsta oma klientide andmeid pangasaladuse egiidi all, ei ole pangad siiski nende andmete omanikud. Kui aga krediidiasutused ei ole nõutava info omanikud, siis ei saa neil olla ka informatsioonilist enesemääramisõigust otsustamaks, kuidas neid andmeid võib töödelda.</w:t>
      </w:r>
    </w:p>
    <w:p w:rsidR="2BFDDB07" w:rsidP="2BFDDB07" w:rsidRDefault="2BFDDB07" w14:paraId="19B8AA40" w14:textId="05C4367E">
      <w:pPr>
        <w:tabs>
          <w:tab w:val="left" w:pos="6436"/>
        </w:tabs>
        <w:spacing w:after="0" w:line="240" w:lineRule="auto"/>
        <w:jc w:val="both"/>
        <w:rPr>
          <w:rFonts w:ascii="Times New Roman" w:hAnsi="Times New Roman" w:eastAsia="Times New Roman" w:cs="Times New Roman"/>
          <w:color w:val="000000" w:themeColor="text1"/>
          <w:sz w:val="24"/>
          <w:szCs w:val="24"/>
        </w:rPr>
      </w:pPr>
    </w:p>
    <w:p w:rsidR="4A606D6C" w:rsidP="2BFDDB07" w:rsidRDefault="4A606D6C" w14:paraId="638A0AB8" w14:textId="0D0D7FCE">
      <w:pPr>
        <w:tabs>
          <w:tab w:val="left" w:pos="6436"/>
        </w:tabs>
        <w:spacing w:after="0" w:line="240" w:lineRule="auto"/>
        <w:contextualSpacing/>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 xml:space="preserve">Riive olemus seisneb seega vaid halduskoormuses, mis krediidiasutustele kaasneb teabekorralduste täitmisega, ehk vajaliku teabe komplekteerimise ja edastamisega. </w:t>
      </w:r>
    </w:p>
    <w:p w:rsidR="5778A3D8" w:rsidP="5778A3D8" w:rsidRDefault="5778A3D8" w14:paraId="6CD2672F" w14:textId="537BA850">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1ABAF54E" w14:textId="695E9EDA">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t>Riive eesmärgiks</w:t>
      </w:r>
      <w:r w:rsidRPr="67C0DBE4">
        <w:rPr>
          <w:rFonts w:ascii="Times New Roman" w:hAnsi="Times New Roman" w:eastAsia="Times New Roman" w:cs="Times New Roman"/>
          <w:color w:val="000000" w:themeColor="text1"/>
          <w:sz w:val="24"/>
          <w:szCs w:val="24"/>
        </w:rPr>
        <w:t xml:space="preserve"> on võimaldada MTA-l saada oma valdusesse</w:t>
      </w:r>
      <w:r w:rsidRPr="67C0DBE4" w:rsidR="7C9AB7BA">
        <w:rPr>
          <w:rFonts w:ascii="Times New Roman" w:hAnsi="Times New Roman" w:eastAsia="Times New Roman" w:cs="Times New Roman"/>
          <w:color w:val="000000" w:themeColor="text1"/>
          <w:sz w:val="24"/>
          <w:szCs w:val="24"/>
        </w:rPr>
        <w:t xml:space="preserve"> kaalukaid</w:t>
      </w:r>
      <w:r w:rsidRPr="67C0DBE4">
        <w:rPr>
          <w:rFonts w:ascii="Times New Roman" w:hAnsi="Times New Roman" w:eastAsia="Times New Roman" w:cs="Times New Roman"/>
          <w:color w:val="000000" w:themeColor="text1"/>
          <w:sz w:val="24"/>
          <w:szCs w:val="24"/>
        </w:rPr>
        <w:t xml:space="preserve"> tõendeid (pangasaladust), mis on vajalikud maksumenetluses tähendust omavate asjaolude kindlaks tegemiseks. </w:t>
      </w:r>
    </w:p>
    <w:p w:rsidR="5778A3D8" w:rsidP="5778A3D8" w:rsidRDefault="5778A3D8" w14:paraId="340F34C6" w14:textId="258DA4F3">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5778A3D8" w:rsidP="2BFDDB07" w:rsidRDefault="4A606D6C" w14:paraId="75582629" w14:textId="26D1C631">
      <w:pPr>
        <w:tabs>
          <w:tab w:val="left" w:pos="6436"/>
        </w:tabs>
        <w:spacing w:after="0" w:line="240" w:lineRule="auto"/>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b/>
          <w:bCs/>
          <w:color w:val="000000" w:themeColor="text1"/>
          <w:sz w:val="24"/>
          <w:szCs w:val="24"/>
        </w:rPr>
        <w:t>Meede on eesmärgi saavutamiseks sobiv</w:t>
      </w:r>
      <w:r w:rsidRPr="2BFDDB07">
        <w:rPr>
          <w:rFonts w:ascii="Times New Roman" w:hAnsi="Times New Roman" w:eastAsia="Times New Roman" w:cs="Times New Roman"/>
          <w:color w:val="000000" w:themeColor="text1"/>
          <w:sz w:val="24"/>
          <w:szCs w:val="24"/>
        </w:rPr>
        <w:t xml:space="preserve">, sest krediidiasutused ongi lõppastmes mis tahes pangakonto </w:t>
      </w:r>
      <w:r w:rsidRPr="2BFDDB07" w:rsidR="495C1BDE">
        <w:rPr>
          <w:rFonts w:ascii="Times New Roman" w:hAnsi="Times New Roman" w:eastAsia="Times New Roman" w:cs="Times New Roman"/>
          <w:color w:val="000000" w:themeColor="text1"/>
          <w:sz w:val="24"/>
          <w:szCs w:val="24"/>
        </w:rPr>
        <w:t xml:space="preserve">ja muud pangainfot </w:t>
      </w:r>
      <w:r w:rsidRPr="2BFDDB07">
        <w:rPr>
          <w:rFonts w:ascii="Times New Roman" w:hAnsi="Times New Roman" w:eastAsia="Times New Roman" w:cs="Times New Roman"/>
          <w:color w:val="000000" w:themeColor="text1"/>
          <w:sz w:val="24"/>
          <w:szCs w:val="24"/>
        </w:rPr>
        <w:t xml:space="preserve">puudutava </w:t>
      </w:r>
      <w:r w:rsidRPr="2BFDDB07" w:rsidR="42B83AAC">
        <w:rPr>
          <w:rFonts w:ascii="Times New Roman" w:hAnsi="Times New Roman" w:eastAsia="Times New Roman" w:cs="Times New Roman"/>
          <w:color w:val="000000" w:themeColor="text1"/>
          <w:sz w:val="24"/>
          <w:szCs w:val="24"/>
        </w:rPr>
        <w:t>teabe</w:t>
      </w:r>
      <w:r w:rsidRPr="2BFDDB07">
        <w:rPr>
          <w:rFonts w:ascii="Times New Roman" w:hAnsi="Times New Roman" w:eastAsia="Times New Roman" w:cs="Times New Roman"/>
          <w:color w:val="000000" w:themeColor="text1"/>
          <w:sz w:val="24"/>
          <w:szCs w:val="24"/>
        </w:rPr>
        <w:t xml:space="preserve"> algallikaks, kes </w:t>
      </w:r>
      <w:r w:rsidRPr="2BFDDB07" w:rsidR="5F18A8E1">
        <w:rPr>
          <w:rFonts w:ascii="Times New Roman" w:hAnsi="Times New Roman" w:eastAsia="Times New Roman" w:cs="Times New Roman"/>
          <w:color w:val="000000" w:themeColor="text1"/>
          <w:sz w:val="24"/>
          <w:szCs w:val="24"/>
        </w:rPr>
        <w:t xml:space="preserve">seda </w:t>
      </w:r>
      <w:r w:rsidRPr="2BFDDB07">
        <w:rPr>
          <w:rFonts w:ascii="Times New Roman" w:hAnsi="Times New Roman" w:eastAsia="Times New Roman" w:cs="Times New Roman"/>
          <w:color w:val="000000" w:themeColor="text1"/>
          <w:sz w:val="24"/>
          <w:szCs w:val="24"/>
        </w:rPr>
        <w:t>valdavad ning kes on suutelised seda komplekteerima ja edastama MTA-le – tihtipeale isegi operatiivsemalt kui seda suudab teha maksukohustuslane ise. Krediidiasutused kujutavad seega endast teabeallikana tõsiseltvõetavat alternatiivi maksukohustuslasele</w:t>
      </w:r>
      <w:r w:rsidRPr="2BFDDB07" w:rsidR="68F5022F">
        <w:rPr>
          <w:rFonts w:ascii="Times New Roman" w:hAnsi="Times New Roman" w:eastAsia="Times New Roman" w:cs="Times New Roman"/>
          <w:color w:val="000000" w:themeColor="text1"/>
          <w:sz w:val="24"/>
          <w:szCs w:val="24"/>
        </w:rPr>
        <w:t xml:space="preserve">, kellelt </w:t>
      </w:r>
      <w:r w:rsidRPr="2BFDDB07" w:rsidR="6FCD2056">
        <w:rPr>
          <w:rFonts w:ascii="Times New Roman" w:hAnsi="Times New Roman" w:eastAsia="Times New Roman" w:cs="Times New Roman"/>
          <w:color w:val="000000" w:themeColor="text1"/>
          <w:sz w:val="24"/>
          <w:szCs w:val="24"/>
        </w:rPr>
        <w:t>teavet</w:t>
      </w:r>
      <w:r w:rsidRPr="2BFDDB07" w:rsidR="68F5022F">
        <w:rPr>
          <w:rFonts w:ascii="Times New Roman" w:hAnsi="Times New Roman" w:eastAsia="Times New Roman" w:cs="Times New Roman"/>
          <w:color w:val="000000" w:themeColor="text1"/>
          <w:sz w:val="24"/>
          <w:szCs w:val="24"/>
        </w:rPr>
        <w:t xml:space="preserve"> pole võimalik</w:t>
      </w:r>
      <w:r w:rsidRPr="2BFDDB07" w:rsidR="511AC78C">
        <w:rPr>
          <w:rFonts w:ascii="Times New Roman" w:hAnsi="Times New Roman" w:eastAsia="Times New Roman" w:cs="Times New Roman"/>
          <w:color w:val="000000" w:themeColor="text1"/>
          <w:sz w:val="24"/>
          <w:szCs w:val="24"/>
        </w:rPr>
        <w:t xml:space="preserve"> või muul põhjusel otstarbekas kätte saada. </w:t>
      </w:r>
    </w:p>
    <w:p w:rsidR="5778A3D8" w:rsidP="2BFDDB07" w:rsidRDefault="5778A3D8" w14:paraId="4BA6BA42" w14:textId="0AA37A3B">
      <w:pPr>
        <w:tabs>
          <w:tab w:val="left" w:pos="6436"/>
        </w:tabs>
        <w:spacing w:after="0" w:line="240" w:lineRule="auto"/>
        <w:jc w:val="both"/>
        <w:rPr>
          <w:rFonts w:ascii="Times New Roman" w:hAnsi="Times New Roman" w:eastAsia="Times New Roman" w:cs="Times New Roman"/>
          <w:color w:val="000000" w:themeColor="text1"/>
          <w:sz w:val="24"/>
          <w:szCs w:val="24"/>
        </w:rPr>
      </w:pPr>
    </w:p>
    <w:p w:rsidR="4A606D6C" w:rsidP="2BFDDB07" w:rsidRDefault="4A606D6C" w14:paraId="24724496" w14:textId="35856A61">
      <w:pPr>
        <w:tabs>
          <w:tab w:val="left" w:pos="6436"/>
        </w:tabs>
        <w:spacing w:after="0" w:line="240" w:lineRule="auto"/>
        <w:contextualSpacing/>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b/>
          <w:bCs/>
          <w:color w:val="000000" w:themeColor="text1"/>
          <w:sz w:val="24"/>
          <w:szCs w:val="24"/>
        </w:rPr>
        <w:lastRenderedPageBreak/>
        <w:t>Meede on ka vajalik</w:t>
      </w:r>
      <w:r w:rsidRPr="2BFDDB07">
        <w:rPr>
          <w:rFonts w:ascii="Times New Roman" w:hAnsi="Times New Roman" w:eastAsia="Times New Roman" w:cs="Times New Roman"/>
          <w:color w:val="000000" w:themeColor="text1"/>
          <w:sz w:val="24"/>
          <w:szCs w:val="24"/>
        </w:rPr>
        <w:t>, st eesmärgi saavutamiseks puuduvad muud säästvamad abinõud, mis oleksid sama tõhusad.</w:t>
      </w:r>
    </w:p>
    <w:p w:rsidR="5778A3D8" w:rsidP="2BFDDB07" w:rsidRDefault="5778A3D8" w14:paraId="7637B794" w14:textId="178A5D24">
      <w:pPr>
        <w:tabs>
          <w:tab w:val="left" w:pos="6436"/>
        </w:tabs>
        <w:spacing w:after="0" w:line="240" w:lineRule="auto"/>
        <w:contextualSpacing/>
        <w:jc w:val="both"/>
        <w:rPr>
          <w:rFonts w:ascii="Times New Roman" w:hAnsi="Times New Roman" w:eastAsia="Times New Roman" w:cs="Times New Roman"/>
          <w:color w:val="000000" w:themeColor="text1"/>
          <w:sz w:val="24"/>
          <w:szCs w:val="24"/>
        </w:rPr>
      </w:pPr>
    </w:p>
    <w:p w:rsidR="4A606D6C" w:rsidP="2BFDDB07" w:rsidRDefault="4A606D6C" w14:paraId="6C4116CB" w14:textId="4E8C9867">
      <w:pPr>
        <w:tabs>
          <w:tab w:val="left" w:pos="6436"/>
        </w:tabs>
        <w:spacing w:after="0" w:line="240" w:lineRule="auto"/>
        <w:contextualSpacing/>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Säästlikum oleks regulatsioon, mis võimaldaks MTA-l vajaliku teabe saada maksukohustuslaselt endalt vajaduseta pöörduda kolmanda isiku poole, kuid selline lähenemine on</w:t>
      </w:r>
      <w:r w:rsidRPr="2BFDDB07" w:rsidR="0E892490">
        <w:rPr>
          <w:rFonts w:ascii="Times New Roman" w:hAnsi="Times New Roman" w:eastAsia="Times New Roman" w:cs="Times New Roman"/>
          <w:color w:val="000000" w:themeColor="text1"/>
          <w:sz w:val="24"/>
          <w:szCs w:val="24"/>
        </w:rPr>
        <w:t xml:space="preserve"> MKS § 60 lõike 1 ning</w:t>
      </w:r>
      <w:r w:rsidRPr="2BFDDB07">
        <w:rPr>
          <w:rFonts w:ascii="Times New Roman" w:hAnsi="Times New Roman" w:eastAsia="Times New Roman" w:cs="Times New Roman"/>
          <w:color w:val="000000" w:themeColor="text1"/>
          <w:sz w:val="24"/>
          <w:szCs w:val="24"/>
        </w:rPr>
        <w:t xml:space="preserve"> § 61 lõike 2 kujul juba olemas</w:t>
      </w:r>
      <w:r w:rsidRPr="2BFDDB07" w:rsidR="65DE59BE">
        <w:rPr>
          <w:rFonts w:ascii="Times New Roman" w:hAnsi="Times New Roman" w:eastAsia="Times New Roman" w:cs="Times New Roman"/>
          <w:color w:val="000000" w:themeColor="text1"/>
          <w:sz w:val="24"/>
          <w:szCs w:val="24"/>
        </w:rPr>
        <w:t>.</w:t>
      </w:r>
    </w:p>
    <w:p w:rsidR="5778A3D8" w:rsidP="5778A3D8" w:rsidRDefault="5778A3D8" w14:paraId="01E0B2F2" w14:textId="69B6CCDD">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3B90E74A" w14:textId="18839301">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Teoorias võiks MTA nõuda teavet maksukohustuslaselt tugevamate meetmetega, sh sanktsioonisurvel, kuid selline meede maksumenetluse kiiruse ja efektiivsuse perspektiivist vaadatuna ei ole alati sama tõhus, sest ei saa välistada, et pahatahtlik</w:t>
      </w:r>
      <w:r w:rsidRPr="67C0DBE4">
        <w:rPr>
          <w:rFonts w:ascii="Times New Roman" w:hAnsi="Times New Roman" w:eastAsia="Times New Roman" w:cs="Times New Roman"/>
          <w:sz w:val="24"/>
          <w:szCs w:val="24"/>
        </w:rPr>
        <w:t xml:space="preserve"> </w:t>
      </w:r>
      <w:r w:rsidRPr="67C0DBE4">
        <w:rPr>
          <w:rFonts w:ascii="Times New Roman" w:hAnsi="Times New Roman" w:eastAsia="Times New Roman" w:cs="Times New Roman"/>
          <w:color w:val="000000" w:themeColor="text1"/>
          <w:sz w:val="24"/>
          <w:szCs w:val="24"/>
        </w:rPr>
        <w:t xml:space="preserve">maksukohustuslane võib vajaliku teabe hävitada, või olla seda juba teinud, või teisiti pikendada kogu protsessi. Niisamuti ei lahendaks see seda praktilist probleemi, et alati ei pruugi maksukohustuslane olla MTA jaoks üldse kättesaadav. Proportsionaalsuse kontrollimisel langeksid kõik need alternatiivid juba välja sobivuse tasandil, sest sellistes tingimustes ei aita maksukohustuslase poole pöördumine kuidagi legitiimset eesmärki saavutada. </w:t>
      </w:r>
    </w:p>
    <w:p w:rsidR="5778A3D8" w:rsidP="5778A3D8" w:rsidRDefault="5778A3D8" w14:paraId="69908FB7" w14:textId="070D21FB">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5DAFE354" w14:textId="79D13C4E">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Seetõttu tekib tahes tahtmata vajadus pöörduda teabe saamiseks kolmanda isiku poole, sest vastasel juhul ei ole maksumenetlust võimalik läbi viia. Neid asjaolusid silmas pidades võib lugeda vajalikkuse (säästlikkuse) kriteeriumi täidetuks.</w:t>
      </w:r>
    </w:p>
    <w:p w:rsidR="5778A3D8" w:rsidP="5778A3D8" w:rsidRDefault="5778A3D8" w14:paraId="48CAC080" w14:textId="71C2084E">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44054259" w14:textId="118137EF">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t>Meedet võib pidada ka mõõdukaks</w:t>
      </w:r>
      <w:r w:rsidRPr="67C0DBE4">
        <w:rPr>
          <w:rFonts w:ascii="Times New Roman" w:hAnsi="Times New Roman" w:eastAsia="Times New Roman" w:cs="Times New Roman"/>
          <w:color w:val="000000" w:themeColor="text1"/>
          <w:sz w:val="24"/>
          <w:szCs w:val="24"/>
        </w:rPr>
        <w:t xml:space="preserve">, st meetmega saadud tulud ületavad nendega kaasnevad kulud (põhiõiguste ja -vabaduste riived). Maksukohustuste nõuetekohane täitmine, samuti nende täitmise tagamine riikliku järelevalve raames, on riigi toimimise ning jätkusuutlikkuse perspektiivist kriitilise tähtsusega, ning kaalub üles perioodilise vajaduse nõuda maksumenetluse läbiviimiseks materiaalset abi kolmandatelt isikutelt teabe andmise näol – seda eriti krediidiasutuste puhul, kes oma spetsiifilise funktsiooni tõttu vabaturumajanduslikus </w:t>
      </w:r>
      <w:r w:rsidRPr="67C0DBE4" w:rsidR="51B7FB99">
        <w:rPr>
          <w:rFonts w:ascii="Times New Roman" w:hAnsi="Times New Roman" w:eastAsia="Times New Roman" w:cs="Times New Roman"/>
          <w:color w:val="000000" w:themeColor="text1"/>
          <w:sz w:val="24"/>
          <w:szCs w:val="24"/>
        </w:rPr>
        <w:t>finants</w:t>
      </w:r>
      <w:r w:rsidRPr="67C0DBE4">
        <w:rPr>
          <w:rFonts w:ascii="Times New Roman" w:hAnsi="Times New Roman" w:eastAsia="Times New Roman" w:cs="Times New Roman"/>
          <w:color w:val="000000" w:themeColor="text1"/>
          <w:sz w:val="24"/>
          <w:szCs w:val="24"/>
        </w:rPr>
        <w:t xml:space="preserve">süsteemis on harjunud riiki abistama erinevate teabe andmiste, aruandlus- ning kontrollikohustuste näol. </w:t>
      </w:r>
    </w:p>
    <w:p w:rsidR="5778A3D8" w:rsidP="5778A3D8" w:rsidRDefault="5778A3D8" w14:paraId="60E9AD96" w14:textId="609BB6E3">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665F036E" w14:textId="0EA11046">
      <w:pPr>
        <w:spacing w:line="240" w:lineRule="auto"/>
        <w:contextualSpacing/>
        <w:jc w:val="both"/>
        <w:rPr>
          <w:rFonts w:ascii="Times New Roman" w:hAnsi="Times New Roman" w:eastAsia="Times New Roman" w:cs="Times New Roman"/>
          <w:b/>
          <w:bCs/>
          <w:color w:val="000000" w:themeColor="text1"/>
          <w:sz w:val="24"/>
          <w:szCs w:val="24"/>
        </w:rPr>
      </w:pPr>
      <w:r w:rsidRPr="67C0DBE4">
        <w:rPr>
          <w:rFonts w:ascii="Times New Roman" w:hAnsi="Times New Roman" w:eastAsia="Times New Roman" w:cs="Times New Roman"/>
          <w:b/>
          <w:bCs/>
          <w:color w:val="000000" w:themeColor="text1"/>
          <w:sz w:val="24"/>
          <w:szCs w:val="24"/>
        </w:rPr>
        <w:t xml:space="preserve">Krediidiasutuselt pangasaladuse nõudmine maksumenetluse otstarbeks on seega kantud legitiimsest eesmärgist ning on selle saavutamiseks sobiv, vajalik ja mõõdukas. </w:t>
      </w:r>
    </w:p>
    <w:p w:rsidR="4A606D6C" w:rsidP="67C0DBE4" w:rsidRDefault="4A606D6C" w14:paraId="1E766AAA" w14:textId="1E27E097">
      <w:pPr>
        <w:spacing w:line="240" w:lineRule="auto"/>
        <w:contextualSpacing/>
        <w:jc w:val="both"/>
        <w:rPr>
          <w:rFonts w:ascii="Times New Roman" w:hAnsi="Times New Roman" w:eastAsia="Times New Roman" w:cs="Times New Roman"/>
          <w:b/>
          <w:bCs/>
          <w:color w:val="000000" w:themeColor="text1"/>
          <w:sz w:val="24"/>
          <w:szCs w:val="24"/>
        </w:rPr>
      </w:pPr>
    </w:p>
    <w:p w:rsidR="4A606D6C" w:rsidP="67C0DBE4" w:rsidRDefault="4A606D6C" w14:paraId="588CAE2E" w14:textId="71AAC92C">
      <w:pPr>
        <w:spacing w:line="240" w:lineRule="auto"/>
        <w:contextualSpacing/>
        <w:jc w:val="both"/>
        <w:rPr>
          <w:rFonts w:ascii="Times New Roman" w:hAnsi="Times New Roman" w:eastAsia="Times New Roman" w:cs="Times New Roman"/>
          <w:b/>
          <w:bCs/>
          <w:color w:val="000000" w:themeColor="text1"/>
          <w:sz w:val="24"/>
          <w:szCs w:val="24"/>
        </w:rPr>
      </w:pPr>
    </w:p>
    <w:p w:rsidR="4A606D6C" w:rsidP="67C0DBE4" w:rsidRDefault="4A606D6C" w14:paraId="35B7F3FC" w14:textId="5B9E6BC2">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3.</w:t>
      </w:r>
      <w:r w:rsidRPr="67C0DBE4" w:rsidR="00083A8B">
        <w:rPr>
          <w:rFonts w:ascii="Times New Roman" w:hAnsi="Times New Roman" w:eastAsia="Times New Roman" w:cs="Times New Roman"/>
          <w:color w:val="000000" w:themeColor="text1"/>
          <w:sz w:val="24"/>
          <w:szCs w:val="24"/>
        </w:rPr>
        <w:t>2.1.4</w:t>
      </w:r>
      <w:r w:rsidRPr="67C0DBE4">
        <w:rPr>
          <w:rFonts w:ascii="Times New Roman" w:hAnsi="Times New Roman" w:eastAsia="Times New Roman" w:cs="Times New Roman"/>
          <w:color w:val="000000" w:themeColor="text1"/>
          <w:sz w:val="24"/>
          <w:szCs w:val="24"/>
        </w:rPr>
        <w:t xml:space="preserve"> </w:t>
      </w:r>
      <w:r w:rsidRPr="67C0DBE4">
        <w:rPr>
          <w:rFonts w:ascii="Times New Roman" w:hAnsi="Times New Roman" w:eastAsia="Times New Roman" w:cs="Times New Roman"/>
          <w:i/>
          <w:iCs/>
          <w:color w:val="000000" w:themeColor="text1"/>
          <w:sz w:val="24"/>
          <w:szCs w:val="24"/>
        </w:rPr>
        <w:t>MTA õigus nõuda krediidiasutustelt pangasaladusega hõlmatud pangakonto infot täitmisregistri infovahetuskanali kaudu</w:t>
      </w:r>
      <w:r>
        <w:tab/>
      </w:r>
    </w:p>
    <w:p w:rsidR="4A606D6C" w:rsidP="5778A3D8" w:rsidRDefault="4A606D6C" w14:paraId="466C0AD4" w14:textId="7A6D234F">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 </w:t>
      </w:r>
      <w:r>
        <w:tab/>
      </w:r>
    </w:p>
    <w:p w:rsidR="4A606D6C" w:rsidP="67C0DBE4" w:rsidRDefault="4A606D6C" w14:paraId="027781FF" w14:textId="630D93ED">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Eelnõu § 1 punktiga 2 sätestatakse ammendav loetelu pangakonto infost, mida MTA-l on võimalik nõuda krediidiasutustelt läbi täitmisregistri infovahetuskanali. </w:t>
      </w:r>
    </w:p>
    <w:p w:rsidR="5778A3D8" w:rsidP="5778A3D8" w:rsidRDefault="5778A3D8" w14:paraId="067CBD97" w14:textId="3EEC44A4">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5778A3D8" w:rsidP="2BFDDB07" w:rsidRDefault="4A606D6C" w14:paraId="03AC5E3D" w14:textId="3C744781">
      <w:pPr>
        <w:tabs>
          <w:tab w:val="left" w:pos="6436"/>
        </w:tabs>
        <w:spacing w:after="0" w:line="240" w:lineRule="auto"/>
        <w:jc w:val="both"/>
        <w:rPr>
          <w:rFonts w:ascii="Times New Roman" w:hAnsi="Times New Roman" w:eastAsia="Times New Roman" w:cs="Times New Roman"/>
          <w:color w:val="000000" w:themeColor="text1"/>
          <w:sz w:val="24"/>
          <w:szCs w:val="24"/>
        </w:rPr>
      </w:pPr>
      <w:r w:rsidRPr="2BFDDB07">
        <w:rPr>
          <w:rFonts w:ascii="Times New Roman" w:hAnsi="Times New Roman" w:eastAsia="Times New Roman" w:cs="Times New Roman"/>
          <w:color w:val="000000" w:themeColor="text1"/>
          <w:sz w:val="24"/>
          <w:szCs w:val="24"/>
        </w:rPr>
        <w:t>Nagu tavapärase teabekorralduse puhul, kujutab abinõu endast riivet krediidiasutuste eneseteostusvabadusele (PS § 19) ning ettevõtlusvabadusele (PS § 31)</w:t>
      </w:r>
      <w:r w:rsidRPr="2BFDDB07" w:rsidR="6EE6051A">
        <w:rPr>
          <w:rFonts w:ascii="Times New Roman" w:hAnsi="Times New Roman" w:eastAsia="Times New Roman" w:cs="Times New Roman"/>
          <w:color w:val="000000" w:themeColor="text1"/>
          <w:sz w:val="24"/>
          <w:szCs w:val="24"/>
        </w:rPr>
        <w:t xml:space="preserve"> halduskoormuse perspektiivist</w:t>
      </w:r>
      <w:r w:rsidRPr="2BFDDB07" w:rsidR="7745895B">
        <w:rPr>
          <w:rFonts w:ascii="Times New Roman" w:hAnsi="Times New Roman" w:eastAsia="Times New Roman" w:cs="Times New Roman"/>
          <w:color w:val="000000" w:themeColor="text1"/>
          <w:sz w:val="24"/>
          <w:szCs w:val="24"/>
        </w:rPr>
        <w:t>, kuid selle riive proportsionaalsust on eelnevalt kontrollitud ning siinkohal mingit kvalitatiivset erisust ei ole</w:t>
      </w:r>
      <w:r w:rsidRPr="2BFDDB07">
        <w:rPr>
          <w:rFonts w:ascii="Times New Roman" w:hAnsi="Times New Roman" w:eastAsia="Times New Roman" w:cs="Times New Roman"/>
          <w:color w:val="000000" w:themeColor="text1"/>
          <w:sz w:val="24"/>
          <w:szCs w:val="24"/>
        </w:rPr>
        <w:t>. Küll aga, kuna täitmisregistri infovahetuskanal</w:t>
      </w:r>
      <w:r w:rsidRPr="2BFDDB07" w:rsidR="340F5F87">
        <w:rPr>
          <w:rFonts w:ascii="Times New Roman" w:hAnsi="Times New Roman" w:eastAsia="Times New Roman" w:cs="Times New Roman"/>
          <w:color w:val="000000" w:themeColor="text1"/>
          <w:sz w:val="24"/>
          <w:szCs w:val="24"/>
        </w:rPr>
        <w:t xml:space="preserve">il on olemas potentsiaal masin-masin </w:t>
      </w:r>
      <w:proofErr w:type="spellStart"/>
      <w:r w:rsidRPr="2BFDDB07" w:rsidR="340F5F87">
        <w:rPr>
          <w:rFonts w:ascii="Times New Roman" w:hAnsi="Times New Roman" w:eastAsia="Times New Roman" w:cs="Times New Roman"/>
          <w:color w:val="000000" w:themeColor="text1"/>
          <w:sz w:val="24"/>
          <w:szCs w:val="24"/>
        </w:rPr>
        <w:t>liidestuseks</w:t>
      </w:r>
      <w:proofErr w:type="spellEnd"/>
      <w:r w:rsidRPr="2BFDDB07" w:rsidR="340F5F87">
        <w:rPr>
          <w:rFonts w:ascii="Times New Roman" w:hAnsi="Times New Roman" w:eastAsia="Times New Roman" w:cs="Times New Roman"/>
          <w:color w:val="000000" w:themeColor="text1"/>
          <w:sz w:val="24"/>
          <w:szCs w:val="24"/>
        </w:rPr>
        <w:t xml:space="preserve">, siis </w:t>
      </w:r>
      <w:r w:rsidRPr="2BFDDB07">
        <w:rPr>
          <w:rFonts w:ascii="Times New Roman" w:hAnsi="Times New Roman" w:eastAsia="Times New Roman" w:cs="Times New Roman"/>
          <w:color w:val="000000" w:themeColor="text1"/>
          <w:sz w:val="24"/>
          <w:szCs w:val="24"/>
        </w:rPr>
        <w:t xml:space="preserve">võib teoorias tekkida täiendav riive PS §-des 13–15 sätestatud õigustele, ennekõike õigusele riigi, seaduse ja kohtu kaitsele. </w:t>
      </w:r>
    </w:p>
    <w:p w:rsidR="2BFDDB07" w:rsidP="2BFDDB07" w:rsidRDefault="2BFDDB07" w14:paraId="7F6287D2" w14:textId="12BA06D6">
      <w:pPr>
        <w:tabs>
          <w:tab w:val="left" w:pos="6436"/>
        </w:tabs>
        <w:spacing w:after="0" w:line="240" w:lineRule="auto"/>
        <w:jc w:val="both"/>
        <w:rPr>
          <w:rFonts w:ascii="Times New Roman" w:hAnsi="Times New Roman" w:eastAsia="Times New Roman" w:cs="Times New Roman"/>
          <w:color w:val="000000" w:themeColor="text1"/>
          <w:sz w:val="24"/>
          <w:szCs w:val="24"/>
        </w:rPr>
      </w:pPr>
    </w:p>
    <w:p w:rsidR="5778A3D8" w:rsidP="67C0DBE4" w:rsidRDefault="4A606D6C" w14:paraId="688C664F" w14:textId="6B2404E3">
      <w:pPr>
        <w:tabs>
          <w:tab w:val="left" w:pos="6436"/>
        </w:tabs>
        <w:spacing w:after="0" w:line="240" w:lineRule="auto"/>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Riive seisneks selles, et</w:t>
      </w:r>
      <w:r w:rsidRPr="67C0DBE4" w:rsidR="527C68F8">
        <w:rPr>
          <w:rFonts w:ascii="Times New Roman" w:hAnsi="Times New Roman" w:eastAsia="Times New Roman" w:cs="Times New Roman"/>
          <w:color w:val="000000" w:themeColor="text1"/>
          <w:sz w:val="24"/>
          <w:szCs w:val="24"/>
        </w:rPr>
        <w:t xml:space="preserve"> kui krediidiasutus otsustaks</w:t>
      </w:r>
      <w:r w:rsidRPr="67C0DBE4">
        <w:rPr>
          <w:rFonts w:ascii="Times New Roman" w:hAnsi="Times New Roman" w:eastAsia="Times New Roman" w:cs="Times New Roman"/>
          <w:color w:val="000000" w:themeColor="text1"/>
          <w:sz w:val="24"/>
          <w:szCs w:val="24"/>
        </w:rPr>
        <w:t xml:space="preserve"> </w:t>
      </w:r>
      <w:r w:rsidRPr="67C0DBE4" w:rsidR="2B6D85C7">
        <w:rPr>
          <w:rFonts w:ascii="Times New Roman" w:hAnsi="Times New Roman" w:eastAsia="Times New Roman" w:cs="Times New Roman"/>
          <w:color w:val="000000" w:themeColor="text1"/>
          <w:sz w:val="24"/>
          <w:szCs w:val="24"/>
        </w:rPr>
        <w:t xml:space="preserve">masin-masin lahenduse </w:t>
      </w:r>
      <w:r w:rsidRPr="67C0DBE4" w:rsidR="291CFF4F">
        <w:rPr>
          <w:rFonts w:ascii="Times New Roman" w:hAnsi="Times New Roman" w:eastAsia="Times New Roman" w:cs="Times New Roman"/>
          <w:color w:val="000000" w:themeColor="text1"/>
          <w:sz w:val="24"/>
          <w:szCs w:val="24"/>
        </w:rPr>
        <w:t>kasuks, siis oleks</w:t>
      </w:r>
      <w:r w:rsidRPr="67C0DBE4" w:rsidR="2028734C">
        <w:rPr>
          <w:rFonts w:ascii="Times New Roman" w:hAnsi="Times New Roman" w:eastAsia="Times New Roman" w:cs="Times New Roman"/>
          <w:color w:val="000000" w:themeColor="text1"/>
          <w:sz w:val="24"/>
          <w:szCs w:val="24"/>
        </w:rPr>
        <w:t xml:space="preserve"> krediidiasutustel võimalik kontrollida MTA teabekorralduste formaalset ja materiaalset õiguspärasust alles tagantjärgi</w:t>
      </w:r>
      <w:r w:rsidRPr="67C0DBE4" w:rsidR="679A1FB1">
        <w:rPr>
          <w:rFonts w:ascii="Times New Roman" w:hAnsi="Times New Roman" w:eastAsia="Times New Roman" w:cs="Times New Roman"/>
          <w:color w:val="000000" w:themeColor="text1"/>
          <w:sz w:val="24"/>
          <w:szCs w:val="24"/>
        </w:rPr>
        <w:t xml:space="preserve">, sest </w:t>
      </w:r>
      <w:r w:rsidRPr="67C0DBE4" w:rsidR="2028734C">
        <w:rPr>
          <w:rFonts w:ascii="Times New Roman" w:hAnsi="Times New Roman" w:eastAsia="Times New Roman" w:cs="Times New Roman"/>
          <w:color w:val="000000" w:themeColor="text1"/>
          <w:sz w:val="24"/>
          <w:szCs w:val="24"/>
        </w:rPr>
        <w:t>masin-masin lahenduse puhul täidetakse t</w:t>
      </w:r>
      <w:r w:rsidRPr="67C0DBE4" w:rsidR="32C2646B">
        <w:rPr>
          <w:rFonts w:ascii="Times New Roman" w:hAnsi="Times New Roman" w:eastAsia="Times New Roman" w:cs="Times New Roman"/>
          <w:color w:val="000000" w:themeColor="text1"/>
          <w:sz w:val="24"/>
          <w:szCs w:val="24"/>
        </w:rPr>
        <w:t>eabekorraldused</w:t>
      </w:r>
      <w:r w:rsidRPr="67C0DBE4" w:rsidR="2028734C">
        <w:rPr>
          <w:rFonts w:ascii="Times New Roman" w:hAnsi="Times New Roman" w:eastAsia="Times New Roman" w:cs="Times New Roman"/>
          <w:color w:val="000000" w:themeColor="text1"/>
          <w:sz w:val="24"/>
          <w:szCs w:val="24"/>
        </w:rPr>
        <w:t xml:space="preserve"> </w:t>
      </w:r>
      <w:r w:rsidRPr="67C0DBE4" w:rsidR="4FC8D6E6">
        <w:rPr>
          <w:rFonts w:ascii="Times New Roman" w:hAnsi="Times New Roman" w:eastAsia="Times New Roman" w:cs="Times New Roman"/>
          <w:color w:val="000000" w:themeColor="text1"/>
          <w:sz w:val="24"/>
          <w:szCs w:val="24"/>
        </w:rPr>
        <w:t>automatiseeritult</w:t>
      </w:r>
      <w:r w:rsidRPr="67C0DBE4" w:rsidR="4751AF7D">
        <w:rPr>
          <w:rFonts w:ascii="Times New Roman" w:hAnsi="Times New Roman" w:eastAsia="Times New Roman" w:cs="Times New Roman"/>
          <w:color w:val="000000" w:themeColor="text1"/>
          <w:sz w:val="24"/>
          <w:szCs w:val="24"/>
        </w:rPr>
        <w:t>.</w:t>
      </w:r>
      <w:r w:rsidRPr="67C0DBE4">
        <w:rPr>
          <w:rFonts w:ascii="Times New Roman" w:hAnsi="Times New Roman" w:eastAsia="Times New Roman" w:cs="Times New Roman"/>
          <w:color w:val="000000" w:themeColor="text1"/>
          <w:sz w:val="24"/>
          <w:szCs w:val="24"/>
        </w:rPr>
        <w:t xml:space="preserve"> Potentsiaalse õiguskaitse otsimine pärast haldusakti</w:t>
      </w:r>
      <w:r w:rsidRPr="67C0DBE4" w:rsidR="2E522269">
        <w:rPr>
          <w:rFonts w:ascii="Times New Roman" w:hAnsi="Times New Roman" w:eastAsia="Times New Roman" w:cs="Times New Roman"/>
          <w:color w:val="000000" w:themeColor="text1"/>
          <w:sz w:val="24"/>
          <w:szCs w:val="24"/>
        </w:rPr>
        <w:t xml:space="preserve"> automaatset</w:t>
      </w:r>
      <w:r w:rsidRPr="67C0DBE4">
        <w:rPr>
          <w:rFonts w:ascii="Times New Roman" w:hAnsi="Times New Roman" w:eastAsia="Times New Roman" w:cs="Times New Roman"/>
          <w:color w:val="000000" w:themeColor="text1"/>
          <w:sz w:val="24"/>
          <w:szCs w:val="24"/>
        </w:rPr>
        <w:t xml:space="preserve"> täitmist ei pruugi aga olla enam niivõrd perspektiivikas ega otstarbekas.</w:t>
      </w:r>
    </w:p>
    <w:p w:rsidR="4A20DDC3" w:rsidP="4A20DDC3" w:rsidRDefault="4A20DDC3" w14:paraId="72BD13AE" w14:textId="5AF05CBB">
      <w:pPr>
        <w:tabs>
          <w:tab w:val="left" w:pos="6436"/>
        </w:tabs>
        <w:spacing w:after="0" w:line="240" w:lineRule="auto"/>
        <w:jc w:val="both"/>
        <w:rPr>
          <w:rFonts w:ascii="Times New Roman" w:hAnsi="Times New Roman" w:eastAsia="Times New Roman" w:cs="Times New Roman"/>
          <w:color w:val="000000" w:themeColor="text1"/>
          <w:sz w:val="24"/>
          <w:szCs w:val="24"/>
        </w:rPr>
      </w:pPr>
    </w:p>
    <w:p w:rsidR="4A606D6C" w:rsidP="67C0DBE4" w:rsidRDefault="4A606D6C" w14:paraId="12BA6B9B" w14:textId="7681A284">
      <w:pPr>
        <w:tabs>
          <w:tab w:val="left" w:pos="6436"/>
        </w:tabs>
        <w:spacing w:after="0"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lastRenderedPageBreak/>
        <w:t xml:space="preserve">Abinõu eesmärgiks on tõhustada tõendite kogumist maksumenetluse otstarbeks kasutades selleks täitmisregistri infovahetuse kanalit. </w:t>
      </w:r>
      <w:r w:rsidRPr="67C0DBE4">
        <w:rPr>
          <w:rFonts w:ascii="Times New Roman" w:hAnsi="Times New Roman" w:eastAsia="Times New Roman" w:cs="Times New Roman"/>
          <w:b/>
          <w:bCs/>
          <w:color w:val="000000" w:themeColor="text1"/>
          <w:sz w:val="24"/>
          <w:szCs w:val="24"/>
        </w:rPr>
        <w:t>Tõhusam riiklik järelevalve maksukohustuste täitmise üle on eesmärgina ilmselgelt legitiimne.</w:t>
      </w:r>
      <w:r w:rsidRPr="67C0DBE4">
        <w:rPr>
          <w:rFonts w:ascii="Times New Roman" w:hAnsi="Times New Roman" w:eastAsia="Times New Roman" w:cs="Times New Roman"/>
          <w:color w:val="000000" w:themeColor="text1"/>
          <w:sz w:val="24"/>
          <w:szCs w:val="24"/>
        </w:rPr>
        <w:t xml:space="preserve"> </w:t>
      </w:r>
    </w:p>
    <w:p w:rsidR="5778A3D8" w:rsidP="5778A3D8" w:rsidRDefault="5778A3D8" w14:paraId="37F78F60" w14:textId="100426EC">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061A36F6" w14:textId="2ADA7D96">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t>Abinõu on sobiv</w:t>
      </w:r>
      <w:r w:rsidRPr="67C0DBE4">
        <w:rPr>
          <w:rFonts w:ascii="Times New Roman" w:hAnsi="Times New Roman" w:eastAsia="Times New Roman" w:cs="Times New Roman"/>
          <w:color w:val="000000" w:themeColor="text1"/>
          <w:sz w:val="24"/>
          <w:szCs w:val="24"/>
        </w:rPr>
        <w:t xml:space="preserve">, sest see muudab pangakonto info hankimise kiiremaks, mugavamaks ning lõppastmes ka odavamaks kõikide osapoolte jaoks – MTA-l on võimalik automatiseeritud süsteemidega vähendada töökoormust, mis kulub teabekorralduste koostamisele ning edastamisele; krediidiasutustel on võimalik automatiseeritud süsteemidega vähendada halduskoormust, mis vastasel juhul kuluks teabekorralduste käsitsi analüüsimisele ning täitmisele. </w:t>
      </w:r>
    </w:p>
    <w:p w:rsidR="5778A3D8" w:rsidP="5778A3D8" w:rsidRDefault="5778A3D8" w14:paraId="50085860" w14:textId="1936E830">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373EB855" w14:textId="46C9A8BA">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t>Abinõu on ka vajalik</w:t>
      </w:r>
      <w:r w:rsidRPr="67C0DBE4">
        <w:rPr>
          <w:rFonts w:ascii="Times New Roman" w:hAnsi="Times New Roman" w:eastAsia="Times New Roman" w:cs="Times New Roman"/>
          <w:color w:val="000000" w:themeColor="text1"/>
          <w:sz w:val="24"/>
          <w:szCs w:val="24"/>
        </w:rPr>
        <w:t>, st eesmärgi saavutamiseks puuduvad muud säästvamad abinõud, mis oleksid sama tõhusad.</w:t>
      </w:r>
    </w:p>
    <w:p w:rsidR="5778A3D8" w:rsidP="5778A3D8" w:rsidRDefault="5778A3D8" w14:paraId="6CC89D86" w14:textId="160395B8">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265E6773" w14:textId="457023D5">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Abinõu säästvust kinnitab ennekõike asjaolu, et</w:t>
      </w:r>
      <w:r w:rsidRPr="67C0DBE4" w:rsidR="345A9750">
        <w:rPr>
          <w:rFonts w:ascii="Times New Roman" w:hAnsi="Times New Roman" w:eastAsia="Times New Roman" w:cs="Times New Roman"/>
          <w:color w:val="000000" w:themeColor="text1"/>
          <w:sz w:val="24"/>
          <w:szCs w:val="24"/>
        </w:rPr>
        <w:t xml:space="preserve"> kuigi</w:t>
      </w:r>
      <w:r w:rsidRPr="67C0DBE4" w:rsidR="2F5F6A8E">
        <w:rPr>
          <w:rFonts w:ascii="Times New Roman" w:hAnsi="Times New Roman" w:eastAsia="Times New Roman" w:cs="Times New Roman"/>
          <w:color w:val="000000" w:themeColor="text1"/>
          <w:sz w:val="24"/>
          <w:szCs w:val="24"/>
        </w:rPr>
        <w:t xml:space="preserve"> täitmisregistri infovahetuskanal võimaldab automatiseerimist, siis </w:t>
      </w:r>
      <w:r w:rsidRPr="67C0DBE4">
        <w:rPr>
          <w:rFonts w:ascii="Times New Roman" w:hAnsi="Times New Roman" w:eastAsia="Times New Roman" w:cs="Times New Roman"/>
          <w:color w:val="000000" w:themeColor="text1"/>
          <w:sz w:val="24"/>
          <w:szCs w:val="24"/>
        </w:rPr>
        <w:t xml:space="preserve">krediidiasutustel ei ole </w:t>
      </w:r>
      <w:r w:rsidRPr="67C0DBE4" w:rsidR="6EF117C5">
        <w:rPr>
          <w:rFonts w:ascii="Times New Roman" w:hAnsi="Times New Roman" w:eastAsia="Times New Roman" w:cs="Times New Roman"/>
          <w:color w:val="000000" w:themeColor="text1"/>
          <w:sz w:val="24"/>
          <w:szCs w:val="24"/>
        </w:rPr>
        <w:t xml:space="preserve">siiski </w:t>
      </w:r>
      <w:r w:rsidRPr="67C0DBE4">
        <w:rPr>
          <w:rFonts w:ascii="Times New Roman" w:hAnsi="Times New Roman" w:eastAsia="Times New Roman" w:cs="Times New Roman"/>
          <w:color w:val="000000" w:themeColor="text1"/>
          <w:sz w:val="24"/>
          <w:szCs w:val="24"/>
        </w:rPr>
        <w:t xml:space="preserve">mingit juriidiliselt siduvat kohustust </w:t>
      </w:r>
      <w:r w:rsidRPr="67C0DBE4" w:rsidR="29D2AF6A">
        <w:rPr>
          <w:rFonts w:ascii="Times New Roman" w:hAnsi="Times New Roman" w:eastAsia="Times New Roman" w:cs="Times New Roman"/>
          <w:color w:val="000000" w:themeColor="text1"/>
          <w:sz w:val="24"/>
          <w:szCs w:val="24"/>
        </w:rPr>
        <w:t>menetleda täitmisregistri kaudu edastatavaid MTA teabekorraldusi automatiseeritult.</w:t>
      </w:r>
      <w:r w:rsidRPr="67C0DBE4">
        <w:rPr>
          <w:rFonts w:ascii="Times New Roman" w:hAnsi="Times New Roman" w:eastAsia="Times New Roman" w:cs="Times New Roman"/>
          <w:color w:val="000000" w:themeColor="text1"/>
          <w:sz w:val="24"/>
          <w:szCs w:val="24"/>
        </w:rPr>
        <w:t xml:space="preserve"> Teisisõnu, kui krediidiasutused soovivad </w:t>
      </w:r>
      <w:r w:rsidRPr="67C0DBE4" w:rsidR="48B3A9D9">
        <w:rPr>
          <w:rFonts w:ascii="Times New Roman" w:hAnsi="Times New Roman" w:eastAsia="Times New Roman" w:cs="Times New Roman"/>
          <w:color w:val="000000" w:themeColor="text1"/>
          <w:sz w:val="24"/>
          <w:szCs w:val="24"/>
        </w:rPr>
        <w:t xml:space="preserve">MTA </w:t>
      </w:r>
      <w:r w:rsidRPr="67C0DBE4">
        <w:rPr>
          <w:rFonts w:ascii="Times New Roman" w:hAnsi="Times New Roman" w:eastAsia="Times New Roman" w:cs="Times New Roman"/>
          <w:color w:val="000000" w:themeColor="text1"/>
          <w:sz w:val="24"/>
          <w:szCs w:val="24"/>
        </w:rPr>
        <w:t>teabekorraldusi menetleda k</w:t>
      </w:r>
      <w:r w:rsidRPr="67C0DBE4" w:rsidR="22BEA95B">
        <w:rPr>
          <w:rFonts w:ascii="Times New Roman" w:hAnsi="Times New Roman" w:eastAsia="Times New Roman" w:cs="Times New Roman"/>
          <w:color w:val="000000" w:themeColor="text1"/>
          <w:sz w:val="24"/>
          <w:szCs w:val="24"/>
        </w:rPr>
        <w:t>äsitsi</w:t>
      </w:r>
      <w:r w:rsidRPr="67C0DBE4">
        <w:rPr>
          <w:rFonts w:ascii="Times New Roman" w:hAnsi="Times New Roman" w:eastAsia="Times New Roman" w:cs="Times New Roman"/>
          <w:color w:val="000000" w:themeColor="text1"/>
          <w:sz w:val="24"/>
          <w:szCs w:val="24"/>
        </w:rPr>
        <w:t xml:space="preserve">, siis on neil see võimalus juba praegu olemas. </w:t>
      </w:r>
    </w:p>
    <w:p w:rsidR="5778A3D8" w:rsidP="5778A3D8" w:rsidRDefault="5778A3D8" w14:paraId="141A3F2A" w14:textId="739F2AC6">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55B716B1" w14:textId="7176C113">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 xml:space="preserve">Täitmisregistri kaudu edastatav teabekorraldus on seotud kõikide samade piirangutega, millega on seotud tavapärane MKS § 61 lõikes 1 sätestatud korraldus – peaasjalikult tuleb arvestada nõuet, et MTA peab esmalt sama teabe saamiseks pöörduma maksukohustuslase enda poole. Vaid erandlikel </w:t>
      </w:r>
      <w:proofErr w:type="spellStart"/>
      <w:r w:rsidRPr="67C0DBE4">
        <w:rPr>
          <w:rFonts w:ascii="Times New Roman" w:hAnsi="Times New Roman" w:eastAsia="Times New Roman" w:cs="Times New Roman"/>
          <w:color w:val="000000" w:themeColor="text1"/>
          <w:sz w:val="24"/>
          <w:szCs w:val="24"/>
        </w:rPr>
        <w:t>MKS-s</w:t>
      </w:r>
      <w:proofErr w:type="spellEnd"/>
      <w:r w:rsidRPr="67C0DBE4">
        <w:rPr>
          <w:rFonts w:ascii="Times New Roman" w:hAnsi="Times New Roman" w:eastAsia="Times New Roman" w:cs="Times New Roman"/>
          <w:color w:val="000000" w:themeColor="text1"/>
          <w:sz w:val="24"/>
          <w:szCs w:val="24"/>
        </w:rPr>
        <w:t xml:space="preserve"> sätestatud juhtudel võib MTA jätta maksukohustuslase vahele ja pöörduda otse krediidiasutuse poole. Eelnõuga aga neid erandjuhtumeid kuidagi ei muudeta ega täiendata. </w:t>
      </w:r>
    </w:p>
    <w:p w:rsidR="5778A3D8" w:rsidP="5778A3D8" w:rsidRDefault="5778A3D8" w14:paraId="0E628B3E" w14:textId="35F3EED1">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5778A3D8" w:rsidP="67C0DBE4" w:rsidRDefault="4A606D6C" w14:paraId="584FD22A" w14:textId="2928584B">
      <w:pPr>
        <w:tabs>
          <w:tab w:val="left" w:pos="6436"/>
        </w:tabs>
        <w:spacing w:after="0"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Eelnõu näeb ette ka ammendava loetelu andmetest, mida täitmisregistri vahendusel võib nõuda – konto olemasolu, saldo, väljavõte, kontot kasutama volitatud isikud, konto omaniku tegelik kasusaaja ning hoiulaeka olemasolu. Ammendav loetelu tagab täitmisregistriga liidestatud krediidiasutustele õigusselguse küsimuses, et millised andmed konkreetselt saavad süsteemi kaudu liikuda</w:t>
      </w:r>
      <w:r w:rsidRPr="67C0DBE4" w:rsidR="72721E3E">
        <w:rPr>
          <w:rFonts w:ascii="Times New Roman" w:hAnsi="Times New Roman" w:eastAsia="Times New Roman" w:cs="Times New Roman"/>
          <w:color w:val="000000" w:themeColor="text1"/>
          <w:sz w:val="24"/>
          <w:szCs w:val="24"/>
        </w:rPr>
        <w:t xml:space="preserve">. </w:t>
      </w:r>
      <w:r w:rsidRPr="67C0DBE4" w:rsidR="1F6367DF">
        <w:rPr>
          <w:rFonts w:ascii="Times New Roman" w:hAnsi="Times New Roman" w:eastAsia="Times New Roman" w:cs="Times New Roman"/>
          <w:color w:val="000000" w:themeColor="text1"/>
          <w:sz w:val="24"/>
          <w:szCs w:val="24"/>
        </w:rPr>
        <w:t>Ühtlasi võimaldab</w:t>
      </w:r>
      <w:r w:rsidRPr="67C0DBE4" w:rsidR="72721E3E">
        <w:rPr>
          <w:rFonts w:ascii="Times New Roman" w:hAnsi="Times New Roman" w:eastAsia="Times New Roman" w:cs="Times New Roman"/>
          <w:color w:val="000000" w:themeColor="text1"/>
          <w:sz w:val="24"/>
          <w:szCs w:val="24"/>
        </w:rPr>
        <w:t xml:space="preserve"> </w:t>
      </w:r>
      <w:r w:rsidRPr="67C0DBE4" w:rsidR="35599164">
        <w:rPr>
          <w:rFonts w:ascii="Times New Roman" w:hAnsi="Times New Roman" w:eastAsia="Times New Roman" w:cs="Times New Roman"/>
          <w:color w:val="000000" w:themeColor="text1"/>
          <w:sz w:val="24"/>
          <w:szCs w:val="24"/>
        </w:rPr>
        <w:t>see</w:t>
      </w:r>
      <w:r w:rsidRPr="67C0DBE4" w:rsidR="72721E3E">
        <w:rPr>
          <w:rFonts w:ascii="Times New Roman" w:hAnsi="Times New Roman" w:eastAsia="Times New Roman" w:cs="Times New Roman"/>
          <w:color w:val="000000" w:themeColor="text1"/>
          <w:sz w:val="24"/>
          <w:szCs w:val="24"/>
        </w:rPr>
        <w:t xml:space="preserve"> krediidiasutustel täiendavalt hinnata, et kas neil on</w:t>
      </w:r>
      <w:r w:rsidRPr="67C0DBE4" w:rsidR="2872FE84">
        <w:rPr>
          <w:rFonts w:ascii="Times New Roman" w:hAnsi="Times New Roman" w:eastAsia="Times New Roman" w:cs="Times New Roman"/>
          <w:color w:val="000000" w:themeColor="text1"/>
          <w:sz w:val="24"/>
          <w:szCs w:val="24"/>
        </w:rPr>
        <w:t xml:space="preserve"> huvi töödelda</w:t>
      </w:r>
      <w:r w:rsidRPr="67C0DBE4" w:rsidR="72721E3E">
        <w:rPr>
          <w:rFonts w:ascii="Times New Roman" w:hAnsi="Times New Roman" w:eastAsia="Times New Roman" w:cs="Times New Roman"/>
          <w:color w:val="000000" w:themeColor="text1"/>
          <w:sz w:val="24"/>
          <w:szCs w:val="24"/>
        </w:rPr>
        <w:t xml:space="preserve"> täitmisregistri vahendusel edastatavaid teabekorraldusi käsitsi või </w:t>
      </w:r>
      <w:r w:rsidRPr="67C0DBE4" w:rsidR="30C75EE2">
        <w:rPr>
          <w:rFonts w:ascii="Times New Roman" w:hAnsi="Times New Roman" w:eastAsia="Times New Roman" w:cs="Times New Roman"/>
          <w:color w:val="000000" w:themeColor="text1"/>
          <w:sz w:val="24"/>
          <w:szCs w:val="24"/>
        </w:rPr>
        <w:t xml:space="preserve">automatiseerida nende töötlemine. </w:t>
      </w:r>
    </w:p>
    <w:p w:rsidR="67C0DBE4" w:rsidP="67C0DBE4" w:rsidRDefault="67C0DBE4" w14:paraId="3E6E6059" w14:textId="23904128">
      <w:pPr>
        <w:tabs>
          <w:tab w:val="left" w:pos="6436"/>
        </w:tabs>
        <w:spacing w:after="0" w:line="240" w:lineRule="auto"/>
        <w:jc w:val="both"/>
        <w:rPr>
          <w:rFonts w:ascii="Times New Roman" w:hAnsi="Times New Roman" w:eastAsia="Times New Roman" w:cs="Times New Roman"/>
          <w:color w:val="000000" w:themeColor="text1"/>
          <w:sz w:val="24"/>
          <w:szCs w:val="24"/>
        </w:rPr>
      </w:pPr>
    </w:p>
    <w:p w:rsidR="4A606D6C" w:rsidP="67C0DBE4" w:rsidRDefault="4A606D6C" w14:paraId="74DE0E19" w14:textId="7165BB3D">
      <w:pPr>
        <w:tabs>
          <w:tab w:val="left" w:pos="6436"/>
        </w:tabs>
        <w:spacing w:after="0"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Niisamuti vähendab täitmisregistri infovahetuskanal ka teabekorralduste täitmisega seonduvat halduskoormust</w:t>
      </w:r>
      <w:r w:rsidRPr="67C0DBE4" w:rsidR="7B2904C0">
        <w:rPr>
          <w:rFonts w:ascii="Times New Roman" w:hAnsi="Times New Roman" w:eastAsia="Times New Roman" w:cs="Times New Roman"/>
          <w:color w:val="000000" w:themeColor="text1"/>
          <w:sz w:val="24"/>
          <w:szCs w:val="24"/>
        </w:rPr>
        <w:t xml:space="preserve"> ning inimlikust eksimusest tingitud vigade tekkimise võimalust</w:t>
      </w:r>
      <w:r w:rsidRPr="67C0DBE4">
        <w:rPr>
          <w:rFonts w:ascii="Times New Roman" w:hAnsi="Times New Roman" w:eastAsia="Times New Roman" w:cs="Times New Roman"/>
          <w:color w:val="000000" w:themeColor="text1"/>
          <w:sz w:val="24"/>
          <w:szCs w:val="24"/>
        </w:rPr>
        <w:t xml:space="preserve">. Krediidiasutustel, kes ei pea vajalikuks seada kahtluse alla MTA </w:t>
      </w:r>
      <w:r w:rsidRPr="67C0DBE4" w:rsidR="121FBC11">
        <w:rPr>
          <w:rFonts w:ascii="Times New Roman" w:hAnsi="Times New Roman" w:eastAsia="Times New Roman" w:cs="Times New Roman"/>
          <w:color w:val="000000" w:themeColor="text1"/>
          <w:sz w:val="24"/>
          <w:szCs w:val="24"/>
        </w:rPr>
        <w:t xml:space="preserve">iga </w:t>
      </w:r>
      <w:r w:rsidRPr="67C0DBE4">
        <w:rPr>
          <w:rFonts w:ascii="Times New Roman" w:hAnsi="Times New Roman" w:eastAsia="Times New Roman" w:cs="Times New Roman"/>
          <w:color w:val="000000" w:themeColor="text1"/>
          <w:sz w:val="24"/>
          <w:szCs w:val="24"/>
        </w:rPr>
        <w:t xml:space="preserve">teabekorralduse formaalset ning sisulist õiguspärasust, saavad seega automatiseerida enda jaoks kogu protsessi. </w:t>
      </w:r>
    </w:p>
    <w:p w:rsidR="5778A3D8" w:rsidP="5778A3D8" w:rsidRDefault="5778A3D8" w14:paraId="49755E2C" w14:textId="7D5C02C3">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325ECE1F" w14:textId="71CE54E2">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b/>
          <w:bCs/>
          <w:color w:val="000000" w:themeColor="text1"/>
          <w:sz w:val="24"/>
          <w:szCs w:val="24"/>
        </w:rPr>
        <w:t>Abinõu on ka mõõdukas</w:t>
      </w:r>
      <w:r w:rsidRPr="67C0DBE4">
        <w:rPr>
          <w:rFonts w:ascii="Times New Roman" w:hAnsi="Times New Roman" w:eastAsia="Times New Roman" w:cs="Times New Roman"/>
          <w:color w:val="000000" w:themeColor="text1"/>
          <w:sz w:val="24"/>
          <w:szCs w:val="24"/>
        </w:rPr>
        <w:t xml:space="preserve">, st sellest tingitud tulu kaalub üle krediidiasutustele kaasneva põhiõiguste ja -vabaduste riive. </w:t>
      </w:r>
    </w:p>
    <w:p w:rsidR="5778A3D8" w:rsidP="5778A3D8" w:rsidRDefault="5778A3D8" w14:paraId="5171251C" w14:textId="00022D05">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5778A3D8" w:rsidP="4A20DDC3" w:rsidRDefault="4A606D6C" w14:paraId="7DDB00C3" w14:textId="06E934BF">
      <w:pPr>
        <w:tabs>
          <w:tab w:val="left" w:pos="6436"/>
        </w:tabs>
        <w:spacing w:line="240" w:lineRule="auto"/>
        <w:contextualSpacing/>
        <w:jc w:val="both"/>
        <w:rPr>
          <w:rFonts w:ascii="Times New Roman" w:hAnsi="Times New Roman" w:eastAsia="Times New Roman" w:cs="Times New Roman"/>
          <w:color w:val="000000" w:themeColor="text1"/>
          <w:sz w:val="24"/>
          <w:szCs w:val="24"/>
        </w:rPr>
      </w:pPr>
      <w:r w:rsidRPr="67C0DBE4">
        <w:rPr>
          <w:rFonts w:ascii="Times New Roman" w:hAnsi="Times New Roman" w:eastAsia="Times New Roman" w:cs="Times New Roman"/>
          <w:color w:val="000000" w:themeColor="text1"/>
          <w:sz w:val="24"/>
          <w:szCs w:val="24"/>
        </w:rPr>
        <w:t>K</w:t>
      </w:r>
      <w:r w:rsidRPr="67C0DBE4" w:rsidR="4F8BBA0C">
        <w:rPr>
          <w:rFonts w:ascii="Times New Roman" w:hAnsi="Times New Roman" w:eastAsia="Times New Roman" w:cs="Times New Roman"/>
          <w:color w:val="000000" w:themeColor="text1"/>
          <w:sz w:val="24"/>
          <w:szCs w:val="24"/>
        </w:rPr>
        <w:t>una</w:t>
      </w:r>
      <w:r w:rsidRPr="67C0DBE4" w:rsidR="560AF860">
        <w:rPr>
          <w:rFonts w:ascii="Times New Roman" w:hAnsi="Times New Roman" w:eastAsia="Times New Roman" w:cs="Times New Roman"/>
          <w:color w:val="000000" w:themeColor="text1"/>
          <w:sz w:val="24"/>
          <w:szCs w:val="24"/>
        </w:rPr>
        <w:t xml:space="preserve"> krediidiasutustele on</w:t>
      </w:r>
      <w:r w:rsidRPr="67C0DBE4" w:rsidR="4F8BBA0C">
        <w:rPr>
          <w:rFonts w:ascii="Times New Roman" w:hAnsi="Times New Roman" w:eastAsia="Times New Roman" w:cs="Times New Roman"/>
          <w:color w:val="000000" w:themeColor="text1"/>
          <w:sz w:val="24"/>
          <w:szCs w:val="24"/>
        </w:rPr>
        <w:t xml:space="preserve"> automatiseeritud lahenduste kasutamine</w:t>
      </w:r>
      <w:r w:rsidRPr="67C0DBE4" w:rsidR="6BA639E4">
        <w:rPr>
          <w:rFonts w:ascii="Times New Roman" w:hAnsi="Times New Roman" w:eastAsia="Times New Roman" w:cs="Times New Roman"/>
          <w:color w:val="000000" w:themeColor="text1"/>
          <w:sz w:val="24"/>
          <w:szCs w:val="24"/>
        </w:rPr>
        <w:t xml:space="preserve"> MTA teabekorralduste töötlemiseks</w:t>
      </w:r>
      <w:r w:rsidRPr="67C0DBE4" w:rsidR="4F8BBA0C">
        <w:rPr>
          <w:rFonts w:ascii="Times New Roman" w:hAnsi="Times New Roman" w:eastAsia="Times New Roman" w:cs="Times New Roman"/>
          <w:color w:val="000000" w:themeColor="text1"/>
          <w:sz w:val="24"/>
          <w:szCs w:val="24"/>
        </w:rPr>
        <w:t xml:space="preserve"> vabatahtlik, siis on küsitav, kas abinõu üldse riivab krediidiasutuste põhiõigusi- ja vabadusi</w:t>
      </w:r>
      <w:r w:rsidRPr="67C0DBE4" w:rsidR="262108B0">
        <w:rPr>
          <w:rFonts w:ascii="Times New Roman" w:hAnsi="Times New Roman" w:eastAsia="Times New Roman" w:cs="Times New Roman"/>
          <w:color w:val="000000" w:themeColor="text1"/>
          <w:sz w:val="24"/>
          <w:szCs w:val="24"/>
        </w:rPr>
        <w:t xml:space="preserve"> kaebeõiguse vaatest</w:t>
      </w:r>
      <w:r w:rsidRPr="67C0DBE4" w:rsidR="4F8BBA0C">
        <w:rPr>
          <w:rFonts w:ascii="Times New Roman" w:hAnsi="Times New Roman" w:eastAsia="Times New Roman" w:cs="Times New Roman"/>
          <w:color w:val="000000" w:themeColor="text1"/>
          <w:sz w:val="24"/>
          <w:szCs w:val="24"/>
        </w:rPr>
        <w:t>. Sellest hoolimata on selge, et maksude korrapärase laekumise eksistentsiaalne tähtsus riigi toimimisele kaalub üle krediidiasutuste potentsiaalse kaebeõiguse riive, mis kaasneb täitmisregistri infovahetuskanali kasutamise</w:t>
      </w:r>
      <w:r w:rsidRPr="67C0DBE4" w:rsidR="097C198E">
        <w:rPr>
          <w:rFonts w:ascii="Times New Roman" w:hAnsi="Times New Roman" w:eastAsia="Times New Roman" w:cs="Times New Roman"/>
          <w:color w:val="000000" w:themeColor="text1"/>
          <w:sz w:val="24"/>
          <w:szCs w:val="24"/>
        </w:rPr>
        <w:t xml:space="preserve"> vabatahtliku automatiseerimisega. </w:t>
      </w:r>
    </w:p>
    <w:p w:rsidR="5778A3D8" w:rsidP="4A20DDC3" w:rsidRDefault="5778A3D8" w14:paraId="7FC69C0F" w14:textId="296E4082">
      <w:pPr>
        <w:tabs>
          <w:tab w:val="left" w:pos="6436"/>
        </w:tabs>
        <w:spacing w:line="240" w:lineRule="auto"/>
        <w:contextualSpacing/>
        <w:jc w:val="both"/>
        <w:rPr>
          <w:rFonts w:ascii="Times New Roman" w:hAnsi="Times New Roman" w:eastAsia="Times New Roman" w:cs="Times New Roman"/>
          <w:color w:val="000000" w:themeColor="text1"/>
          <w:sz w:val="24"/>
          <w:szCs w:val="24"/>
        </w:rPr>
      </w:pPr>
    </w:p>
    <w:p w:rsidR="4A606D6C" w:rsidP="67C0DBE4" w:rsidRDefault="4A606D6C" w14:paraId="1D1401AF" w14:textId="7E31AC6B">
      <w:pPr>
        <w:spacing w:line="240" w:lineRule="auto"/>
        <w:contextualSpacing/>
        <w:jc w:val="both"/>
        <w:rPr>
          <w:rFonts w:ascii="Times New Roman" w:hAnsi="Times New Roman" w:eastAsia="Times New Roman" w:cs="Times New Roman"/>
          <w:b/>
          <w:bCs/>
          <w:color w:val="000000" w:themeColor="text1"/>
          <w:sz w:val="24"/>
          <w:szCs w:val="24"/>
        </w:rPr>
      </w:pPr>
      <w:r w:rsidRPr="67C0DBE4">
        <w:rPr>
          <w:rFonts w:ascii="Times New Roman" w:hAnsi="Times New Roman" w:eastAsia="Times New Roman" w:cs="Times New Roman"/>
          <w:b/>
          <w:bCs/>
          <w:color w:val="000000" w:themeColor="text1"/>
          <w:sz w:val="24"/>
          <w:szCs w:val="24"/>
        </w:rPr>
        <w:lastRenderedPageBreak/>
        <w:t>Krediidiasutuselt pangasaladusega hõlmatud pangakonto info nõudmine täitmisregistri infovahetuskanali kaudu on seega kantud legitiimsest eesmärgist ning on selle saavutamiseks sobiv, vajalik ja mõõdukas.</w:t>
      </w:r>
    </w:p>
    <w:p w:rsidR="5778A3D8" w:rsidP="5778A3D8" w:rsidRDefault="5778A3D8" w14:paraId="0DE5CF2D" w14:textId="0AE4F818">
      <w:pPr>
        <w:spacing w:after="0" w:line="240" w:lineRule="auto"/>
        <w:jc w:val="both"/>
        <w:rPr>
          <w:rFonts w:ascii="Times New Roman" w:hAnsi="Times New Roman" w:cs="Times New Roman"/>
          <w:b/>
          <w:bCs/>
          <w:sz w:val="24"/>
          <w:szCs w:val="24"/>
        </w:rPr>
      </w:pPr>
    </w:p>
    <w:p w:rsidR="65E72795" w:rsidP="20A76737" w:rsidRDefault="13059C59" w14:paraId="630CD195" w14:textId="7B0CA3C8">
      <w:pPr>
        <w:spacing w:after="0" w:line="240" w:lineRule="auto"/>
        <w:jc w:val="both"/>
        <w:rPr>
          <w:rFonts w:ascii="Times New Roman" w:hAnsi="Times New Roman" w:cs="Times New Roman"/>
          <w:i/>
          <w:iCs/>
          <w:sz w:val="24"/>
          <w:szCs w:val="24"/>
        </w:rPr>
      </w:pPr>
      <w:r w:rsidRPr="20A76737">
        <w:rPr>
          <w:rFonts w:ascii="Times New Roman" w:hAnsi="Times New Roman" w:cs="Times New Roman"/>
          <w:sz w:val="24"/>
          <w:szCs w:val="24"/>
        </w:rPr>
        <w:t xml:space="preserve">3.2.2 </w:t>
      </w:r>
      <w:r w:rsidRPr="20A76737">
        <w:rPr>
          <w:rFonts w:ascii="Times New Roman" w:hAnsi="Times New Roman" w:cs="Times New Roman"/>
          <w:i/>
          <w:iCs/>
          <w:sz w:val="24"/>
          <w:szCs w:val="24"/>
        </w:rPr>
        <w:t>Eelnõu § 2</w:t>
      </w:r>
      <w:r w:rsidRPr="20A76737" w:rsidR="6F454B63">
        <w:rPr>
          <w:rFonts w:ascii="Times New Roman" w:hAnsi="Times New Roman" w:cs="Times New Roman"/>
          <w:i/>
          <w:iCs/>
          <w:sz w:val="24"/>
          <w:szCs w:val="24"/>
        </w:rPr>
        <w:t xml:space="preserve"> </w:t>
      </w:r>
      <w:r w:rsidRPr="20A76737" w:rsidR="5E855516">
        <w:rPr>
          <w:rFonts w:ascii="Times New Roman" w:hAnsi="Times New Roman" w:cs="Times New Roman"/>
          <w:i/>
          <w:iCs/>
          <w:sz w:val="24"/>
          <w:szCs w:val="24"/>
        </w:rPr>
        <w:t xml:space="preserve">punktid </w:t>
      </w:r>
      <w:r w:rsidRPr="20A76737" w:rsidR="6EB8C817">
        <w:rPr>
          <w:rFonts w:ascii="Times New Roman" w:hAnsi="Times New Roman" w:cs="Times New Roman"/>
          <w:i/>
          <w:iCs/>
          <w:sz w:val="24"/>
          <w:szCs w:val="24"/>
        </w:rPr>
        <w:t>2</w:t>
      </w:r>
      <w:r w:rsidR="00390504">
        <w:rPr>
          <w:rFonts w:ascii="Times New Roman" w:hAnsi="Times New Roman" w:cs="Times New Roman"/>
          <w:i/>
          <w:iCs/>
          <w:sz w:val="24"/>
          <w:szCs w:val="24"/>
        </w:rPr>
        <w:t>–</w:t>
      </w:r>
      <w:r w:rsidRPr="20A76737" w:rsidR="6EB8C817">
        <w:rPr>
          <w:rFonts w:ascii="Times New Roman" w:hAnsi="Times New Roman" w:cs="Times New Roman"/>
          <w:i/>
          <w:iCs/>
          <w:sz w:val="24"/>
          <w:szCs w:val="24"/>
        </w:rPr>
        <w:t>4</w:t>
      </w:r>
    </w:p>
    <w:p w:rsidR="20A76737" w:rsidP="20A76737" w:rsidRDefault="20A76737" w14:paraId="203175DB" w14:textId="3A2ED125">
      <w:pPr>
        <w:spacing w:after="0" w:line="240" w:lineRule="auto"/>
        <w:jc w:val="both"/>
        <w:rPr>
          <w:rFonts w:ascii="Times New Roman" w:hAnsi="Times New Roman" w:eastAsia="Times New Roman" w:cs="Times New Roman"/>
          <w:sz w:val="24"/>
          <w:szCs w:val="24"/>
        </w:rPr>
      </w:pPr>
    </w:p>
    <w:p w:rsidR="00390504" w:rsidP="20A76737" w:rsidRDefault="78CF1CCE" w14:paraId="1416763C" w14:textId="1F9691A5">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 xml:space="preserve">Käesolevas alapeatükis analüüsitakse </w:t>
      </w:r>
      <w:r w:rsidR="00E53807">
        <w:rPr>
          <w:rFonts w:ascii="Times New Roman" w:hAnsi="Times New Roman" w:eastAsia="Times New Roman" w:cs="Times New Roman"/>
          <w:sz w:val="24"/>
          <w:szCs w:val="24"/>
        </w:rPr>
        <w:t>kahe</w:t>
      </w:r>
      <w:r w:rsidRPr="20A76737">
        <w:rPr>
          <w:rFonts w:ascii="Times New Roman" w:hAnsi="Times New Roman" w:eastAsia="Times New Roman" w:cs="Times New Roman"/>
          <w:sz w:val="24"/>
          <w:szCs w:val="24"/>
        </w:rPr>
        <w:t xml:space="preserve"> abinõu proportsionaalsust RAB</w:t>
      </w:r>
      <w:r w:rsidRPr="20A76737" w:rsidR="42ADD911">
        <w:rPr>
          <w:rFonts w:ascii="Times New Roman" w:hAnsi="Times New Roman" w:eastAsia="Times New Roman" w:cs="Times New Roman"/>
          <w:sz w:val="24"/>
          <w:szCs w:val="24"/>
        </w:rPr>
        <w:t>i</w:t>
      </w:r>
      <w:r w:rsidRPr="20A76737">
        <w:rPr>
          <w:rFonts w:ascii="Times New Roman" w:hAnsi="Times New Roman" w:eastAsia="Times New Roman" w:cs="Times New Roman"/>
          <w:sz w:val="24"/>
          <w:szCs w:val="24"/>
        </w:rPr>
        <w:t xml:space="preserve"> vaates: </w:t>
      </w:r>
    </w:p>
    <w:p w:rsidR="00390504" w:rsidP="20A76737" w:rsidRDefault="78CF1CCE" w14:paraId="4DBDDA15" w14:textId="77777777">
      <w:pPr>
        <w:spacing w:after="0" w:line="240" w:lineRule="auto"/>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 xml:space="preserve">1) RABi õigust töödelda pangakonto infot </w:t>
      </w:r>
      <w:r w:rsidRPr="20A76737">
        <w:rPr>
          <w:rFonts w:ascii="Times New Roman" w:hAnsi="Times New Roman" w:eastAsia="Times New Roman" w:cs="Times New Roman"/>
          <w:i/>
          <w:iCs/>
          <w:sz w:val="24"/>
          <w:szCs w:val="24"/>
        </w:rPr>
        <w:t>per se;</w:t>
      </w:r>
      <w:r w:rsidRPr="20A76737">
        <w:rPr>
          <w:rFonts w:ascii="Times New Roman" w:hAnsi="Times New Roman" w:eastAsia="Times New Roman" w:cs="Times New Roman"/>
          <w:sz w:val="24"/>
          <w:szCs w:val="24"/>
        </w:rPr>
        <w:t xml:space="preserve"> </w:t>
      </w:r>
    </w:p>
    <w:p w:rsidR="78CF1CCE" w:rsidP="20A76737" w:rsidRDefault="00E53807" w14:paraId="58975FB7" w14:textId="45CC0AF3">
      <w:pPr>
        <w:spacing w:after="0" w:line="240" w:lineRule="auto"/>
        <w:jc w:val="both"/>
        <w:rPr>
          <w:rFonts w:ascii="Times New Roman" w:hAnsi="Times New Roman" w:cs="Times New Roman"/>
          <w:b/>
          <w:bCs/>
          <w:sz w:val="24"/>
          <w:szCs w:val="24"/>
        </w:rPr>
      </w:pPr>
      <w:r>
        <w:rPr>
          <w:rFonts w:ascii="Times New Roman" w:hAnsi="Times New Roman" w:eastAsia="Times New Roman" w:cs="Times New Roman"/>
          <w:sz w:val="24"/>
          <w:szCs w:val="24"/>
        </w:rPr>
        <w:t>2</w:t>
      </w:r>
      <w:r w:rsidRPr="20A76737" w:rsidR="78CF1CCE">
        <w:rPr>
          <w:rFonts w:ascii="Times New Roman" w:hAnsi="Times New Roman" w:eastAsia="Times New Roman" w:cs="Times New Roman"/>
          <w:sz w:val="24"/>
          <w:szCs w:val="24"/>
        </w:rPr>
        <w:t>) RABi õigust nõuda krediidi- ja makseasutustelt pangasaladusega hõlmatud pangakonto infot täitmisregistri infovahetuskanali kaudu.</w:t>
      </w:r>
    </w:p>
    <w:p w:rsidR="78CF1CCE" w:rsidP="20A76737" w:rsidRDefault="78CF1CCE" w14:paraId="44011D00" w14:textId="3FCCE37F">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 xml:space="preserve">Tuleb rõhutada, et eelnõu ise rangelt reguleerib eeskätt RABi õigust nõuda pangasaladust </w:t>
      </w:r>
      <w:r w:rsidRPr="20A76737" w:rsidR="2D888234">
        <w:rPr>
          <w:rFonts w:ascii="Times New Roman" w:hAnsi="Times New Roman" w:eastAsia="Times New Roman" w:cs="Times New Roman"/>
          <w:sz w:val="24"/>
          <w:szCs w:val="24"/>
        </w:rPr>
        <w:t xml:space="preserve">(sealhulgas konto väljavõte) </w:t>
      </w:r>
      <w:r w:rsidRPr="20A76737">
        <w:rPr>
          <w:rFonts w:ascii="Times New Roman" w:hAnsi="Times New Roman" w:eastAsia="Times New Roman" w:cs="Times New Roman"/>
          <w:sz w:val="24"/>
          <w:szCs w:val="24"/>
        </w:rPr>
        <w:t xml:space="preserve">krediidi- ja makseasutustelt nii täitmisregistri infovahetuskanali kaudu kui ka selle väliselt, ning </w:t>
      </w:r>
      <w:r w:rsidR="00E53807">
        <w:rPr>
          <w:rFonts w:ascii="Times New Roman" w:hAnsi="Times New Roman" w:eastAsia="Times New Roman" w:cs="Times New Roman"/>
          <w:sz w:val="24"/>
          <w:szCs w:val="24"/>
        </w:rPr>
        <w:t>piiritleb täpselt ja selgelt</w:t>
      </w:r>
      <w:r w:rsidRPr="20A76737">
        <w:rPr>
          <w:rFonts w:ascii="Times New Roman" w:hAnsi="Times New Roman" w:eastAsia="Times New Roman" w:cs="Times New Roman"/>
          <w:sz w:val="24"/>
          <w:szCs w:val="24"/>
        </w:rPr>
        <w:t xml:space="preserve"> </w:t>
      </w:r>
      <w:r w:rsidR="00E53807">
        <w:rPr>
          <w:rFonts w:ascii="Times New Roman" w:hAnsi="Times New Roman" w:eastAsia="Times New Roman" w:cs="Times New Roman"/>
          <w:sz w:val="24"/>
          <w:szCs w:val="24"/>
        </w:rPr>
        <w:t xml:space="preserve">milliste ülesannete täitmiseks on </w:t>
      </w:r>
      <w:proofErr w:type="spellStart"/>
      <w:r w:rsidR="00E53807">
        <w:rPr>
          <w:rFonts w:ascii="Times New Roman" w:hAnsi="Times New Roman" w:eastAsia="Times New Roman" w:cs="Times New Roman"/>
          <w:sz w:val="24"/>
          <w:szCs w:val="24"/>
        </w:rPr>
        <w:t>RABil</w:t>
      </w:r>
      <w:proofErr w:type="spellEnd"/>
      <w:r w:rsidR="00E53807">
        <w:rPr>
          <w:rFonts w:ascii="Times New Roman" w:hAnsi="Times New Roman" w:eastAsia="Times New Roman" w:cs="Times New Roman"/>
          <w:sz w:val="24"/>
          <w:szCs w:val="24"/>
        </w:rPr>
        <w:t xml:space="preserve"> õigus koguda ka pangasaladuse hulka kuuluvat konto väljavõtet. Samuti piiritletakse selgelt RABi ülesanded, mille täitmiseks saab RAB kasutada pangakonto väljavõtte kogumiseks Täitmiseregistrit</w:t>
      </w:r>
      <w:r w:rsidR="00D6666C">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 xml:space="preserve"> </w:t>
      </w:r>
      <w:r w:rsidR="00D6666C">
        <w:rPr>
          <w:rFonts w:ascii="Times New Roman" w:hAnsi="Times New Roman" w:eastAsia="Times New Roman" w:cs="Times New Roman"/>
          <w:sz w:val="24"/>
          <w:szCs w:val="24"/>
        </w:rPr>
        <w:t>L</w:t>
      </w:r>
      <w:r w:rsidRPr="20A76737">
        <w:rPr>
          <w:rFonts w:ascii="Times New Roman" w:hAnsi="Times New Roman" w:eastAsia="Times New Roman" w:cs="Times New Roman"/>
          <w:sz w:val="24"/>
          <w:szCs w:val="24"/>
        </w:rPr>
        <w:t xml:space="preserve">äbipaistvuse ning üldise selguse huvides </w:t>
      </w:r>
      <w:r w:rsidR="00D6666C">
        <w:rPr>
          <w:rFonts w:ascii="Times New Roman" w:hAnsi="Times New Roman" w:eastAsia="Times New Roman" w:cs="Times New Roman"/>
          <w:sz w:val="24"/>
          <w:szCs w:val="24"/>
        </w:rPr>
        <w:t xml:space="preserve">teostatakse </w:t>
      </w:r>
      <w:r w:rsidRPr="20A76737">
        <w:rPr>
          <w:rFonts w:ascii="Times New Roman" w:hAnsi="Times New Roman" w:eastAsia="Times New Roman" w:cs="Times New Roman"/>
          <w:sz w:val="24"/>
          <w:szCs w:val="24"/>
        </w:rPr>
        <w:t xml:space="preserve">proportsionaalsuse analüüs ka pangakonto info </w:t>
      </w:r>
      <w:r w:rsidRPr="20A76737">
        <w:rPr>
          <w:rFonts w:ascii="Times New Roman" w:hAnsi="Times New Roman" w:eastAsia="Times New Roman" w:cs="Times New Roman"/>
          <w:i/>
          <w:iCs/>
          <w:sz w:val="24"/>
          <w:szCs w:val="24"/>
        </w:rPr>
        <w:t>per se</w:t>
      </w:r>
      <w:r w:rsidRPr="20A76737">
        <w:rPr>
          <w:rFonts w:ascii="Times New Roman" w:hAnsi="Times New Roman" w:eastAsia="Times New Roman" w:cs="Times New Roman"/>
          <w:sz w:val="24"/>
          <w:szCs w:val="24"/>
        </w:rPr>
        <w:t xml:space="preserve"> kasutamise osas ning </w:t>
      </w:r>
      <w:r w:rsidR="00D6666C">
        <w:rPr>
          <w:rFonts w:ascii="Times New Roman" w:hAnsi="Times New Roman" w:eastAsia="Times New Roman" w:cs="Times New Roman"/>
          <w:sz w:val="24"/>
          <w:szCs w:val="24"/>
        </w:rPr>
        <w:t>selle kogumise osas Täitmisregistri vahendusel,</w:t>
      </w:r>
      <w:r w:rsidRPr="20A76737">
        <w:rPr>
          <w:rFonts w:ascii="Times New Roman" w:hAnsi="Times New Roman" w:eastAsia="Times New Roman" w:cs="Times New Roman"/>
          <w:sz w:val="24"/>
          <w:szCs w:val="24"/>
        </w:rPr>
        <w:t xml:space="preserve"> olgugi, et nende abinõude põhiseaduslikkust on praktikas aktsepteeritud </w:t>
      </w:r>
      <w:r w:rsidRPr="20A76737" w:rsidR="20B178D4">
        <w:rPr>
          <w:rFonts w:ascii="Times New Roman" w:hAnsi="Times New Roman" w:eastAsia="Times New Roman" w:cs="Times New Roman"/>
          <w:sz w:val="24"/>
          <w:szCs w:val="24"/>
        </w:rPr>
        <w:t xml:space="preserve">juba </w:t>
      </w:r>
      <w:r w:rsidRPr="20A76737">
        <w:rPr>
          <w:rFonts w:ascii="Times New Roman" w:hAnsi="Times New Roman" w:eastAsia="Times New Roman" w:cs="Times New Roman"/>
          <w:sz w:val="24"/>
          <w:szCs w:val="24"/>
        </w:rPr>
        <w:t>aastaid.</w:t>
      </w:r>
    </w:p>
    <w:p w:rsidR="78CF1CCE" w:rsidP="20A76737" w:rsidRDefault="78CF1CCE" w14:paraId="0B6018E5" w14:textId="56450644">
      <w:pPr>
        <w:rPr>
          <w:rFonts w:ascii="Times New Roman" w:hAnsi="Times New Roman" w:eastAsia="Times New Roman" w:cs="Times New Roman"/>
          <w:i/>
          <w:iCs/>
          <w:sz w:val="24"/>
          <w:szCs w:val="24"/>
        </w:rPr>
      </w:pPr>
      <w:r w:rsidRPr="20A76737">
        <w:rPr>
          <w:rFonts w:ascii="Times New Roman" w:hAnsi="Times New Roman" w:eastAsia="Times New Roman" w:cs="Times New Roman"/>
          <w:i/>
          <w:iCs/>
          <w:sz w:val="24"/>
          <w:szCs w:val="24"/>
        </w:rPr>
        <w:t>3.2.2.1. RABi õigus töödelda pangakonto infot rahapesu ja terrorismi rahastamise vastaste ülesannete täitmiseks</w:t>
      </w:r>
    </w:p>
    <w:p w:rsidR="78CF1CCE" w:rsidP="20A76737" w:rsidRDefault="78CF1CCE" w14:paraId="2F4F06C5" w14:textId="2DE6BF16">
      <w:pPr>
        <w:spacing w:before="240" w:after="240"/>
        <w:jc w:val="both"/>
      </w:pPr>
      <w:r w:rsidRPr="20A76737">
        <w:rPr>
          <w:rFonts w:ascii="Times New Roman" w:hAnsi="Times New Roman" w:eastAsia="Times New Roman" w:cs="Times New Roman"/>
          <w:sz w:val="24"/>
          <w:szCs w:val="24"/>
        </w:rPr>
        <w:t xml:space="preserve">Abinõu on proportsionaalne, kui põhiõiguste ja -vabaduste riive on kantud </w:t>
      </w:r>
      <w:r w:rsidRPr="20A76737">
        <w:rPr>
          <w:rFonts w:ascii="Times New Roman" w:hAnsi="Times New Roman" w:eastAsia="Times New Roman" w:cs="Times New Roman"/>
          <w:b/>
          <w:bCs/>
          <w:sz w:val="24"/>
          <w:szCs w:val="24"/>
        </w:rPr>
        <w:t>legitiimsest eesmärgist</w:t>
      </w:r>
      <w:r w:rsidRPr="20A76737">
        <w:rPr>
          <w:rFonts w:ascii="Times New Roman" w:hAnsi="Times New Roman" w:eastAsia="Times New Roman" w:cs="Times New Roman"/>
          <w:sz w:val="24"/>
          <w:szCs w:val="24"/>
        </w:rPr>
        <w:t xml:space="preserve"> ning on selle saavutamiseks </w:t>
      </w:r>
      <w:r w:rsidRPr="20A76737">
        <w:rPr>
          <w:rFonts w:ascii="Times New Roman" w:hAnsi="Times New Roman" w:eastAsia="Times New Roman" w:cs="Times New Roman"/>
          <w:b/>
          <w:bCs/>
          <w:sz w:val="24"/>
          <w:szCs w:val="24"/>
        </w:rPr>
        <w:t>sobiv</w:t>
      </w:r>
      <w:r w:rsidRPr="20A76737">
        <w:rPr>
          <w:rFonts w:ascii="Times New Roman" w:hAnsi="Times New Roman" w:eastAsia="Times New Roman" w:cs="Times New Roman"/>
          <w:sz w:val="24"/>
          <w:szCs w:val="24"/>
        </w:rPr>
        <w:t xml:space="preserve">, </w:t>
      </w:r>
      <w:r w:rsidRPr="20A76737">
        <w:rPr>
          <w:rFonts w:ascii="Times New Roman" w:hAnsi="Times New Roman" w:eastAsia="Times New Roman" w:cs="Times New Roman"/>
          <w:b/>
          <w:bCs/>
          <w:sz w:val="24"/>
          <w:szCs w:val="24"/>
        </w:rPr>
        <w:t>vajalik</w:t>
      </w:r>
      <w:r w:rsidRPr="20A76737">
        <w:rPr>
          <w:rFonts w:ascii="Times New Roman" w:hAnsi="Times New Roman" w:eastAsia="Times New Roman" w:cs="Times New Roman"/>
          <w:sz w:val="24"/>
          <w:szCs w:val="24"/>
        </w:rPr>
        <w:t xml:space="preserve"> ja </w:t>
      </w:r>
      <w:r w:rsidRPr="20A76737">
        <w:rPr>
          <w:rFonts w:ascii="Times New Roman" w:hAnsi="Times New Roman" w:eastAsia="Times New Roman" w:cs="Times New Roman"/>
          <w:b/>
          <w:bCs/>
          <w:sz w:val="24"/>
          <w:szCs w:val="24"/>
        </w:rPr>
        <w:t>mõõdukas</w:t>
      </w:r>
      <w:r w:rsidRPr="20A76737">
        <w:rPr>
          <w:rFonts w:ascii="Times New Roman" w:hAnsi="Times New Roman" w:eastAsia="Times New Roman" w:cs="Times New Roman"/>
          <w:sz w:val="24"/>
          <w:szCs w:val="24"/>
        </w:rPr>
        <w:t>.</w:t>
      </w:r>
    </w:p>
    <w:p w:rsidR="0007757E" w:rsidP="20A76737" w:rsidRDefault="78CF1CCE" w14:paraId="5CF354F4" w14:textId="77777777">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t>Riive iseloom.</w:t>
      </w:r>
      <w:r w:rsidRPr="20A76737">
        <w:rPr>
          <w:rFonts w:ascii="Times New Roman" w:hAnsi="Times New Roman" w:eastAsia="Times New Roman" w:cs="Times New Roman"/>
          <w:sz w:val="24"/>
          <w:szCs w:val="24"/>
        </w:rPr>
        <w:t xml:space="preserve"> Õigusega teada, vallata ning muul viisil töödelda pangakonto infot riivatakse ennekõike perekonna- ja eraelu puutumatust (PS § 26)</w:t>
      </w:r>
      <w:r w:rsidRPr="006175C0" w:rsidR="006175C0">
        <w:rPr>
          <w:rFonts w:ascii="Times New Roman" w:hAnsi="Times New Roman" w:eastAsia="Times New Roman" w:cs="Times New Roman"/>
          <w:sz w:val="24"/>
          <w:szCs w:val="24"/>
        </w:rPr>
        <w:t xml:space="preserve"> </w:t>
      </w:r>
      <w:r w:rsidR="006175C0">
        <w:rPr>
          <w:rFonts w:ascii="Times New Roman" w:hAnsi="Times New Roman" w:eastAsia="Times New Roman" w:cs="Times New Roman"/>
          <w:sz w:val="24"/>
          <w:szCs w:val="24"/>
        </w:rPr>
        <w:t xml:space="preserve">ja </w:t>
      </w:r>
      <w:r w:rsidRPr="006175C0" w:rsidR="006175C0">
        <w:rPr>
          <w:rFonts w:ascii="Times New Roman" w:hAnsi="Times New Roman" w:eastAsia="Times New Roman" w:cs="Times New Roman"/>
          <w:sz w:val="24"/>
          <w:szCs w:val="24"/>
        </w:rPr>
        <w:t>isikute informatsioonilise enesemääramise õigust (PS § 19</w:t>
      </w:r>
      <w:r w:rsidRPr="20A76737">
        <w:rPr>
          <w:rFonts w:ascii="Times New Roman" w:hAnsi="Times New Roman" w:eastAsia="Times New Roman" w:cs="Times New Roman"/>
          <w:sz w:val="24"/>
          <w:szCs w:val="24"/>
        </w:rPr>
        <w:t>. Pangakonto info (sh kontoväljavõte) võib sisaldada era- ja äriteavet, mille pinnalt võib järeldada isiku majanduslikke suhteid, tarbimismustreid, kontakte, käitumis- ja riskiprofiile. Riive seisneb isiku kohustuses taluda, et RAB töötleb tema kohta käivat pangakonto infot oma seaduslike ülesannete (RahaPTS § 54 l</w:t>
      </w:r>
      <w:r w:rsidR="00390504">
        <w:rPr>
          <w:rFonts w:ascii="Times New Roman" w:hAnsi="Times New Roman" w:eastAsia="Times New Roman" w:cs="Times New Roman"/>
          <w:sz w:val="24"/>
          <w:szCs w:val="24"/>
        </w:rPr>
        <w:t>õige</w:t>
      </w:r>
      <w:r w:rsidRPr="20A76737">
        <w:rPr>
          <w:rFonts w:ascii="Times New Roman" w:hAnsi="Times New Roman" w:eastAsia="Times New Roman" w:cs="Times New Roman"/>
          <w:sz w:val="24"/>
          <w:szCs w:val="24"/>
        </w:rPr>
        <w:t xml:space="preserve"> 1</w:t>
      </w:r>
      <w:r w:rsidRPr="006175C0" w:rsidR="006175C0">
        <w:rPr>
          <w:color w:val="0078D4"/>
          <w:bdr w:val="none" w:color="auto" w:sz="0" w:space="0" w:frame="1"/>
        </w:rPr>
        <w:t xml:space="preserve"> </w:t>
      </w:r>
      <w:r w:rsidRPr="006175C0" w:rsidR="006175C0">
        <w:rPr>
          <w:rFonts w:ascii="Times New Roman" w:hAnsi="Times New Roman" w:eastAsia="Times New Roman" w:cs="Times New Roman"/>
          <w:sz w:val="24"/>
          <w:szCs w:val="24"/>
        </w:rPr>
        <w:t>punktides 1</w:t>
      </w:r>
      <w:r w:rsidR="006175C0">
        <w:rPr>
          <w:rFonts w:ascii="Times New Roman" w:hAnsi="Times New Roman" w:eastAsia="Times New Roman" w:cs="Times New Roman"/>
          <w:sz w:val="24"/>
          <w:szCs w:val="24"/>
        </w:rPr>
        <w:t xml:space="preserve"> ja</w:t>
      </w:r>
      <w:r w:rsidRPr="006175C0" w:rsidR="006175C0">
        <w:rPr>
          <w:rFonts w:ascii="Times New Roman" w:hAnsi="Times New Roman" w:eastAsia="Times New Roman" w:cs="Times New Roman"/>
          <w:sz w:val="24"/>
          <w:szCs w:val="24"/>
        </w:rPr>
        <w:t xml:space="preserve"> 8–10</w:t>
      </w:r>
      <w:r w:rsidRPr="20A76737">
        <w:rPr>
          <w:rFonts w:ascii="Times New Roman" w:hAnsi="Times New Roman" w:eastAsia="Times New Roman" w:cs="Times New Roman"/>
          <w:sz w:val="24"/>
          <w:szCs w:val="24"/>
        </w:rPr>
        <w:t>) täitmiseks.</w:t>
      </w:r>
    </w:p>
    <w:p w:rsidRPr="0007757E" w:rsidR="0007757E" w:rsidP="0007757E" w:rsidRDefault="0007757E" w14:paraId="3988CC52" w14:textId="77777777">
      <w:pPr>
        <w:spacing w:before="240" w:after="240"/>
        <w:jc w:val="both"/>
        <w:rPr>
          <w:rFonts w:ascii="Times New Roman" w:hAnsi="Times New Roman" w:eastAsia="Times New Roman" w:cs="Times New Roman"/>
          <w:sz w:val="24"/>
          <w:szCs w:val="24"/>
        </w:rPr>
      </w:pPr>
      <w:r w:rsidRPr="0007757E">
        <w:rPr>
          <w:rFonts w:ascii="Times New Roman" w:hAnsi="Times New Roman" w:eastAsia="Times New Roman" w:cs="Times New Roman"/>
          <w:b/>
          <w:bCs/>
          <w:sz w:val="24"/>
          <w:szCs w:val="24"/>
        </w:rPr>
        <w:t>I Põhiõiguse kaitseala riive</w:t>
      </w:r>
      <w:r w:rsidRPr="0007757E">
        <w:rPr>
          <w:rFonts w:ascii="Times New Roman" w:hAnsi="Times New Roman" w:eastAsia="Times New Roman" w:cs="Times New Roman"/>
          <w:sz w:val="24"/>
          <w:szCs w:val="24"/>
        </w:rPr>
        <w:t> </w:t>
      </w:r>
    </w:p>
    <w:p w:rsidR="0007757E" w:rsidP="0007757E" w:rsidRDefault="0007757E" w14:paraId="501347A5" w14:textId="32404319">
      <w:pPr>
        <w:spacing w:before="240" w:after="240"/>
        <w:jc w:val="both"/>
        <w:rPr>
          <w:rFonts w:ascii="Times New Roman" w:hAnsi="Times New Roman" w:eastAsia="Times New Roman" w:cs="Times New Roman"/>
          <w:sz w:val="24"/>
          <w:szCs w:val="24"/>
        </w:rPr>
      </w:pPr>
      <w:r w:rsidRPr="0007757E">
        <w:rPr>
          <w:rFonts w:ascii="Times New Roman" w:hAnsi="Times New Roman" w:eastAsia="Times New Roman" w:cs="Times New Roman"/>
          <w:sz w:val="24"/>
          <w:szCs w:val="24"/>
        </w:rPr>
        <w:t>RABi poolt oma seaduses sätestatud ülesannete täitmiseks vajalikus ulatuses pangasaladusega kaetud, sh pangakonto väljavõtete, andmete töötlemise õigusega riivatakes eelkõige pangakontode omanike perekonna- ja eraelu puutumatust (PS § 26) informatsioonilise enesemääramise kontekstis. Pangakonto info (sh kontoväljavõte) võib sisaldada era- ja äriteavet, mille pinnalt võib järeldada isiku majanduslikke suhteid, tarbimismustreid, kontakte, käitumis- ja riskiprofiile.</w:t>
      </w:r>
    </w:p>
    <w:p w:rsidRPr="0007757E" w:rsidR="0007757E" w:rsidP="0007757E" w:rsidRDefault="0007757E" w14:paraId="216C06A5" w14:textId="77777777">
      <w:pPr>
        <w:spacing w:before="240" w:after="240"/>
        <w:jc w:val="both"/>
        <w:rPr>
          <w:rFonts w:ascii="Times New Roman" w:hAnsi="Times New Roman" w:eastAsia="Times New Roman" w:cs="Times New Roman"/>
          <w:sz w:val="24"/>
          <w:szCs w:val="24"/>
        </w:rPr>
      </w:pPr>
      <w:r w:rsidRPr="0007757E">
        <w:rPr>
          <w:rFonts w:ascii="Times New Roman" w:hAnsi="Times New Roman" w:eastAsia="Times New Roman" w:cs="Times New Roman"/>
          <w:b/>
          <w:bCs/>
          <w:sz w:val="24"/>
          <w:szCs w:val="24"/>
        </w:rPr>
        <w:t>II. Riive põhiseaduslik õigustatus</w:t>
      </w:r>
      <w:r w:rsidRPr="0007757E">
        <w:rPr>
          <w:rFonts w:ascii="Times New Roman" w:hAnsi="Times New Roman" w:eastAsia="Times New Roman" w:cs="Times New Roman"/>
          <w:sz w:val="24"/>
          <w:szCs w:val="24"/>
        </w:rPr>
        <w:t> </w:t>
      </w:r>
    </w:p>
    <w:p w:rsidRPr="0007757E" w:rsidR="0007757E" w:rsidP="0007757E" w:rsidRDefault="0007757E" w14:paraId="48479EDD" w14:textId="77777777">
      <w:pPr>
        <w:spacing w:before="240" w:after="240"/>
        <w:jc w:val="both"/>
        <w:rPr>
          <w:rFonts w:ascii="Times New Roman" w:hAnsi="Times New Roman" w:eastAsia="Times New Roman" w:cs="Times New Roman"/>
          <w:sz w:val="24"/>
          <w:szCs w:val="24"/>
        </w:rPr>
      </w:pPr>
      <w:r w:rsidRPr="0007757E">
        <w:rPr>
          <w:rFonts w:ascii="Times New Roman" w:hAnsi="Times New Roman" w:eastAsia="Times New Roman" w:cs="Times New Roman"/>
          <w:b/>
          <w:bCs/>
          <w:sz w:val="24"/>
          <w:szCs w:val="24"/>
        </w:rPr>
        <w:t>Piiriklausel:</w:t>
      </w:r>
      <w:r w:rsidRPr="0007757E">
        <w:rPr>
          <w:rFonts w:ascii="Times New Roman" w:hAnsi="Times New Roman" w:eastAsia="Times New Roman" w:cs="Times New Roman"/>
          <w:sz w:val="24"/>
          <w:szCs w:val="24"/>
        </w:rPr>
        <w:t> </w:t>
      </w:r>
    </w:p>
    <w:p w:rsidRPr="0007757E" w:rsidR="0007757E" w:rsidP="0007757E" w:rsidRDefault="0007757E" w14:paraId="7EA66397" w14:textId="77777777">
      <w:pPr>
        <w:spacing w:before="240" w:after="240"/>
        <w:jc w:val="both"/>
        <w:rPr>
          <w:rFonts w:ascii="Times New Roman" w:hAnsi="Times New Roman" w:eastAsia="Times New Roman" w:cs="Times New Roman"/>
          <w:sz w:val="24"/>
          <w:szCs w:val="24"/>
        </w:rPr>
      </w:pPr>
      <w:r w:rsidRPr="0007757E">
        <w:rPr>
          <w:rFonts w:ascii="Times New Roman" w:hAnsi="Times New Roman" w:eastAsia="Times New Roman" w:cs="Times New Roman"/>
          <w:sz w:val="24"/>
          <w:szCs w:val="24"/>
        </w:rPr>
        <w:t xml:space="preserve">PS § 26 esimene lõige näeb ette, et igaühel on õigus perekonna- ja eraelu puutumatusele. Sätte piiriklausel on toodud selle teises lõikes ja see näeb ette, et riigiasutused, kohalikud omavalitsused ja nende ametiisikud ei tohi kellegi perekonna- ega eraellu sekkuda muidu, kui </w:t>
      </w:r>
      <w:r w:rsidRPr="0007757E">
        <w:rPr>
          <w:rFonts w:ascii="Times New Roman" w:hAnsi="Times New Roman" w:eastAsia="Times New Roman" w:cs="Times New Roman"/>
          <w:sz w:val="24"/>
          <w:szCs w:val="24"/>
        </w:rPr>
        <w:lastRenderedPageBreak/>
        <w:t>seaduses sätestatud juhtudel ja korras tervise, kõlbluse, avaliku korra või teiste inimeste õiguste ja vabaduste kaitseks, kuriteo tõkestamiseks või kurjategija tabamiseks. </w:t>
      </w:r>
    </w:p>
    <w:p w:rsidRPr="0007757E" w:rsidR="0007757E" w:rsidP="0007757E" w:rsidRDefault="0007757E" w14:paraId="504799DB" w14:textId="61DEC77A">
      <w:pPr>
        <w:spacing w:before="240" w:after="240"/>
        <w:jc w:val="both"/>
        <w:rPr>
          <w:rFonts w:ascii="Times New Roman" w:hAnsi="Times New Roman" w:eastAsia="Times New Roman" w:cs="Times New Roman"/>
          <w:sz w:val="24"/>
          <w:szCs w:val="24"/>
        </w:rPr>
      </w:pPr>
      <w:r w:rsidRPr="0007757E">
        <w:rPr>
          <w:rFonts w:ascii="Times New Roman" w:hAnsi="Times New Roman" w:eastAsia="Times New Roman" w:cs="Times New Roman"/>
          <w:sz w:val="24"/>
          <w:szCs w:val="24"/>
        </w:rPr>
        <w:t>Paragrahvist 26 tuletatakse kehtivas õigusdogmaatikas informatsioonilise enesemääramise õigus, mis tähendab igaühe õigust ise otsustada, kas ja kui palju tema kohta andmeid kogutakse ja salvestatakse, seetõttu on eraelu kaitse üheks oluliseks valdkonnaks isikuandmete kaitse. Riigikohtu halduskolleegium on märkinud, et eraelu puutumatuse riivena käsitatakse muu hulgas isikuandmete kogumist, säilitamist, kasutamist ja avalikustamist (RKHKo 12.07.2012, 3-3-1-3-12, p 19).</w:t>
      </w:r>
      <w:r>
        <w:rPr>
          <w:rStyle w:val="Allmrkuseviide"/>
          <w:rFonts w:ascii="Times New Roman" w:hAnsi="Times New Roman" w:eastAsia="Times New Roman" w:cs="Times New Roman"/>
          <w:sz w:val="24"/>
          <w:szCs w:val="24"/>
        </w:rPr>
        <w:footnoteReference w:id="58"/>
      </w:r>
    </w:p>
    <w:p w:rsidR="0007757E" w:rsidP="0007757E" w:rsidRDefault="0029264D" w14:paraId="071506B7" w14:textId="41FAB2A9">
      <w:pPr>
        <w:spacing w:before="240" w:after="240"/>
        <w:jc w:val="both"/>
        <w:rPr>
          <w:rFonts w:ascii="Times New Roman" w:hAnsi="Times New Roman" w:eastAsia="Times New Roman" w:cs="Times New Roman"/>
          <w:sz w:val="24"/>
          <w:szCs w:val="24"/>
        </w:rPr>
      </w:pPr>
      <w:r w:rsidRPr="01B6DEFF" w:rsidR="17719AB7">
        <w:rPr>
          <w:rFonts w:ascii="Times New Roman" w:hAnsi="Times New Roman" w:eastAsia="Times New Roman" w:cs="Times New Roman"/>
          <w:sz w:val="24"/>
          <w:szCs w:val="24"/>
        </w:rPr>
        <w:t>Paragrahvi 26 teises lauses on seega sätestatud kvalifitseeritud seadusereservatsioon, mis lubab eraelu riivata üksnes seadusega või seaduse alusel ja PS § 26 teises lauses kindlaks määratud põhjustel. Üldjuhul peaks kvalifitseeritud seadusereservatsiooni puhul piirangu põhjuste loetelu olema ammendav.</w:t>
      </w:r>
      <w:commentRangeStart w:id="119723255"/>
      <w:r w:rsidRPr="01B6DEFF" w:rsidR="17719AB7">
        <w:rPr>
          <w:rFonts w:ascii="Times New Roman" w:hAnsi="Times New Roman" w:eastAsia="Times New Roman" w:cs="Times New Roman"/>
          <w:sz w:val="24"/>
          <w:szCs w:val="24"/>
          <w:vertAlign w:val="superscript"/>
        </w:rPr>
        <w:t>58</w:t>
      </w:r>
      <w:commentRangeEnd w:id="119723255"/>
      <w:r>
        <w:rPr>
          <w:rStyle w:val="CommentReference"/>
        </w:rPr>
        <w:commentReference w:id="119723255"/>
      </w:r>
      <w:r w:rsidRPr="01B6DEFF" w:rsidR="17719AB7">
        <w:rPr>
          <w:rFonts w:ascii="Times New Roman" w:hAnsi="Times New Roman" w:eastAsia="Times New Roman" w:cs="Times New Roman"/>
          <w:sz w:val="24"/>
          <w:szCs w:val="24"/>
        </w:rPr>
        <w:t> See tähendab, et on võimalik piirata seadusega isikute PS §-st 26 tulenevat informatsioonilise enesemääramise õigust, kui seda tehakse tervise, kõlbluse, avaliku korra või teiste inimeste õiguste ja vabaduste kaitseks, kuriteo tõkestamiseks või kurjategija tabamiseks.</w:t>
      </w:r>
    </w:p>
    <w:p w:rsidR="0029264D" w:rsidP="20A76737" w:rsidRDefault="78CF1CCE" w14:paraId="728C7AB3" w14:textId="59FA96B6">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t>Eesmärk.</w:t>
      </w:r>
      <w:r w:rsidRPr="20A76737">
        <w:rPr>
          <w:rFonts w:ascii="Times New Roman" w:hAnsi="Times New Roman" w:eastAsia="Times New Roman" w:cs="Times New Roman"/>
          <w:sz w:val="24"/>
          <w:szCs w:val="24"/>
        </w:rPr>
        <w:t xml:space="preserve"> </w:t>
      </w:r>
      <w:r w:rsidR="0029264D">
        <w:rPr>
          <w:rFonts w:ascii="Times New Roman" w:hAnsi="Times New Roman" w:eastAsia="Times New Roman" w:cs="Times New Roman"/>
          <w:sz w:val="24"/>
          <w:szCs w:val="24"/>
        </w:rPr>
        <w:t xml:space="preserve">FATF </w:t>
      </w:r>
      <w:r w:rsidRPr="0029264D" w:rsidR="0029264D">
        <w:rPr>
          <w:rFonts w:ascii="Times New Roman" w:hAnsi="Times New Roman" w:eastAsia="Times New Roman" w:cs="Times New Roman"/>
          <w:sz w:val="24"/>
          <w:szCs w:val="24"/>
        </w:rPr>
        <w:t xml:space="preserve">soovituste ning rahapesu tõkestamise direktiivide kohaselt on riikidel kohustus luua rahapesu ja terrorismi rahastamise tõkestamiseks, avastamiseks ja sellega tõhusaks võitlemiseks rahapesu andmebüroo. FATF soovitus 29 toob, et rahapesu andmebüroo peaks olema riigis keskus rahapesu ja sellega seotud kuritegude ehk eelkuritegude ning terrorismi rahastamise kahtlusega seotud informatsiooni vastuvõtmiseks, selle analüüsimiseks ja analüüsi edastamiseks. Rahapesu andmebüroode peamiseks ülesandeks FATF soovituste kohaselt on nn operatiivtasandi analüüs, mis tähendab kohustust kasutada olemasolevat ja erinevatest kohtadest päritud informatsioon, et tuvastada spetsiifilised sihtmärgid, et jälitada teatud  kuritegevusele viitavaid tegevusi (ingl k </w:t>
      </w:r>
      <w:proofErr w:type="spellStart"/>
      <w:r w:rsidRPr="0029264D" w:rsidR="0029264D">
        <w:rPr>
          <w:rFonts w:ascii="Times New Roman" w:hAnsi="Times New Roman" w:eastAsia="Times New Roman" w:cs="Times New Roman"/>
          <w:sz w:val="24"/>
          <w:szCs w:val="24"/>
        </w:rPr>
        <w:t>follow</w:t>
      </w:r>
      <w:proofErr w:type="spellEnd"/>
      <w:r w:rsidRPr="0029264D" w:rsidR="0029264D">
        <w:rPr>
          <w:rFonts w:ascii="Times New Roman" w:hAnsi="Times New Roman" w:eastAsia="Times New Roman" w:cs="Times New Roman"/>
          <w:sz w:val="24"/>
          <w:szCs w:val="24"/>
        </w:rPr>
        <w:t xml:space="preserve"> </w:t>
      </w:r>
      <w:proofErr w:type="spellStart"/>
      <w:r w:rsidRPr="0029264D" w:rsidR="0029264D">
        <w:rPr>
          <w:rFonts w:ascii="Times New Roman" w:hAnsi="Times New Roman" w:eastAsia="Times New Roman" w:cs="Times New Roman"/>
          <w:sz w:val="24"/>
          <w:szCs w:val="24"/>
        </w:rPr>
        <w:t>the</w:t>
      </w:r>
      <w:proofErr w:type="spellEnd"/>
      <w:r w:rsidRPr="0029264D" w:rsidR="0029264D">
        <w:rPr>
          <w:rFonts w:ascii="Times New Roman" w:hAnsi="Times New Roman" w:eastAsia="Times New Roman" w:cs="Times New Roman"/>
          <w:sz w:val="24"/>
          <w:szCs w:val="24"/>
        </w:rPr>
        <w:t xml:space="preserve"> </w:t>
      </w:r>
      <w:proofErr w:type="spellStart"/>
      <w:r w:rsidRPr="0029264D" w:rsidR="0029264D">
        <w:rPr>
          <w:rFonts w:ascii="Times New Roman" w:hAnsi="Times New Roman" w:eastAsia="Times New Roman" w:cs="Times New Roman"/>
          <w:sz w:val="24"/>
          <w:szCs w:val="24"/>
        </w:rPr>
        <w:t>trail</w:t>
      </w:r>
      <w:proofErr w:type="spellEnd"/>
      <w:r w:rsidRPr="0029264D" w:rsidR="0029264D">
        <w:rPr>
          <w:rFonts w:ascii="Times New Roman" w:hAnsi="Times New Roman" w:eastAsia="Times New Roman" w:cs="Times New Roman"/>
          <w:sz w:val="24"/>
          <w:szCs w:val="24"/>
        </w:rPr>
        <w:t xml:space="preserve">), et tuvastada seoseid sihtmärkide vahel ning tuvastada eelviidatu seoseid kuritegelike vahendite, rahapesu või sellega seotud kuritegude ning terrorismi rahastamise vahel. Hetkel kehtiva rahapesu tõkestamise direktiivi EL 2015/849 artikkel 32 kohaselt loob rahapesu ja terrorismi rahastamise tõkestamiseks, avastamiseks ja sellega tõhusaks võitlemiseks rahapesu andmebüroo. Iga rahapesu andmebüroo on oma tegevuses sõltumatu ja autonoomne, mis tähendab seda, et rahapesu andmebürool on volitused ja pädevus täita oma ülesandeid vabalt, sealhulgas õigus teha autonoomselt otsuseid konkreetse teabe analüüsimise, taotlemise ja levitamise kohta. Rahapesu andmebüroo kui keskne riigisisene üksus vastutab kahtlasi tehinguid käsitlevate teadete ning rahapesu, sellega seotud eelkuritegude ja terrorismi rahastamise seisukohast asjakohase muu teabe vastuvõtmise ja analüüsimise eest. Rahapesu andmebüroo vastutab oma analüüsi tulemuste ja asjakohase lisateabe pädevatele asutustele teatavakstegemise eest, kui on alust kahtlustada rahapesu, sellega seotud eelkuritegusid või terrorismi rahastamist. Ta peab olema võimeline saama kohustatud isikutelt täiendavat teavet. Eelviidatud nõuded ja kohustused Eesti </w:t>
      </w:r>
      <w:proofErr w:type="spellStart"/>
      <w:r w:rsidRPr="0029264D" w:rsidR="0029264D">
        <w:rPr>
          <w:rFonts w:ascii="Times New Roman" w:hAnsi="Times New Roman" w:eastAsia="Times New Roman" w:cs="Times New Roman"/>
          <w:sz w:val="24"/>
          <w:szCs w:val="24"/>
        </w:rPr>
        <w:t>RABile</w:t>
      </w:r>
      <w:proofErr w:type="spellEnd"/>
      <w:r w:rsidRPr="0029264D" w:rsidR="0029264D">
        <w:rPr>
          <w:rFonts w:ascii="Times New Roman" w:hAnsi="Times New Roman" w:eastAsia="Times New Roman" w:cs="Times New Roman"/>
          <w:sz w:val="24"/>
          <w:szCs w:val="24"/>
        </w:rPr>
        <w:t xml:space="preserve"> on sätestatud </w:t>
      </w:r>
      <w:proofErr w:type="spellStart"/>
      <w:r w:rsidRPr="0029264D" w:rsidR="0029264D">
        <w:rPr>
          <w:rFonts w:ascii="Times New Roman" w:hAnsi="Times New Roman" w:eastAsia="Times New Roman" w:cs="Times New Roman"/>
          <w:sz w:val="24"/>
          <w:szCs w:val="24"/>
        </w:rPr>
        <w:t>RahaPTSis</w:t>
      </w:r>
      <w:proofErr w:type="spellEnd"/>
      <w:r w:rsidRPr="0029264D" w:rsidR="0029264D">
        <w:rPr>
          <w:rFonts w:ascii="Times New Roman" w:hAnsi="Times New Roman" w:eastAsia="Times New Roman" w:cs="Times New Roman"/>
          <w:sz w:val="24"/>
          <w:szCs w:val="24"/>
        </w:rPr>
        <w:t>, mille kohaselt on RABi kõige olulisem roll rahapesu ja terrorismi rahastamise tõkestamine ning sellele viitava teabe vastuvõtmine, kogumine, väljanõudmine, registreerimine, töötlemine, analüüsimine ja edastamine.</w:t>
      </w:r>
    </w:p>
    <w:p w:rsidR="0029264D" w:rsidP="20A76737" w:rsidRDefault="0029264D" w14:paraId="0DD2BF0B" w14:textId="665AE641">
      <w:pPr>
        <w:spacing w:before="240" w:after="240"/>
        <w:jc w:val="both"/>
        <w:rPr>
          <w:rFonts w:ascii="Times New Roman" w:hAnsi="Times New Roman" w:eastAsia="Times New Roman" w:cs="Times New Roman"/>
          <w:sz w:val="24"/>
          <w:szCs w:val="24"/>
        </w:rPr>
      </w:pPr>
      <w:r w:rsidRPr="0029264D">
        <w:rPr>
          <w:rFonts w:ascii="Times New Roman" w:hAnsi="Times New Roman" w:eastAsia="Times New Roman" w:cs="Times New Roman"/>
          <w:sz w:val="24"/>
          <w:szCs w:val="24"/>
        </w:rPr>
        <w:t>Seega on rahvusvaheliste standarditega loodud, direktiivi</w:t>
      </w:r>
      <w:r w:rsidR="00107ABA">
        <w:rPr>
          <w:rFonts w:ascii="Times New Roman" w:hAnsi="Times New Roman" w:eastAsia="Times New Roman" w:cs="Times New Roman"/>
          <w:sz w:val="24"/>
          <w:szCs w:val="24"/>
        </w:rPr>
        <w:t>ga</w:t>
      </w:r>
      <w:r w:rsidRPr="0029264D">
        <w:rPr>
          <w:rFonts w:ascii="Times New Roman" w:hAnsi="Times New Roman" w:eastAsia="Times New Roman" w:cs="Times New Roman"/>
          <w:sz w:val="24"/>
          <w:szCs w:val="24"/>
        </w:rPr>
        <w:t xml:space="preserve"> üle võetud ja seejärel sätestatud Eesti õigusesse mehhanism, kus Eesti rahandussüsteemi ja majandusruumi kaitsmiseks kohaldab erasektor hoolsuskohustust ja teavitab RABi rahapesu ja sellega seotud kuritegude </w:t>
      </w:r>
      <w:r w:rsidRPr="0029264D">
        <w:rPr>
          <w:rFonts w:ascii="Times New Roman" w:hAnsi="Times New Roman" w:eastAsia="Times New Roman" w:cs="Times New Roman"/>
          <w:sz w:val="24"/>
          <w:szCs w:val="24"/>
        </w:rPr>
        <w:lastRenderedPageBreak/>
        <w:t xml:space="preserve">kahtlusest. Kui tavapäraselt alustatakse kriminaalmenetlusi kuriteoteate alusel, siis peitkuritegude puhul ei ole tihti kannatanud teada ja nad ei ole võimelised kuriteoteadet esitama või on tegemist nn kannatanuta kuritegudega. Võivad esineda ka juhtumid, kus kannatanu on teises riigis, aga Eesti riiki kasutatakse raha varjamiseks ja integreerimiseks meie majandusruumi, tuues kaasa inflatsiooni, kahju majandusele jne. Seepärast on loodud rahvusvaheline süsteem, kus erasektor kohaldab hoolsust ja teatab kahtlasest tegevusest </w:t>
      </w:r>
      <w:proofErr w:type="spellStart"/>
      <w:r w:rsidRPr="0029264D">
        <w:rPr>
          <w:rFonts w:ascii="Times New Roman" w:hAnsi="Times New Roman" w:eastAsia="Times New Roman" w:cs="Times New Roman"/>
          <w:sz w:val="24"/>
          <w:szCs w:val="24"/>
        </w:rPr>
        <w:t>RAB-i</w:t>
      </w:r>
      <w:proofErr w:type="spellEnd"/>
      <w:r w:rsidRPr="0029264D">
        <w:rPr>
          <w:rFonts w:ascii="Times New Roman" w:hAnsi="Times New Roman" w:eastAsia="Times New Roman" w:cs="Times New Roman"/>
          <w:sz w:val="24"/>
          <w:szCs w:val="24"/>
        </w:rPr>
        <w:t>. RAB on vaheetapp erasektori ja uurimisasutuse vahel, et tuvastada need olukorrad, kus vihje rahapesu kahtlusele või terrorismi rahastamisele on tegelik ja alustada tuleks kriminaalmenetlust.</w:t>
      </w:r>
    </w:p>
    <w:p w:rsidR="0029264D" w:rsidP="20A76737" w:rsidRDefault="0029264D" w14:paraId="1F9BB518" w14:textId="0A254C16">
      <w:pPr>
        <w:spacing w:before="240" w:after="240"/>
        <w:jc w:val="both"/>
        <w:rPr>
          <w:rFonts w:ascii="Times New Roman" w:hAnsi="Times New Roman" w:eastAsia="Times New Roman" w:cs="Times New Roman"/>
          <w:sz w:val="24"/>
          <w:szCs w:val="24"/>
        </w:rPr>
      </w:pPr>
      <w:r w:rsidRPr="01B6DEFF" w:rsidR="17719AB7">
        <w:rPr>
          <w:rFonts w:ascii="Times New Roman" w:hAnsi="Times New Roman" w:eastAsia="Times New Roman" w:cs="Times New Roman"/>
          <w:sz w:val="24"/>
          <w:szCs w:val="24"/>
        </w:rPr>
        <w:t>Oma ülesannete täitmiseks vajab RAB juurdepääsu teabele, mis on tehingute tegemisel kohustatud isikute valduses, sh pangakonto väljavõtted. </w:t>
      </w:r>
      <w:commentRangeStart w:id="93385012"/>
      <w:r w:rsidRPr="01B6DEFF" w:rsidR="17719AB7">
        <w:rPr>
          <w:rFonts w:ascii="Times New Roman" w:hAnsi="Times New Roman" w:eastAsia="Times New Roman" w:cs="Times New Roman"/>
          <w:sz w:val="24"/>
          <w:szCs w:val="24"/>
        </w:rPr>
        <w:t>Pangakonto info töötlemise eesmärgiks on rahapesu ja terrorismi rahastamise ennetamine, tuvastamine ja tõkestamine. See eeldab tehingute reaalse kulgemise, mustrite ja seoste usaldusväärset ja kiiret tuvastamist.</w:t>
      </w:r>
    </w:p>
    <w:p w:rsidR="78CF1CCE" w:rsidP="20A76737" w:rsidRDefault="78CF1CCE" w14:paraId="39713BF5" w14:textId="48403317">
      <w:pPr>
        <w:spacing w:before="240" w:after="240"/>
        <w:jc w:val="both"/>
        <w:rPr>
          <w:rFonts w:ascii="Times New Roman" w:hAnsi="Times New Roman" w:eastAsia="Times New Roman" w:cs="Times New Roman"/>
          <w:sz w:val="24"/>
          <w:szCs w:val="24"/>
        </w:rPr>
      </w:pPr>
      <w:r w:rsidRPr="01B6DEFF" w:rsidR="2FEB263B">
        <w:rPr>
          <w:rFonts w:ascii="Times New Roman" w:hAnsi="Times New Roman" w:eastAsia="Times New Roman" w:cs="Times New Roman"/>
          <w:sz w:val="24"/>
          <w:szCs w:val="24"/>
        </w:rPr>
        <w:t>Pangakonto info töötlemise eesmärgiks on rahapesu ja terrorismi rahastamise ennetamine, tuvastamine ja tõkestamine</w:t>
      </w:r>
      <w:r w:rsidRPr="01B6DEFF" w:rsidR="0EDACE30">
        <w:rPr>
          <w:rFonts w:ascii="Times New Roman" w:hAnsi="Times New Roman" w:eastAsia="Times New Roman" w:cs="Times New Roman"/>
          <w:sz w:val="24"/>
          <w:szCs w:val="24"/>
        </w:rPr>
        <w:t>. S</w:t>
      </w:r>
      <w:r w:rsidRPr="01B6DEFF" w:rsidR="2FEB263B">
        <w:rPr>
          <w:rFonts w:ascii="Times New Roman" w:hAnsi="Times New Roman" w:eastAsia="Times New Roman" w:cs="Times New Roman"/>
          <w:sz w:val="24"/>
          <w:szCs w:val="24"/>
        </w:rPr>
        <w:t xml:space="preserve">ee eeldab tehingute reaalse kulgemise, mustrite ja seoste usaldusväärset </w:t>
      </w:r>
      <w:r w:rsidRPr="01B6DEFF" w:rsidR="65079E5A">
        <w:rPr>
          <w:rFonts w:ascii="Times New Roman" w:hAnsi="Times New Roman" w:eastAsia="Times New Roman" w:cs="Times New Roman"/>
          <w:sz w:val="24"/>
          <w:szCs w:val="24"/>
        </w:rPr>
        <w:t xml:space="preserve">ja kiiret </w:t>
      </w:r>
      <w:r w:rsidRPr="01B6DEFF" w:rsidR="2FEB263B">
        <w:rPr>
          <w:rFonts w:ascii="Times New Roman" w:hAnsi="Times New Roman" w:eastAsia="Times New Roman" w:cs="Times New Roman"/>
          <w:sz w:val="24"/>
          <w:szCs w:val="24"/>
        </w:rPr>
        <w:t>tuvastamist.</w:t>
      </w:r>
      <w:commentRangeEnd w:id="93385012"/>
      <w:r>
        <w:rPr>
          <w:rStyle w:val="CommentReference"/>
        </w:rPr>
        <w:commentReference w:id="93385012"/>
      </w:r>
      <w:r w:rsidRPr="01B6DEFF" w:rsidR="2FEB263B">
        <w:rPr>
          <w:rFonts w:ascii="Times New Roman" w:hAnsi="Times New Roman" w:eastAsia="Times New Roman" w:cs="Times New Roman"/>
          <w:sz w:val="24"/>
          <w:szCs w:val="24"/>
        </w:rPr>
        <w:t xml:space="preserve"> </w:t>
      </w:r>
      <w:r w:rsidRPr="01B6DEFF" w:rsidR="609654B4">
        <w:rPr>
          <w:rFonts w:ascii="Times New Roman" w:hAnsi="Times New Roman" w:eastAsia="Times New Roman" w:cs="Times New Roman"/>
          <w:sz w:val="24"/>
          <w:szCs w:val="24"/>
        </w:rPr>
        <w:t xml:space="preserve">Seega täidab pangakontode info </w:t>
      </w:r>
      <w:r w:rsidRPr="01B6DEFF" w:rsidR="609654B4">
        <w:rPr>
          <w:rFonts w:ascii="Times New Roman" w:hAnsi="Times New Roman" w:eastAsia="Times New Roman" w:cs="Times New Roman"/>
          <w:sz w:val="24"/>
          <w:szCs w:val="24"/>
        </w:rPr>
        <w:t>RABile</w:t>
      </w:r>
      <w:r w:rsidRPr="01B6DEFF" w:rsidR="609654B4">
        <w:rPr>
          <w:rFonts w:ascii="Times New Roman" w:hAnsi="Times New Roman" w:eastAsia="Times New Roman" w:cs="Times New Roman"/>
          <w:sz w:val="24"/>
          <w:szCs w:val="24"/>
        </w:rPr>
        <w:t xml:space="preserve"> edastamine kuritegude tõkestamise eesmärki.</w:t>
      </w:r>
    </w:p>
    <w:p w:rsidR="00CC02E9" w:rsidP="20A76737" w:rsidRDefault="00CC02E9" w14:paraId="62D78F3E" w14:textId="61F4CD46">
      <w:pPr>
        <w:spacing w:before="240" w:after="240"/>
        <w:jc w:val="both"/>
        <w:rPr>
          <w:rFonts w:ascii="Times New Roman" w:hAnsi="Times New Roman" w:eastAsia="Times New Roman" w:cs="Times New Roman"/>
          <w:sz w:val="24"/>
          <w:szCs w:val="24"/>
        </w:rPr>
      </w:pPr>
      <w:r w:rsidRPr="00CC02E9">
        <w:rPr>
          <w:rFonts w:ascii="Times New Roman" w:hAnsi="Times New Roman" w:eastAsia="Times New Roman" w:cs="Times New Roman"/>
          <w:sz w:val="24"/>
          <w:szCs w:val="24"/>
        </w:rPr>
        <w:t xml:space="preserve">Lisaks täidab </w:t>
      </w:r>
      <w:proofErr w:type="spellStart"/>
      <w:r w:rsidRPr="00CC02E9">
        <w:rPr>
          <w:rFonts w:ascii="Times New Roman" w:hAnsi="Times New Roman" w:eastAsia="Times New Roman" w:cs="Times New Roman"/>
          <w:sz w:val="24"/>
          <w:szCs w:val="24"/>
        </w:rPr>
        <w:t>RABile</w:t>
      </w:r>
      <w:proofErr w:type="spellEnd"/>
      <w:r w:rsidRPr="00CC02E9">
        <w:rPr>
          <w:rFonts w:ascii="Times New Roman" w:hAnsi="Times New Roman" w:eastAsia="Times New Roman" w:cs="Times New Roman"/>
          <w:sz w:val="24"/>
          <w:szCs w:val="24"/>
        </w:rPr>
        <w:t xml:space="preserve"> pangakonto infole juurdepääsuõigus teiste inimeste õiguste ja vabaduste kaitse eesmärki. Nimelt sätestab PS § 32  ühtlasi omandipõhiõiguse. Omandipõhiõigus on olemuselt vabadusõigus ning see annab isikutele iseseisvuse ja vabaduse oma elu iseseisvaks korraldamiseks. PS-</w:t>
      </w:r>
      <w:proofErr w:type="spellStart"/>
      <w:r w:rsidRPr="00CC02E9">
        <w:rPr>
          <w:rFonts w:ascii="Times New Roman" w:hAnsi="Times New Roman" w:eastAsia="Times New Roman" w:cs="Times New Roman"/>
          <w:sz w:val="24"/>
          <w:szCs w:val="24"/>
        </w:rPr>
        <w:t>ga</w:t>
      </w:r>
      <w:proofErr w:type="spellEnd"/>
      <w:r w:rsidRPr="00CC02E9">
        <w:rPr>
          <w:rFonts w:ascii="Times New Roman" w:hAnsi="Times New Roman" w:eastAsia="Times New Roman" w:cs="Times New Roman"/>
          <w:sz w:val="24"/>
          <w:szCs w:val="24"/>
        </w:rPr>
        <w:t xml:space="preserve"> tuleb omandile tagada puutumatus ja võrdne kaitse. Puutumatuse tagamiseks peab riik kehtestama õigusnormid, mis võimaldavad omandit kaitsta. Sealjuures on Riigikohus rõhutanud, et PS §-s 32 sätestatud omandi puutumatuse ja vabalt valdamise, kasutamise ja käsutamise põhimõtted kehtivad üksnes õiguspärasel teel omandatud vara suhtes (RKPJKo 21.12.1994, III-4/A-10/94). PS § 32 ei kaitse õigusrikkumise teel saadut (</w:t>
      </w:r>
      <w:proofErr w:type="spellStart"/>
      <w:r w:rsidRPr="00CC02E9">
        <w:rPr>
          <w:rFonts w:ascii="Times New Roman" w:hAnsi="Times New Roman" w:eastAsia="Times New Roman" w:cs="Times New Roman"/>
          <w:sz w:val="24"/>
          <w:szCs w:val="24"/>
        </w:rPr>
        <w:t>RKHKm</w:t>
      </w:r>
      <w:proofErr w:type="spellEnd"/>
      <w:r w:rsidRPr="00CC02E9">
        <w:rPr>
          <w:rFonts w:ascii="Times New Roman" w:hAnsi="Times New Roman" w:eastAsia="Times New Roman" w:cs="Times New Roman"/>
          <w:sz w:val="24"/>
          <w:szCs w:val="24"/>
        </w:rPr>
        <w:t xml:space="preserve"> 11.10.1996, 3-3-1-28-96, p 4)</w:t>
      </w:r>
      <w:r>
        <w:rPr>
          <w:rFonts w:ascii="Times New Roman" w:hAnsi="Times New Roman" w:eastAsia="Times New Roman" w:cs="Times New Roman"/>
          <w:sz w:val="24"/>
          <w:szCs w:val="24"/>
        </w:rPr>
        <w:t>.</w:t>
      </w:r>
      <w:r>
        <w:rPr>
          <w:rStyle w:val="Allmrkuseviide"/>
          <w:rFonts w:ascii="Times New Roman" w:hAnsi="Times New Roman" w:eastAsia="Times New Roman" w:cs="Times New Roman"/>
          <w:sz w:val="24"/>
          <w:szCs w:val="24"/>
        </w:rPr>
        <w:footnoteReference w:id="59"/>
      </w:r>
    </w:p>
    <w:p w:rsidRPr="0053795F" w:rsidR="0053795F" w:rsidP="0053795F" w:rsidRDefault="0053795F" w14:paraId="776E0DB0" w14:textId="07DB5F39">
      <w:pPr>
        <w:spacing w:before="240" w:after="240"/>
        <w:jc w:val="both"/>
        <w:rPr>
          <w:rFonts w:ascii="Times New Roman" w:hAnsi="Times New Roman" w:eastAsia="Times New Roman" w:cs="Times New Roman"/>
          <w:sz w:val="24"/>
          <w:szCs w:val="24"/>
        </w:rPr>
      </w:pPr>
      <w:r w:rsidRPr="0053795F">
        <w:rPr>
          <w:rFonts w:ascii="Times New Roman" w:hAnsi="Times New Roman" w:eastAsia="Times New Roman" w:cs="Times New Roman"/>
          <w:sz w:val="24"/>
          <w:szCs w:val="24"/>
        </w:rPr>
        <w:t xml:space="preserve">Rahapesu ja terrorismi rahastamisega ning sanktsioonide rikkumisega seotud kuritegevus kahjustab otseselt isikute omandipõhiõigust (nt on eelkuritegudeks tihti kelmus ja muud varavastased süüteod). Õigusdogmaatikas on võetud tugev positsioon, et riik </w:t>
      </w:r>
      <w:r>
        <w:rPr>
          <w:rFonts w:ascii="Times New Roman" w:hAnsi="Times New Roman" w:eastAsia="Times New Roman" w:cs="Times New Roman"/>
          <w:sz w:val="24"/>
          <w:szCs w:val="24"/>
        </w:rPr>
        <w:t xml:space="preserve">peab </w:t>
      </w:r>
      <w:r w:rsidRPr="0053795F">
        <w:rPr>
          <w:rFonts w:ascii="Times New Roman" w:hAnsi="Times New Roman" w:eastAsia="Times New Roman" w:cs="Times New Roman"/>
          <w:sz w:val="24"/>
          <w:szCs w:val="24"/>
        </w:rPr>
        <w:t xml:space="preserve">kehtestama õigusnormid, mis võimaldavad omandit kaitsta. </w:t>
      </w:r>
    </w:p>
    <w:p w:rsidRPr="0053795F" w:rsidR="0053795F" w:rsidP="0053795F" w:rsidRDefault="0053795F" w14:paraId="0687C3F0" w14:textId="77777777">
      <w:pPr>
        <w:spacing w:before="240" w:after="240"/>
        <w:jc w:val="both"/>
        <w:rPr>
          <w:rFonts w:ascii="Times New Roman" w:hAnsi="Times New Roman" w:eastAsia="Times New Roman" w:cs="Times New Roman"/>
          <w:sz w:val="24"/>
          <w:szCs w:val="24"/>
        </w:rPr>
      </w:pPr>
      <w:r w:rsidRPr="0053795F">
        <w:rPr>
          <w:rFonts w:ascii="Times New Roman" w:hAnsi="Times New Roman" w:eastAsia="Times New Roman" w:cs="Times New Roman"/>
          <w:sz w:val="24"/>
          <w:szCs w:val="24"/>
        </w:rPr>
        <w:t xml:space="preserve">Laiemalt õõnestab kõnealune kuritegevus ka paljusid teisi PS-s loetletud õiguseid ja vabadusi. Nii riivab see näiteks PS §-s 1 väljendatud riigisuveräänsuse, rahvasuveräänsuse, rahvusriigi, demokraatia ja vabariikluse põhimõtteid ehk demokraatiat (näiteks läbi altkäemaksu ja finantssanktsioonide), PS §-s 20 sätestatud vabaduspõhiõigust, mille kohaselt on igaühel õigus vabadusele ja isikupuutumatusele (näiteks läbi inimkaubanduse) ja PS §-s 16 toodud igaühe õigust elule (nt läbi ebaseadusliku narkootikumide müügi). Kuritegeliku päritoluga raha Eesti majanduses tõstab inflatsiooni ja võimaldab kuritegelikel ühendustel saada elujõulisemaks. Ka see kahjustab laiemalt PS-s toodud põhiõiguseid ja -vabadusi. </w:t>
      </w:r>
    </w:p>
    <w:p w:rsidRPr="0053795F" w:rsidR="0053795F" w:rsidP="0053795F" w:rsidRDefault="0053795F" w14:paraId="21748496" w14:textId="77777777">
      <w:pPr>
        <w:spacing w:before="240" w:after="240"/>
        <w:jc w:val="both"/>
        <w:rPr>
          <w:rFonts w:ascii="Times New Roman" w:hAnsi="Times New Roman" w:eastAsia="Times New Roman" w:cs="Times New Roman"/>
          <w:sz w:val="24"/>
          <w:szCs w:val="24"/>
        </w:rPr>
      </w:pPr>
    </w:p>
    <w:p w:rsidR="00CC02E9" w:rsidP="0053795F" w:rsidRDefault="0053795F" w14:paraId="259CC949" w14:textId="0773E10E">
      <w:pPr>
        <w:spacing w:before="240" w:after="240"/>
        <w:jc w:val="both"/>
        <w:rPr>
          <w:rFonts w:ascii="Times New Roman" w:hAnsi="Times New Roman" w:eastAsia="Times New Roman" w:cs="Times New Roman"/>
          <w:sz w:val="24"/>
          <w:szCs w:val="24"/>
        </w:rPr>
      </w:pPr>
      <w:r w:rsidRPr="0053795F">
        <w:rPr>
          <w:rFonts w:ascii="Times New Roman" w:hAnsi="Times New Roman" w:eastAsia="Times New Roman" w:cs="Times New Roman"/>
          <w:sz w:val="24"/>
          <w:szCs w:val="24"/>
        </w:rPr>
        <w:lastRenderedPageBreak/>
        <w:t>Seega tõhus riiklik rahapesu- ja terrorismi rahastamise tõkestamise süsteem, mille üheks esmaseks ja olulisimaks lüliks on RABi ülesanne analüüsida kahtlaseid tehinguid ja selle ülesande täitmiseks vajalikule teabele juurdepääs, sh pangakonto väljavõtetele, on eesmärgina kaalukas ning legitiimne.</w:t>
      </w:r>
    </w:p>
    <w:p w:rsidR="0053795F" w:rsidP="20A76737" w:rsidRDefault="78CF1CCE" w14:paraId="053324CA" w14:textId="3DCB625E">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t>Sobivus.</w:t>
      </w:r>
      <w:r w:rsidRPr="20A76737">
        <w:rPr>
          <w:rFonts w:ascii="Times New Roman" w:hAnsi="Times New Roman" w:eastAsia="Times New Roman" w:cs="Times New Roman"/>
          <w:sz w:val="24"/>
          <w:szCs w:val="24"/>
        </w:rPr>
        <w:t xml:space="preserve"> </w:t>
      </w:r>
      <w:r w:rsidRPr="0053795F" w:rsidR="0053795F">
        <w:rPr>
          <w:rFonts w:ascii="Times New Roman" w:hAnsi="Times New Roman" w:eastAsia="Times New Roman" w:cs="Times New Roman"/>
          <w:sz w:val="24"/>
          <w:szCs w:val="24"/>
        </w:rPr>
        <w:t>Põhiõiguste riive on eesmärgi saavutamiseks sobiv vahend siis, kui see aitab kaasa eesmärgi saavutamisele. Pangasaladusega kaetud teabele juurdepääs, sh pangakonto väljavõtetele, </w:t>
      </w:r>
      <w:proofErr w:type="spellStart"/>
      <w:r w:rsidRPr="0053795F" w:rsidR="0053795F">
        <w:rPr>
          <w:rFonts w:ascii="Times New Roman" w:hAnsi="Times New Roman" w:eastAsia="Times New Roman" w:cs="Times New Roman"/>
          <w:sz w:val="24"/>
          <w:szCs w:val="24"/>
        </w:rPr>
        <w:t>RABile</w:t>
      </w:r>
      <w:proofErr w:type="spellEnd"/>
      <w:r w:rsidRPr="0053795F" w:rsidR="0053795F">
        <w:rPr>
          <w:rFonts w:ascii="Times New Roman" w:hAnsi="Times New Roman" w:eastAsia="Times New Roman" w:cs="Times New Roman"/>
          <w:sz w:val="24"/>
          <w:szCs w:val="24"/>
        </w:rPr>
        <w:t> aitab kaasa kuritegude tõkestamisele ning samuti aitab see tagada PS-s toodud inimeste põhiõiguseid ja –vabadusi (PS § 1, § 20, § 16, § 32). FATF-i metodoloogia</w:t>
      </w:r>
      <w:r w:rsidR="00E4668E">
        <w:rPr>
          <w:rFonts w:ascii="Times New Roman" w:hAnsi="Times New Roman" w:eastAsia="Times New Roman" w:cs="Times New Roman"/>
          <w:sz w:val="24"/>
          <w:szCs w:val="24"/>
        </w:rPr>
        <w:t xml:space="preserve"> </w:t>
      </w:r>
      <w:r w:rsidRPr="00E4668E" w:rsidR="00E4668E">
        <w:rPr>
          <w:rFonts w:ascii="Times New Roman" w:hAnsi="Times New Roman" w:eastAsia="Times New Roman" w:cs="Times New Roman"/>
          <w:sz w:val="24"/>
          <w:szCs w:val="24"/>
        </w:rPr>
        <w:t>IO.6. kriteerium</w:t>
      </w:r>
      <w:r w:rsidR="0053795F">
        <w:rPr>
          <w:rStyle w:val="Allmrkuseviide"/>
          <w:rFonts w:ascii="Times New Roman" w:hAnsi="Times New Roman" w:eastAsia="Times New Roman" w:cs="Times New Roman"/>
          <w:sz w:val="24"/>
          <w:szCs w:val="24"/>
        </w:rPr>
        <w:footnoteReference w:id="60"/>
      </w:r>
      <w:r w:rsidR="00E4668E">
        <w:rPr>
          <w:rFonts w:ascii="Times New Roman" w:hAnsi="Times New Roman" w:eastAsia="Times New Roman" w:cs="Times New Roman"/>
          <w:sz w:val="24"/>
          <w:szCs w:val="24"/>
        </w:rPr>
        <w:t xml:space="preserve"> </w:t>
      </w:r>
      <w:r w:rsidRPr="00E4668E" w:rsidR="00E4668E">
        <w:rPr>
          <w:rFonts w:ascii="Times New Roman" w:hAnsi="Times New Roman" w:eastAsia="Times New Roman" w:cs="Times New Roman"/>
          <w:sz w:val="24"/>
          <w:szCs w:val="24"/>
        </w:rPr>
        <w:t>toob</w:t>
      </w:r>
      <w:r w:rsidR="00E4668E">
        <w:rPr>
          <w:rFonts w:ascii="Times New Roman" w:hAnsi="Times New Roman" w:eastAsia="Times New Roman" w:cs="Times New Roman"/>
          <w:sz w:val="24"/>
          <w:szCs w:val="24"/>
        </w:rPr>
        <w:t xml:space="preserve"> välja</w:t>
      </w:r>
      <w:r w:rsidRPr="00E4668E" w:rsidR="00E4668E">
        <w:rPr>
          <w:rFonts w:ascii="Times New Roman" w:hAnsi="Times New Roman" w:eastAsia="Times New Roman" w:cs="Times New Roman"/>
          <w:sz w:val="24"/>
          <w:szCs w:val="24"/>
        </w:rPr>
        <w:t>, et RAB peab looma finantsteavet (</w:t>
      </w:r>
      <w:proofErr w:type="spellStart"/>
      <w:r w:rsidRPr="00E4668E" w:rsidR="00E4668E">
        <w:rPr>
          <w:rFonts w:ascii="Times New Roman" w:hAnsi="Times New Roman" w:eastAsia="Times New Roman" w:cs="Times New Roman"/>
          <w:sz w:val="24"/>
          <w:szCs w:val="24"/>
        </w:rPr>
        <w:t>financial</w:t>
      </w:r>
      <w:proofErr w:type="spellEnd"/>
      <w:r w:rsidRPr="00E4668E" w:rsidR="00E4668E">
        <w:rPr>
          <w:rFonts w:ascii="Times New Roman" w:hAnsi="Times New Roman" w:eastAsia="Times New Roman" w:cs="Times New Roman"/>
          <w:sz w:val="24"/>
          <w:szCs w:val="24"/>
        </w:rPr>
        <w:t xml:space="preserve"> </w:t>
      </w:r>
      <w:proofErr w:type="spellStart"/>
      <w:r w:rsidRPr="00E4668E" w:rsidR="00E4668E">
        <w:rPr>
          <w:rFonts w:ascii="Times New Roman" w:hAnsi="Times New Roman" w:eastAsia="Times New Roman" w:cs="Times New Roman"/>
          <w:sz w:val="24"/>
          <w:szCs w:val="24"/>
        </w:rPr>
        <w:t>intelligence</w:t>
      </w:r>
      <w:proofErr w:type="spellEnd"/>
      <w:r w:rsidRPr="00E4668E" w:rsidR="00E4668E">
        <w:rPr>
          <w:rFonts w:ascii="Times New Roman" w:hAnsi="Times New Roman" w:eastAsia="Times New Roman" w:cs="Times New Roman"/>
          <w:sz w:val="24"/>
          <w:szCs w:val="24"/>
        </w:rPr>
        <w:t xml:space="preserve">). Metodoloogia selgitava märkuse kohaselt viitab finantsteabe loomine tootele, mis tuleneb analüüsist, mille eesmärgiks on olemasolevale ja kättesaadavale teabele täiendava väärtuse lisamine. Täiendava väärtuse ehk finantsteabe loomiseks, vajab RAB laialdasi õigusi analüüsiks vajaliku teabe kogumiseks. </w:t>
      </w:r>
      <w:proofErr w:type="spellStart"/>
      <w:r w:rsidRPr="00E4668E" w:rsidR="00E4668E">
        <w:rPr>
          <w:rFonts w:ascii="Times New Roman" w:hAnsi="Times New Roman" w:eastAsia="Times New Roman" w:cs="Times New Roman"/>
          <w:sz w:val="24"/>
          <w:szCs w:val="24"/>
        </w:rPr>
        <w:t>RABil</w:t>
      </w:r>
      <w:proofErr w:type="spellEnd"/>
      <w:r w:rsidRPr="00E4668E" w:rsidR="00E4668E">
        <w:rPr>
          <w:rFonts w:ascii="Times New Roman" w:hAnsi="Times New Roman" w:eastAsia="Times New Roman" w:cs="Times New Roman"/>
          <w:sz w:val="24"/>
          <w:szCs w:val="24"/>
        </w:rPr>
        <w:t xml:space="preserve"> ei ole võimalik täita seda rahvusvahelisest standardist tulenevat ülesannet ja riigil ei oleks võimalik tagada  kannatanute põhiõiguseid, kui </w:t>
      </w:r>
      <w:proofErr w:type="spellStart"/>
      <w:r w:rsidRPr="00E4668E" w:rsidR="00E4668E">
        <w:rPr>
          <w:rFonts w:ascii="Times New Roman" w:hAnsi="Times New Roman" w:eastAsia="Times New Roman" w:cs="Times New Roman"/>
          <w:sz w:val="24"/>
          <w:szCs w:val="24"/>
        </w:rPr>
        <w:t>RABil</w:t>
      </w:r>
      <w:proofErr w:type="spellEnd"/>
      <w:r w:rsidRPr="00E4668E" w:rsidR="00E4668E">
        <w:rPr>
          <w:rFonts w:ascii="Times New Roman" w:hAnsi="Times New Roman" w:eastAsia="Times New Roman" w:cs="Times New Roman"/>
          <w:sz w:val="24"/>
          <w:szCs w:val="24"/>
        </w:rPr>
        <w:t xml:space="preserve"> ei ole ligipääsu pangakontodele. See tähendab, et pangasaladusele juurdepääsu õiguseta, sh pangakonto väljavõtteta, ei ole võimalik tuvastada peitkuritegusid ja seeläbi võimalike kannatanute põhiõigusi kaitsta. Samuti ei ole võimalik ilma selleta varasid säilitada ehk tagada, et kannatanu saaks enda vara tagasi – näiteks kelmuste ohvrite puhul.</w:t>
      </w:r>
    </w:p>
    <w:p w:rsidR="0053795F" w:rsidP="20A76737" w:rsidRDefault="00E4668E" w14:paraId="0FFB8713" w14:textId="568BFE6F">
      <w:pPr>
        <w:spacing w:before="240" w:after="240"/>
        <w:jc w:val="both"/>
        <w:rPr>
          <w:rFonts w:ascii="Times New Roman" w:hAnsi="Times New Roman" w:eastAsia="Times New Roman" w:cs="Times New Roman"/>
          <w:sz w:val="24"/>
          <w:szCs w:val="24"/>
        </w:rPr>
      </w:pPr>
      <w:r w:rsidRPr="00E4668E">
        <w:rPr>
          <w:rFonts w:ascii="Times New Roman" w:hAnsi="Times New Roman" w:eastAsia="Times New Roman" w:cs="Times New Roman"/>
          <w:sz w:val="24"/>
          <w:szCs w:val="24"/>
        </w:rPr>
        <w:t xml:space="preserve">Pangakonto info, eeskätt konto väljavõte, on kõige usaldusväärsem viis tuvastada tegelikke rahavooge, kihistamist, varjamisvõtteid ja kolmandate isikute kasutamist. See võimaldab võrrelda kohustatud isikute teadete ning teiste allikate põhjal tekkinud kahtlusi menetluses kogutud faktidega, ning täita </w:t>
      </w:r>
      <w:proofErr w:type="spellStart"/>
      <w:r w:rsidRPr="00E4668E">
        <w:rPr>
          <w:rFonts w:ascii="Times New Roman" w:hAnsi="Times New Roman" w:eastAsia="Times New Roman" w:cs="Times New Roman"/>
          <w:sz w:val="24"/>
          <w:szCs w:val="24"/>
        </w:rPr>
        <w:t>RABile</w:t>
      </w:r>
      <w:proofErr w:type="spellEnd"/>
      <w:r w:rsidRPr="00E4668E">
        <w:rPr>
          <w:rFonts w:ascii="Times New Roman" w:hAnsi="Times New Roman" w:eastAsia="Times New Roman" w:cs="Times New Roman"/>
          <w:sz w:val="24"/>
          <w:szCs w:val="24"/>
        </w:rPr>
        <w:t xml:space="preserve"> seadusega pandud ülesandeid. Seetõttu on pangasaladusega kaetud teabe töötlemise abinõu eesmärgi saavutamiseks sobiv.</w:t>
      </w:r>
    </w:p>
    <w:p w:rsidR="00E4668E" w:rsidP="20A76737" w:rsidRDefault="78CF1CCE" w14:paraId="6FE52D2F" w14:textId="3E898CAF">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t>Vajalikkus.</w:t>
      </w:r>
      <w:r w:rsidRPr="20A76737">
        <w:rPr>
          <w:rFonts w:ascii="Times New Roman" w:hAnsi="Times New Roman" w:eastAsia="Times New Roman" w:cs="Times New Roman"/>
          <w:sz w:val="24"/>
          <w:szCs w:val="24"/>
        </w:rPr>
        <w:t xml:space="preserve"> </w:t>
      </w:r>
      <w:r w:rsidRPr="00E4668E" w:rsidR="00E4668E">
        <w:rPr>
          <w:rFonts w:ascii="Times New Roman" w:hAnsi="Times New Roman" w:eastAsia="Times New Roman" w:cs="Times New Roman"/>
          <w:sz w:val="24"/>
          <w:szCs w:val="24"/>
        </w:rPr>
        <w:t xml:space="preserve">Seaduses sätestatud põhiõiguste riive on vajalik, kuivõrd eesmärki pole võimalik saavutada mõnda teist, põhiõigusi vähem piiravat meedet kasutades. </w:t>
      </w:r>
      <w:proofErr w:type="spellStart"/>
      <w:r w:rsidRPr="00E4668E" w:rsidR="00E4668E">
        <w:rPr>
          <w:rFonts w:ascii="Times New Roman" w:hAnsi="Times New Roman" w:eastAsia="Times New Roman" w:cs="Times New Roman"/>
          <w:sz w:val="24"/>
          <w:szCs w:val="24"/>
        </w:rPr>
        <w:t>RABil</w:t>
      </w:r>
      <w:proofErr w:type="spellEnd"/>
      <w:r w:rsidRPr="00E4668E" w:rsidR="00E4668E">
        <w:rPr>
          <w:rFonts w:ascii="Times New Roman" w:hAnsi="Times New Roman" w:eastAsia="Times New Roman" w:cs="Times New Roman"/>
          <w:sz w:val="24"/>
          <w:szCs w:val="24"/>
        </w:rPr>
        <w:t xml:space="preserve"> on võimalik ilmnenud kahtluse kontrollimiseks pangasaladusega kaetud teavet koguda ja töödelda kokkuvõtlikult järgmistel alustel: 1) kohustatud isiku poolt esitatud teatega; 2) kohustatud isikult ettekirjutusega; 3) subjektilt endalt. Kohustatud isik peab oma klienti tundma, andmeid koguma ja säilitama ning kahtlastest tehingutest viivitamata RABi teavitama (vt RahaPTS §-d 13, 20, 46, 47, 49), kuid see on vaid üks osa rahapesu tõkestamise süsteemist ja selle toimimisest. RAB ülesandeks on kontrollida talle teatavaks saanud rahapesu või terrorismi rahastamise kahtlust ning kahtluse kontrollimise õigus ei ole sõltuvuses sellest, kas kohustatud isik on ise eelnevalt kahtlusest RABi teavitanud või mitte. Praktikas ei ole realistlik, et kõik tehingute osapooled teavitavad RABi kõikidest kahtlustest, misjärel on võimalik </w:t>
      </w:r>
      <w:proofErr w:type="spellStart"/>
      <w:r w:rsidRPr="00E4668E" w:rsidR="00E4668E">
        <w:rPr>
          <w:rFonts w:ascii="Times New Roman" w:hAnsi="Times New Roman" w:eastAsia="Times New Roman" w:cs="Times New Roman"/>
          <w:sz w:val="24"/>
          <w:szCs w:val="24"/>
        </w:rPr>
        <w:t>RABil</w:t>
      </w:r>
      <w:proofErr w:type="spellEnd"/>
      <w:r w:rsidRPr="00E4668E" w:rsidR="00E4668E">
        <w:rPr>
          <w:rFonts w:ascii="Times New Roman" w:hAnsi="Times New Roman" w:eastAsia="Times New Roman" w:cs="Times New Roman"/>
          <w:sz w:val="24"/>
          <w:szCs w:val="24"/>
        </w:rPr>
        <w:t xml:space="preserve"> panna kõikidel juhtudel kokku terviklik pilt infost, ilma et </w:t>
      </w:r>
      <w:proofErr w:type="spellStart"/>
      <w:r w:rsidRPr="00E4668E" w:rsidR="00E4668E">
        <w:rPr>
          <w:rFonts w:ascii="Times New Roman" w:hAnsi="Times New Roman" w:eastAsia="Times New Roman" w:cs="Times New Roman"/>
          <w:sz w:val="24"/>
          <w:szCs w:val="24"/>
        </w:rPr>
        <w:t>RABil</w:t>
      </w:r>
      <w:proofErr w:type="spellEnd"/>
      <w:r w:rsidRPr="00E4668E" w:rsidR="00E4668E">
        <w:rPr>
          <w:rFonts w:ascii="Times New Roman" w:hAnsi="Times New Roman" w:eastAsia="Times New Roman" w:cs="Times New Roman"/>
          <w:sz w:val="24"/>
          <w:szCs w:val="24"/>
        </w:rPr>
        <w:t xml:space="preserve"> oleks tarvis täiendavat infot omapoolselt koguda. Suuremal osal juhtudest see praktikas nii ei toimi, sest kahtlus võib esineda vaid ühes tehingus, mis aga annab eelnevatele või järgnevatele tehingutele hoopis uue tähenduse. Näiteks tuvastab audiitor raamatupidamisdokumentide võltsimise tegevuse ja teeb teate, kuid selle alusel on võimalik näha, et pangakontol tehtud fiktiivne tehing on seotud hoopis </w:t>
      </w:r>
      <w:r w:rsidRPr="00E4668E" w:rsidR="00E4668E">
        <w:rPr>
          <w:rFonts w:ascii="Times New Roman" w:hAnsi="Times New Roman" w:eastAsia="Times New Roman" w:cs="Times New Roman"/>
          <w:sz w:val="24"/>
          <w:szCs w:val="24"/>
        </w:rPr>
        <w:lastRenderedPageBreak/>
        <w:t xml:space="preserve">kuritegevusega. Krediidiasutus ei näe võltsitud dokumenti ja ei oska rahapesu või kuritegu kahtlustada. RABi praktikas on näiteks olnud olukord, milles notar teatas tehingust, kus ettevõtte vara arvelt sooviti soetada kinnisvara ettevõtte omaniku naise nimele. See vara oli käinud läbi mitme Eesti krediidiasutuse konto, kus kahtlust ei oldud tuvastatud, sest see oli ettevõtte tavapärase finantskäitumise piirides. RAB analüüsi käigus ilmnes, et </w:t>
      </w:r>
      <w:r w:rsidR="00A34993">
        <w:rPr>
          <w:rFonts w:ascii="Times New Roman" w:hAnsi="Times New Roman" w:eastAsia="Times New Roman" w:cs="Times New Roman"/>
          <w:sz w:val="24"/>
          <w:szCs w:val="24"/>
        </w:rPr>
        <w:t xml:space="preserve">see </w:t>
      </w:r>
      <w:r w:rsidRPr="00E4668E" w:rsidR="00E4668E">
        <w:rPr>
          <w:rFonts w:ascii="Times New Roman" w:hAnsi="Times New Roman" w:eastAsia="Times New Roman" w:cs="Times New Roman"/>
          <w:sz w:val="24"/>
          <w:szCs w:val="24"/>
        </w:rPr>
        <w:t>vara</w:t>
      </w:r>
      <w:r w:rsidR="00A34993">
        <w:rPr>
          <w:rFonts w:ascii="Times New Roman" w:hAnsi="Times New Roman" w:eastAsia="Times New Roman" w:cs="Times New Roman"/>
          <w:sz w:val="24"/>
          <w:szCs w:val="24"/>
        </w:rPr>
        <w:t>,</w:t>
      </w:r>
      <w:r w:rsidRPr="00E4668E" w:rsidR="00E4668E">
        <w:rPr>
          <w:rFonts w:ascii="Times New Roman" w:hAnsi="Times New Roman" w:eastAsia="Times New Roman" w:cs="Times New Roman"/>
          <w:sz w:val="24"/>
          <w:szCs w:val="24"/>
        </w:rPr>
        <w:t xml:space="preserve"> mida üritati varjata ja pöörata elukaaslase kasuks, oli pärit sanktsiooni rikkumisest. Kuivõrd krediidiasutused eelkirjeldatud juhul kahtlast tegevust ei tuvastanud ja teadet </w:t>
      </w:r>
      <w:proofErr w:type="spellStart"/>
      <w:r w:rsidRPr="00E4668E" w:rsidR="00E4668E">
        <w:rPr>
          <w:rFonts w:ascii="Times New Roman" w:hAnsi="Times New Roman" w:eastAsia="Times New Roman" w:cs="Times New Roman"/>
          <w:sz w:val="24"/>
          <w:szCs w:val="24"/>
        </w:rPr>
        <w:t>RABile</w:t>
      </w:r>
      <w:proofErr w:type="spellEnd"/>
      <w:r w:rsidRPr="00E4668E" w:rsidR="00E4668E">
        <w:rPr>
          <w:rFonts w:ascii="Times New Roman" w:hAnsi="Times New Roman" w:eastAsia="Times New Roman" w:cs="Times New Roman"/>
          <w:sz w:val="24"/>
          <w:szCs w:val="24"/>
        </w:rPr>
        <w:t xml:space="preserve"> ei </w:t>
      </w:r>
      <w:r w:rsidR="00A34993">
        <w:rPr>
          <w:rFonts w:ascii="Times New Roman" w:hAnsi="Times New Roman" w:eastAsia="Times New Roman" w:cs="Times New Roman"/>
          <w:sz w:val="24"/>
          <w:szCs w:val="24"/>
        </w:rPr>
        <w:t>esitanud</w:t>
      </w:r>
      <w:r w:rsidRPr="00E4668E" w:rsidR="00E4668E">
        <w:rPr>
          <w:rFonts w:ascii="Times New Roman" w:hAnsi="Times New Roman" w:eastAsia="Times New Roman" w:cs="Times New Roman"/>
          <w:sz w:val="24"/>
          <w:szCs w:val="24"/>
        </w:rPr>
        <w:t xml:space="preserve">, oleks </w:t>
      </w:r>
      <w:r w:rsidR="00A34993">
        <w:rPr>
          <w:rFonts w:ascii="Times New Roman" w:hAnsi="Times New Roman" w:eastAsia="Times New Roman" w:cs="Times New Roman"/>
          <w:sz w:val="24"/>
          <w:szCs w:val="24"/>
        </w:rPr>
        <w:t>sanktsioonide rikkumine jäänud tuvastamata kui</w:t>
      </w:r>
      <w:r w:rsidRPr="00E4668E" w:rsidR="00E4668E">
        <w:rPr>
          <w:rFonts w:ascii="Times New Roman" w:hAnsi="Times New Roman" w:eastAsia="Times New Roman" w:cs="Times New Roman"/>
          <w:sz w:val="24"/>
          <w:szCs w:val="24"/>
        </w:rPr>
        <w:t xml:space="preserve"> RABi poolt täiendava</w:t>
      </w:r>
      <w:r w:rsidR="00A34993">
        <w:rPr>
          <w:rFonts w:ascii="Times New Roman" w:hAnsi="Times New Roman" w:eastAsia="Times New Roman" w:cs="Times New Roman"/>
          <w:sz w:val="24"/>
          <w:szCs w:val="24"/>
        </w:rPr>
        <w:t>t</w:t>
      </w:r>
      <w:r w:rsidRPr="00E4668E" w:rsidR="00E4668E">
        <w:rPr>
          <w:rFonts w:ascii="Times New Roman" w:hAnsi="Times New Roman" w:eastAsia="Times New Roman" w:cs="Times New Roman"/>
          <w:sz w:val="24"/>
          <w:szCs w:val="24"/>
        </w:rPr>
        <w:t xml:space="preserve"> tea</w:t>
      </w:r>
      <w:r w:rsidR="00A34993">
        <w:rPr>
          <w:rFonts w:ascii="Times New Roman" w:hAnsi="Times New Roman" w:eastAsia="Times New Roman" w:cs="Times New Roman"/>
          <w:sz w:val="24"/>
          <w:szCs w:val="24"/>
        </w:rPr>
        <w:t>v</w:t>
      </w:r>
      <w:r w:rsidRPr="00E4668E" w:rsidR="00E4668E">
        <w:rPr>
          <w:rFonts w:ascii="Times New Roman" w:hAnsi="Times New Roman" w:eastAsia="Times New Roman" w:cs="Times New Roman"/>
          <w:sz w:val="24"/>
          <w:szCs w:val="24"/>
        </w:rPr>
        <w:t>e</w:t>
      </w:r>
      <w:r w:rsidR="00A34993">
        <w:rPr>
          <w:rFonts w:ascii="Times New Roman" w:hAnsi="Times New Roman" w:eastAsia="Times New Roman" w:cs="Times New Roman"/>
          <w:sz w:val="24"/>
          <w:szCs w:val="24"/>
        </w:rPr>
        <w:t>t</w:t>
      </w:r>
      <w:r w:rsidRPr="00E4668E" w:rsidR="00E4668E">
        <w:rPr>
          <w:rFonts w:ascii="Times New Roman" w:hAnsi="Times New Roman" w:eastAsia="Times New Roman" w:cs="Times New Roman"/>
          <w:sz w:val="24"/>
          <w:szCs w:val="24"/>
        </w:rPr>
        <w:t>, sh pangasaladusega kaetud info,</w:t>
      </w:r>
      <w:r w:rsidR="00A34993">
        <w:rPr>
          <w:rFonts w:ascii="Times New Roman" w:hAnsi="Times New Roman" w:eastAsia="Times New Roman" w:cs="Times New Roman"/>
          <w:sz w:val="24"/>
          <w:szCs w:val="24"/>
        </w:rPr>
        <w:t xml:space="preserve"> ei oleks</w:t>
      </w:r>
      <w:r w:rsidRPr="00E4668E" w:rsidR="00E4668E">
        <w:rPr>
          <w:rFonts w:ascii="Times New Roman" w:hAnsi="Times New Roman" w:eastAsia="Times New Roman" w:cs="Times New Roman"/>
          <w:sz w:val="24"/>
          <w:szCs w:val="24"/>
        </w:rPr>
        <w:t xml:space="preserve"> kogu</w:t>
      </w:r>
      <w:r w:rsidR="00A34993">
        <w:rPr>
          <w:rFonts w:ascii="Times New Roman" w:hAnsi="Times New Roman" w:eastAsia="Times New Roman" w:cs="Times New Roman"/>
          <w:sz w:val="24"/>
          <w:szCs w:val="24"/>
        </w:rPr>
        <w:t>tud ja analüüsitud</w:t>
      </w:r>
      <w:r w:rsidRPr="00E4668E" w:rsidR="00E4668E">
        <w:rPr>
          <w:rFonts w:ascii="Times New Roman" w:hAnsi="Times New Roman" w:eastAsia="Times New Roman" w:cs="Times New Roman"/>
          <w:sz w:val="24"/>
          <w:szCs w:val="24"/>
        </w:rPr>
        <w:t xml:space="preserve">.  Eeltoodut arvestavalt ei piisa eesmärgi täitmiseks üksnes sellest, kui kohustatud isikud esitaksid pangasaladusega kaetud info üksnes juhul, kui neil endal tekib kahtlus. </w:t>
      </w:r>
      <w:proofErr w:type="spellStart"/>
      <w:r w:rsidRPr="00E4668E" w:rsidR="00E4668E">
        <w:rPr>
          <w:rFonts w:ascii="Times New Roman" w:hAnsi="Times New Roman" w:eastAsia="Times New Roman" w:cs="Times New Roman"/>
          <w:sz w:val="24"/>
          <w:szCs w:val="24"/>
        </w:rPr>
        <w:t>RABil</w:t>
      </w:r>
      <w:proofErr w:type="spellEnd"/>
      <w:r w:rsidRPr="00E4668E" w:rsidR="00E4668E">
        <w:rPr>
          <w:rFonts w:ascii="Times New Roman" w:hAnsi="Times New Roman" w:eastAsia="Times New Roman" w:cs="Times New Roman"/>
          <w:sz w:val="24"/>
          <w:szCs w:val="24"/>
        </w:rPr>
        <w:t xml:space="preserve"> lasub seaduse kohaselt kohustus kontrollida ja analüüsida talle teatavaks saanud rahapesu või terrorismi rahastamisega seonduvat kahtlust sõltumata sellest, millisest allikast vastav teave pärineb.</w:t>
      </w:r>
    </w:p>
    <w:p w:rsidR="00E4668E" w:rsidP="20A76737" w:rsidRDefault="00A34993" w14:paraId="2A65CF04" w14:textId="615B9195">
      <w:pPr>
        <w:spacing w:before="240" w:after="240"/>
        <w:jc w:val="both"/>
        <w:rPr>
          <w:rFonts w:ascii="Times New Roman" w:hAnsi="Times New Roman" w:eastAsia="Times New Roman" w:cs="Times New Roman"/>
          <w:sz w:val="24"/>
          <w:szCs w:val="24"/>
        </w:rPr>
      </w:pPr>
      <w:r w:rsidRPr="00A34993">
        <w:rPr>
          <w:rFonts w:ascii="Times New Roman" w:hAnsi="Times New Roman" w:eastAsia="Times New Roman" w:cs="Times New Roman"/>
          <w:sz w:val="24"/>
          <w:szCs w:val="24"/>
        </w:rPr>
        <w:t>Samuti puudub </w:t>
      </w:r>
      <w:proofErr w:type="spellStart"/>
      <w:r w:rsidRPr="00A34993">
        <w:rPr>
          <w:rFonts w:ascii="Times New Roman" w:hAnsi="Times New Roman" w:eastAsia="Times New Roman" w:cs="Times New Roman"/>
          <w:sz w:val="24"/>
          <w:szCs w:val="24"/>
        </w:rPr>
        <w:t>RABil</w:t>
      </w:r>
      <w:proofErr w:type="spellEnd"/>
      <w:r w:rsidRPr="00A34993">
        <w:rPr>
          <w:rFonts w:ascii="Times New Roman" w:hAnsi="Times New Roman" w:eastAsia="Times New Roman" w:cs="Times New Roman"/>
          <w:sz w:val="24"/>
          <w:szCs w:val="24"/>
        </w:rPr>
        <w:t> üldjuhul võimalus küsida pangasaladusega kaetud infot isikult endalt. RABi poolt läbiviidav rahapesu kahtluse kontroll toimub üldjuhul isiku (kontrollitava andmesubjekti) enda teadmata (RahaPTS § 51 lg 1 ja Riigikohtu määrus 3-23-671) ehk teda menetlusse kaasamata, v.a teatud hetkest käsutuspiirangu seadmisega seotud menetlused. Seega teoreetiline alus küsida kahtluse algfaasis esmalt isikult endalt asjakohast teavet, on sisuliselt olematu. Isikut ei kaasata menetlusse, kuivõrd see võib takistada rahapesu tõkestamist ja ohustada tõe väljaselgitamist kriminaalmenetluses.</w:t>
      </w:r>
      <w:r>
        <w:rPr>
          <w:rStyle w:val="Allmrkuseviide"/>
          <w:rFonts w:ascii="Times New Roman" w:hAnsi="Times New Roman" w:eastAsia="Times New Roman" w:cs="Times New Roman"/>
          <w:sz w:val="24"/>
          <w:szCs w:val="24"/>
        </w:rPr>
        <w:footnoteReference w:id="61"/>
      </w:r>
      <w:r w:rsidR="00AD5C59">
        <w:rPr>
          <w:rFonts w:ascii="Times New Roman" w:hAnsi="Times New Roman" w:eastAsia="Times New Roman" w:cs="Times New Roman"/>
          <w:sz w:val="24"/>
          <w:szCs w:val="24"/>
        </w:rPr>
        <w:t xml:space="preserve"> </w:t>
      </w:r>
      <w:r w:rsidRPr="00AD5C59" w:rsidR="00AD5C59">
        <w:rPr>
          <w:rFonts w:ascii="Times New Roman" w:hAnsi="Times New Roman" w:eastAsia="Times New Roman" w:cs="Times New Roman"/>
          <w:sz w:val="24"/>
          <w:szCs w:val="24"/>
        </w:rPr>
        <w:t>Näiteks võib andmesubjekt asuda hävitama tõendeid või looma fiktiivseid dokumente vms. Ühtlasi võib see kahjustada rahvusvahelist koostööd, kuivõrd isikule võivad saada teatavaks teises riigis käimasolevad menetlused. Arvestades eeltoodult puudub võimalus eesmärgi saavutamiseks kasutada vähem piiravaid meetmeid. Ka vähem riivavad allikad (selgitused, lepingud, arved jms) ei ole sama usaldusväärsed ega võimalda sama tõhusat kontrolli, kui pangakontode analüüs. Praktikas tugineb nende allikate usaldusväärsus ristvõrdlusele pangakontodelt nähtuva infoga. Seetõttu on pangasaladusega kaetud info töötlemine, sh kontoväljavõtete</w:t>
      </w:r>
      <w:r w:rsidR="00AD5C59">
        <w:rPr>
          <w:rFonts w:ascii="Times New Roman" w:hAnsi="Times New Roman" w:eastAsia="Times New Roman" w:cs="Times New Roman"/>
          <w:sz w:val="24"/>
          <w:szCs w:val="24"/>
        </w:rPr>
        <w:t>,</w:t>
      </w:r>
      <w:r w:rsidRPr="00AD5C59" w:rsidR="00AD5C59">
        <w:rPr>
          <w:rFonts w:ascii="Times New Roman" w:hAnsi="Times New Roman" w:eastAsia="Times New Roman" w:cs="Times New Roman"/>
          <w:sz w:val="24"/>
          <w:szCs w:val="24"/>
        </w:rPr>
        <w:t xml:space="preserve"> RABi ülesannete täitmiseks vältimatult vajalik.</w:t>
      </w:r>
    </w:p>
    <w:p w:rsidR="00AD5C59" w:rsidP="20A76737" w:rsidRDefault="78CF1CCE" w14:paraId="589060E2" w14:textId="50494295">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t>Mõõdukus.</w:t>
      </w:r>
      <w:r w:rsidR="00AD5C59">
        <w:rPr>
          <w:rFonts w:ascii="Times New Roman" w:hAnsi="Times New Roman" w:eastAsia="Times New Roman" w:cs="Times New Roman"/>
          <w:b/>
          <w:bCs/>
          <w:sz w:val="24"/>
          <w:szCs w:val="24"/>
        </w:rPr>
        <w:t xml:space="preserve"> </w:t>
      </w:r>
      <w:r w:rsidRPr="00AD5C59" w:rsidR="00AD5C59">
        <w:rPr>
          <w:rFonts w:ascii="Times New Roman" w:hAnsi="Times New Roman" w:eastAsia="Times New Roman" w:cs="Times New Roman"/>
          <w:sz w:val="24"/>
          <w:szCs w:val="24"/>
        </w:rPr>
        <w:t>Abinõu mõõdukuse üle otsustamiseks tuleb kaaluda põhiõiguste sekkumise ulatust ja intensiivsust vastanduvalt eesmärgi tähtsusega. Pangakonto andmetele juurdepääsu läbi võib teatavaks saada isikute eraeluline teave. Samas ei ole võimalik seda eraelulist teavet ka kuidagi eelnevalt selekteerida, kuivõrd rahapesu kihistamise faasile ongi omane näiliselt legaalsete tehingute kaudu kurjategijate distant</w:t>
      </w:r>
      <w:r w:rsidR="00AD5C59">
        <w:rPr>
          <w:rFonts w:ascii="Times New Roman" w:hAnsi="Times New Roman" w:eastAsia="Times New Roman" w:cs="Times New Roman"/>
          <w:sz w:val="24"/>
          <w:szCs w:val="24"/>
        </w:rPr>
        <w:t>s</w:t>
      </w:r>
      <w:r w:rsidRPr="00AD5C59" w:rsidR="00AD5C59">
        <w:rPr>
          <w:rFonts w:ascii="Times New Roman" w:hAnsi="Times New Roman" w:eastAsia="Times New Roman" w:cs="Times New Roman"/>
          <w:sz w:val="24"/>
          <w:szCs w:val="24"/>
        </w:rPr>
        <w:t>eerumine vara algallikast konstrueerides keerulisi ja arvukaid tehinguid, mis tihtilugu hõlmavad ka rahalisi ülekandeid nii lähedastele, lastele jne</w:t>
      </w:r>
      <w:r w:rsidR="00AD5C59">
        <w:rPr>
          <w:rStyle w:val="Allmrkuseviide"/>
          <w:rFonts w:ascii="Times New Roman" w:hAnsi="Times New Roman" w:eastAsia="Times New Roman" w:cs="Times New Roman"/>
          <w:sz w:val="24"/>
          <w:szCs w:val="24"/>
        </w:rPr>
        <w:footnoteReference w:id="62"/>
      </w:r>
      <w:r w:rsidRPr="00AD5C59" w:rsidR="00AD5C59">
        <w:rPr>
          <w:rFonts w:ascii="Times New Roman" w:hAnsi="Times New Roman" w:eastAsia="Times New Roman" w:cs="Times New Roman"/>
          <w:sz w:val="24"/>
          <w:szCs w:val="24"/>
        </w:rPr>
        <w:t xml:space="preserve">. Oluline on välja tuua, et </w:t>
      </w:r>
      <w:proofErr w:type="spellStart"/>
      <w:r w:rsidRPr="00AD5C59" w:rsidR="00AD5C59">
        <w:rPr>
          <w:rFonts w:ascii="Times New Roman" w:hAnsi="Times New Roman" w:eastAsia="Times New Roman" w:cs="Times New Roman"/>
          <w:sz w:val="24"/>
          <w:szCs w:val="24"/>
        </w:rPr>
        <w:t>RABil</w:t>
      </w:r>
      <w:proofErr w:type="spellEnd"/>
      <w:r w:rsidRPr="00AD5C59" w:rsidR="00AD5C59">
        <w:rPr>
          <w:rFonts w:ascii="Times New Roman" w:hAnsi="Times New Roman" w:eastAsia="Times New Roman" w:cs="Times New Roman"/>
          <w:sz w:val="24"/>
          <w:szCs w:val="24"/>
        </w:rPr>
        <w:t xml:space="preserve"> ei ole õigust ega võimalust teha päringuid pangakontoandmete väljastamiseks kestahes isiku suhtes, vaid üksnes juhtudel, kui on ilmnenud põhjendatud kahtlus, algatatud haldusmenetlus ning selle läbiviimiseks on avatud infosüsteemis vastav toimik. RahaPTS § 55 lõike 2 kohaselt on </w:t>
      </w:r>
      <w:proofErr w:type="spellStart"/>
      <w:r w:rsidRPr="00AD5C59" w:rsidR="00AD5C59">
        <w:rPr>
          <w:rFonts w:ascii="Times New Roman" w:hAnsi="Times New Roman" w:eastAsia="Times New Roman" w:cs="Times New Roman"/>
          <w:sz w:val="24"/>
          <w:szCs w:val="24"/>
        </w:rPr>
        <w:t>RABil</w:t>
      </w:r>
      <w:proofErr w:type="spellEnd"/>
      <w:r w:rsidRPr="00AD5C59" w:rsidR="00AD5C59">
        <w:rPr>
          <w:rFonts w:ascii="Times New Roman" w:hAnsi="Times New Roman" w:eastAsia="Times New Roman" w:cs="Times New Roman"/>
          <w:sz w:val="24"/>
          <w:szCs w:val="24"/>
        </w:rPr>
        <w:t xml:space="preserve"> kohustus isikute kohta teabe saamiseks tehtud ettekirjutuse tegemist põhistavad faktilised asjaolud kajastada eraldi dokumendis. Päritava teabe ulatus ja põhjendatus sõltub konkreetse kaasuse asjaoludest, mis nähtuvad samuti kirjapandud faktilistest asjaoludest ja põhjendustest. Seega puudutab riive kitsalt üksnes </w:t>
      </w:r>
      <w:r w:rsidRPr="00AD5C59" w:rsidR="00AD5C59">
        <w:rPr>
          <w:rFonts w:ascii="Times New Roman" w:hAnsi="Times New Roman" w:eastAsia="Times New Roman" w:cs="Times New Roman"/>
          <w:sz w:val="24"/>
          <w:szCs w:val="24"/>
        </w:rPr>
        <w:lastRenderedPageBreak/>
        <w:t xml:space="preserve">isikuid, kelle osas </w:t>
      </w:r>
      <w:proofErr w:type="spellStart"/>
      <w:r w:rsidRPr="00AD5C59" w:rsidR="00AD5C59">
        <w:rPr>
          <w:rFonts w:ascii="Times New Roman" w:hAnsi="Times New Roman" w:eastAsia="Times New Roman" w:cs="Times New Roman"/>
          <w:sz w:val="24"/>
          <w:szCs w:val="24"/>
        </w:rPr>
        <w:t>RABil</w:t>
      </w:r>
      <w:proofErr w:type="spellEnd"/>
      <w:r w:rsidRPr="00AD5C59" w:rsidR="00AD5C59">
        <w:rPr>
          <w:rFonts w:ascii="Times New Roman" w:hAnsi="Times New Roman" w:eastAsia="Times New Roman" w:cs="Times New Roman"/>
          <w:sz w:val="24"/>
          <w:szCs w:val="24"/>
        </w:rPr>
        <w:t xml:space="preserve"> on tekkinud põhjendatud kahtlus rahapesu või terrorismi rahastamisega seonduvalt ning kelle osas on avatud infosüsteemis vastavasisuline toimik ning kelle osas tekib vajadus koguda täiendavat teavet, mis nähtub pangakonto väljavõttelt. Juhtudel, kus vastavasisuline pangakonto väljavõtte on esitatud </w:t>
      </w:r>
      <w:proofErr w:type="spellStart"/>
      <w:r w:rsidRPr="00AD5C59" w:rsidR="00AD5C59">
        <w:rPr>
          <w:rFonts w:ascii="Times New Roman" w:hAnsi="Times New Roman" w:eastAsia="Times New Roman" w:cs="Times New Roman"/>
          <w:sz w:val="24"/>
          <w:szCs w:val="24"/>
        </w:rPr>
        <w:t>RABile</w:t>
      </w:r>
      <w:proofErr w:type="spellEnd"/>
      <w:r w:rsidRPr="00AD5C59" w:rsidR="00AD5C59">
        <w:rPr>
          <w:rFonts w:ascii="Times New Roman" w:hAnsi="Times New Roman" w:eastAsia="Times New Roman" w:cs="Times New Roman"/>
          <w:sz w:val="24"/>
          <w:szCs w:val="24"/>
        </w:rPr>
        <w:t xml:space="preserve"> koos kohustatud isiku poolse teatega ei ole selles osas ka täiendavat infot enam tarvis koguda. Rahapesu ei ole kunagi nö ühe panga</w:t>
      </w:r>
      <w:r w:rsidR="00F86C16">
        <w:rPr>
          <w:rFonts w:ascii="Times New Roman" w:hAnsi="Times New Roman" w:eastAsia="Times New Roman" w:cs="Times New Roman"/>
          <w:sz w:val="24"/>
          <w:szCs w:val="24"/>
        </w:rPr>
        <w:t xml:space="preserve"> </w:t>
      </w:r>
      <w:r w:rsidRPr="00AD5C59" w:rsidR="00AD5C59">
        <w:rPr>
          <w:rFonts w:ascii="Times New Roman" w:hAnsi="Times New Roman" w:eastAsia="Times New Roman" w:cs="Times New Roman"/>
          <w:sz w:val="24"/>
          <w:szCs w:val="24"/>
        </w:rPr>
        <w:t xml:space="preserve">põhine, mis tähendab, et kui ka üks kohustatud isik teeb </w:t>
      </w:r>
      <w:proofErr w:type="spellStart"/>
      <w:r w:rsidRPr="00AD5C59" w:rsidR="00AD5C59">
        <w:rPr>
          <w:rFonts w:ascii="Times New Roman" w:hAnsi="Times New Roman" w:eastAsia="Times New Roman" w:cs="Times New Roman"/>
          <w:sz w:val="24"/>
          <w:szCs w:val="24"/>
        </w:rPr>
        <w:t>RABile</w:t>
      </w:r>
      <w:proofErr w:type="spellEnd"/>
      <w:r w:rsidRPr="00AD5C59" w:rsidR="00AD5C59">
        <w:rPr>
          <w:rFonts w:ascii="Times New Roman" w:hAnsi="Times New Roman" w:eastAsia="Times New Roman" w:cs="Times New Roman"/>
          <w:sz w:val="24"/>
          <w:szCs w:val="24"/>
        </w:rPr>
        <w:t xml:space="preserve"> teate ja vasta</w:t>
      </w:r>
      <w:r w:rsidR="00F86C16">
        <w:rPr>
          <w:rFonts w:ascii="Times New Roman" w:hAnsi="Times New Roman" w:eastAsia="Times New Roman" w:cs="Times New Roman"/>
          <w:sz w:val="24"/>
          <w:szCs w:val="24"/>
        </w:rPr>
        <w:t>va</w:t>
      </w:r>
      <w:r w:rsidRPr="00AD5C59" w:rsidR="00AD5C59">
        <w:rPr>
          <w:rFonts w:ascii="Times New Roman" w:hAnsi="Times New Roman" w:eastAsia="Times New Roman" w:cs="Times New Roman"/>
          <w:sz w:val="24"/>
          <w:szCs w:val="24"/>
        </w:rPr>
        <w:t xml:space="preserve"> pangakonto info edastab, siis selleks, et aru saada, mis selle varaga järgneval pangakontol (või ka sellest veel järgnevatel kontotel) edasi toimus, on </w:t>
      </w:r>
      <w:proofErr w:type="spellStart"/>
      <w:r w:rsidRPr="00AD5C59" w:rsidR="00AD5C59">
        <w:rPr>
          <w:rFonts w:ascii="Times New Roman" w:hAnsi="Times New Roman" w:eastAsia="Times New Roman" w:cs="Times New Roman"/>
          <w:sz w:val="24"/>
          <w:szCs w:val="24"/>
        </w:rPr>
        <w:t>RABil</w:t>
      </w:r>
      <w:proofErr w:type="spellEnd"/>
      <w:r w:rsidRPr="00AD5C59" w:rsidR="00AD5C59">
        <w:rPr>
          <w:rFonts w:ascii="Times New Roman" w:hAnsi="Times New Roman" w:eastAsia="Times New Roman" w:cs="Times New Roman"/>
          <w:sz w:val="24"/>
          <w:szCs w:val="24"/>
        </w:rPr>
        <w:t xml:space="preserve"> jätkuvalt vaja ettekirjutuse alusel täiendavat teavet küsida. RABi vaade ja ka infohulk, millele tugineda oma ülesannete täitmisel, on kordades laiem kui info, mida üks kohustatud isik </w:t>
      </w:r>
      <w:proofErr w:type="spellStart"/>
      <w:r w:rsidRPr="00AD5C59" w:rsidR="00AD5C59">
        <w:rPr>
          <w:rFonts w:ascii="Times New Roman" w:hAnsi="Times New Roman" w:eastAsia="Times New Roman" w:cs="Times New Roman"/>
          <w:sz w:val="24"/>
          <w:szCs w:val="24"/>
        </w:rPr>
        <w:t>RABile</w:t>
      </w:r>
      <w:proofErr w:type="spellEnd"/>
      <w:r w:rsidRPr="00AD5C59" w:rsidR="00AD5C59">
        <w:rPr>
          <w:rFonts w:ascii="Times New Roman" w:hAnsi="Times New Roman" w:eastAsia="Times New Roman" w:cs="Times New Roman"/>
          <w:sz w:val="24"/>
          <w:szCs w:val="24"/>
        </w:rPr>
        <w:t xml:space="preserve"> koos teatega esitab (FATF-i 29 soovituse ja tõlgendava märkuse kohaselt kasutab RAB operatiivanalüüsis olemasolevat ja kättesaadavat teavet konkreetsete sihtmärkide tuvastamiseks, konkreetsete tegevuste või tehingute jälgimiseks ning nende sihtmärkide ja võimaliku kuritegeliku tulu, rahapesu, eelkuritegude või terrorismi rahastamise vaheliste seoste kindlakstegemiseks).</w:t>
      </w:r>
      <w:r w:rsidRPr="00F02D56" w:rsidR="00F02D56">
        <w:rPr>
          <w:color w:val="000000"/>
          <w:shd w:val="clear" w:color="auto" w:fill="FFFFFF"/>
        </w:rPr>
        <w:t xml:space="preserve"> </w:t>
      </w:r>
      <w:r w:rsidRPr="00F02D56" w:rsidR="00F02D56">
        <w:rPr>
          <w:rFonts w:ascii="Times New Roman" w:hAnsi="Times New Roman" w:eastAsia="Times New Roman" w:cs="Times New Roman"/>
          <w:sz w:val="24"/>
          <w:szCs w:val="24"/>
        </w:rPr>
        <w:t>RABi poolt pangakontode info töötlemine on eesmärgipärane (ainult AML/CFT eesmärgil), minimaalne (vajalik põhjendatud osakaal ja ajapiirid), audititav (logid, ligipääsupiirangud, andmesäilitus), ning allub nii sisekontrollile kui ka välisele järelevalvele. Mehhanismil on tugevad kaitseelemendid, milleks on andmete turvalisus, andmetele juurdepääsu saavad isikud on läbinud taustakontrollid jne. Direktiivi 2015/849 preambuli põhjenduspunktis 42</w:t>
      </w:r>
      <w:r w:rsidR="00F02D56">
        <w:rPr>
          <w:rStyle w:val="Allmrkuseviide"/>
          <w:rFonts w:ascii="Times New Roman" w:hAnsi="Times New Roman" w:eastAsia="Times New Roman" w:cs="Times New Roman"/>
          <w:sz w:val="24"/>
          <w:szCs w:val="24"/>
        </w:rPr>
        <w:footnoteReference w:id="63"/>
      </w:r>
      <w:r w:rsidRPr="00F02D56" w:rsidR="00F02D56">
        <w:rPr>
          <w:rFonts w:ascii="Times New Roman" w:hAnsi="Times New Roman" w:eastAsia="Times New Roman" w:cs="Times New Roman"/>
          <w:sz w:val="24"/>
          <w:szCs w:val="24"/>
        </w:rPr>
        <w:t xml:space="preserve"> kohaselt peavad võitlust rahapesu ja terrorismi rahastamise vastu oluliseks avalikuks huviks kõik liikmesriigid. Seega arvestades</w:t>
      </w:r>
      <w:r w:rsidR="00F02D56">
        <w:rPr>
          <w:rFonts w:ascii="Times New Roman" w:hAnsi="Times New Roman" w:eastAsia="Times New Roman" w:cs="Times New Roman"/>
          <w:sz w:val="24"/>
          <w:szCs w:val="24"/>
        </w:rPr>
        <w:t xml:space="preserve"> </w:t>
      </w:r>
      <w:r w:rsidRPr="00F02D56" w:rsidR="00F02D56">
        <w:rPr>
          <w:rFonts w:ascii="Times New Roman" w:hAnsi="Times New Roman" w:eastAsia="Times New Roman" w:cs="Times New Roman"/>
          <w:sz w:val="24"/>
          <w:szCs w:val="24"/>
        </w:rPr>
        <w:t>avaliku huvi kaalukust ja põhiõigustesse sekkumise minimaalset ulatust on abinõuga kaasnev riive mõõdukas ning võrreldes saavutatud eesmärgiga selgelt põhjendatud.</w:t>
      </w:r>
    </w:p>
    <w:p w:rsidRPr="00AF779C" w:rsidR="00AF779C" w:rsidP="00AF779C" w:rsidRDefault="78CF1CCE" w14:paraId="2896E310" w14:textId="2FD17B72">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t>Seos ülesannetega.</w:t>
      </w:r>
      <w:r w:rsidRPr="20A76737">
        <w:rPr>
          <w:rFonts w:ascii="Times New Roman" w:hAnsi="Times New Roman" w:eastAsia="Times New Roman" w:cs="Times New Roman"/>
          <w:sz w:val="24"/>
          <w:szCs w:val="24"/>
        </w:rPr>
        <w:t xml:space="preserve"> </w:t>
      </w:r>
      <w:r w:rsidRPr="00F02D56" w:rsidR="00F02D56">
        <w:rPr>
          <w:rFonts w:ascii="Times New Roman" w:hAnsi="Times New Roman" w:eastAsia="Times New Roman" w:cs="Times New Roman"/>
          <w:sz w:val="24"/>
          <w:szCs w:val="24"/>
        </w:rPr>
        <w:t xml:space="preserve">RABi § 54 lg 1 p-des 1 ja 8–10 kirjeldatud ülesannete täitmine eeldab sageli kontotehingute reaalse kulgemise kontrolli (nt kahtlaste tehingute verifitseerimine, analüüs ja edastamine, koostöö </w:t>
      </w:r>
      <w:proofErr w:type="spellStart"/>
      <w:r w:rsidRPr="00F02D56" w:rsidR="00F02D56">
        <w:rPr>
          <w:rFonts w:ascii="Times New Roman" w:hAnsi="Times New Roman" w:eastAsia="Times New Roman" w:cs="Times New Roman"/>
          <w:sz w:val="24"/>
          <w:szCs w:val="24"/>
        </w:rPr>
        <w:t>välis</w:t>
      </w:r>
      <w:proofErr w:type="spellEnd"/>
      <w:r w:rsidRPr="00F02D56" w:rsidR="00F02D56">
        <w:rPr>
          <w:rFonts w:ascii="Times New Roman" w:hAnsi="Times New Roman" w:eastAsia="Times New Roman" w:cs="Times New Roman"/>
          <w:sz w:val="24"/>
          <w:szCs w:val="24"/>
        </w:rPr>
        <w:t>-FIU-</w:t>
      </w:r>
      <w:proofErr w:type="spellStart"/>
      <w:r w:rsidRPr="00F02D56" w:rsidR="00F02D56">
        <w:rPr>
          <w:rFonts w:ascii="Times New Roman" w:hAnsi="Times New Roman" w:eastAsia="Times New Roman" w:cs="Times New Roman"/>
          <w:sz w:val="24"/>
          <w:szCs w:val="24"/>
        </w:rPr>
        <w:t>dega</w:t>
      </w:r>
      <w:proofErr w:type="spellEnd"/>
      <w:r w:rsidRPr="00F02D56" w:rsidR="00F02D56">
        <w:rPr>
          <w:rFonts w:ascii="Times New Roman" w:hAnsi="Times New Roman" w:eastAsia="Times New Roman" w:cs="Times New Roman"/>
          <w:sz w:val="24"/>
          <w:szCs w:val="24"/>
        </w:rPr>
        <w:t>, täiendava teabe küsimine kohustatud isikutelt</w:t>
      </w:r>
      <w:r w:rsidR="00F02D56">
        <w:rPr>
          <w:rFonts w:ascii="Times New Roman" w:hAnsi="Times New Roman" w:eastAsia="Times New Roman" w:cs="Times New Roman"/>
          <w:sz w:val="24"/>
          <w:szCs w:val="24"/>
        </w:rPr>
        <w:t xml:space="preserve"> ja</w:t>
      </w:r>
      <w:r w:rsidRPr="00F02D56" w:rsidR="00F02D56">
        <w:rPr>
          <w:rFonts w:ascii="Times New Roman" w:hAnsi="Times New Roman" w:eastAsia="Times New Roman" w:cs="Times New Roman"/>
          <w:sz w:val="24"/>
          <w:szCs w:val="24"/>
        </w:rPr>
        <w:t xml:space="preserve"> rahvusvahelise sanktsiooni seadusest tulenevate ülesannete täitmine). Ilma kontoväljavõteteta ei ole see sisuliselt võimalik.</w:t>
      </w:r>
      <w:r w:rsidR="00AF779C">
        <w:rPr>
          <w:rFonts w:ascii="Times New Roman" w:hAnsi="Times New Roman" w:eastAsia="Times New Roman" w:cs="Times New Roman"/>
          <w:sz w:val="24"/>
          <w:szCs w:val="24"/>
        </w:rPr>
        <w:t xml:space="preserve"> </w:t>
      </w:r>
      <w:r w:rsidR="00564F52">
        <w:rPr>
          <w:rFonts w:ascii="Times New Roman" w:hAnsi="Times New Roman" w:eastAsia="Times New Roman" w:cs="Times New Roman"/>
          <w:sz w:val="24"/>
          <w:szCs w:val="24"/>
        </w:rPr>
        <w:t>Eelnõuga määratakse kindlaks RahaPTS § 54 lg 1 täpsed ülesanded</w:t>
      </w:r>
      <w:r w:rsidRPr="00AF779C" w:rsidR="00AF779C">
        <w:rPr>
          <w:rFonts w:ascii="Times New Roman" w:hAnsi="Times New Roman" w:eastAsia="Times New Roman" w:cs="Times New Roman"/>
          <w:sz w:val="24"/>
          <w:szCs w:val="24"/>
        </w:rPr>
        <w:t xml:space="preserve">, mille piires </w:t>
      </w:r>
      <w:r w:rsidR="00564F52">
        <w:rPr>
          <w:rFonts w:ascii="Times New Roman" w:hAnsi="Times New Roman" w:eastAsia="Times New Roman" w:cs="Times New Roman"/>
          <w:sz w:val="24"/>
          <w:szCs w:val="24"/>
        </w:rPr>
        <w:t>on panga</w:t>
      </w:r>
      <w:r w:rsidRPr="00AF779C" w:rsidR="00AF779C">
        <w:rPr>
          <w:rFonts w:ascii="Times New Roman" w:hAnsi="Times New Roman" w:eastAsia="Times New Roman" w:cs="Times New Roman"/>
          <w:sz w:val="24"/>
          <w:szCs w:val="24"/>
        </w:rPr>
        <w:t>konto</w:t>
      </w:r>
      <w:r w:rsidR="00564F52">
        <w:rPr>
          <w:rFonts w:ascii="Times New Roman" w:hAnsi="Times New Roman" w:eastAsia="Times New Roman" w:cs="Times New Roman"/>
          <w:sz w:val="24"/>
          <w:szCs w:val="24"/>
        </w:rPr>
        <w:t xml:space="preserve"> </w:t>
      </w:r>
      <w:r w:rsidRPr="00AF779C" w:rsidR="00AF779C">
        <w:rPr>
          <w:rFonts w:ascii="Times New Roman" w:hAnsi="Times New Roman" w:eastAsia="Times New Roman" w:cs="Times New Roman"/>
          <w:sz w:val="24"/>
          <w:szCs w:val="24"/>
        </w:rPr>
        <w:t>väljavõt</w:t>
      </w:r>
      <w:r w:rsidR="00E979C7">
        <w:rPr>
          <w:rFonts w:ascii="Times New Roman" w:hAnsi="Times New Roman" w:eastAsia="Times New Roman" w:cs="Times New Roman"/>
          <w:sz w:val="24"/>
          <w:szCs w:val="24"/>
        </w:rPr>
        <w:t xml:space="preserve">te kogumine ja analüüsimine primaarne ja </w:t>
      </w:r>
      <w:r w:rsidR="00564F52">
        <w:rPr>
          <w:rFonts w:ascii="Times New Roman" w:hAnsi="Times New Roman" w:eastAsia="Times New Roman" w:cs="Times New Roman"/>
          <w:sz w:val="24"/>
          <w:szCs w:val="24"/>
        </w:rPr>
        <w:t>proportsionaalne;</w:t>
      </w:r>
      <w:r w:rsidRPr="00AF779C" w:rsidR="00AF779C">
        <w:rPr>
          <w:rFonts w:ascii="Times New Roman" w:hAnsi="Times New Roman" w:eastAsia="Times New Roman" w:cs="Times New Roman"/>
          <w:sz w:val="24"/>
          <w:szCs w:val="24"/>
        </w:rPr>
        <w:t> </w:t>
      </w:r>
    </w:p>
    <w:p w:rsidR="00564F52" w:rsidP="00AF779C" w:rsidRDefault="00AF779C" w14:paraId="4E84206A" w14:textId="1E68F1CE">
      <w:pPr>
        <w:numPr>
          <w:ilvl w:val="0"/>
          <w:numId w:val="12"/>
        </w:numPr>
        <w:spacing w:before="240" w:after="240"/>
        <w:jc w:val="both"/>
        <w:rPr>
          <w:rFonts w:ascii="Times New Roman" w:hAnsi="Times New Roman" w:eastAsia="Times New Roman" w:cs="Times New Roman"/>
          <w:sz w:val="24"/>
          <w:szCs w:val="24"/>
        </w:rPr>
      </w:pPr>
      <w:r w:rsidRPr="00AF779C">
        <w:rPr>
          <w:rFonts w:ascii="Times New Roman" w:hAnsi="Times New Roman" w:eastAsia="Times New Roman" w:cs="Times New Roman"/>
          <w:sz w:val="24"/>
          <w:szCs w:val="24"/>
        </w:rPr>
        <w:t>punkt 1 (</w:t>
      </w:r>
      <w:r w:rsidRPr="00E979C7" w:rsidR="00E979C7">
        <w:rPr>
          <w:rFonts w:ascii="Times New Roman" w:hAnsi="Times New Roman" w:eastAsia="Times New Roman" w:cs="Times New Roman"/>
          <w:sz w:val="24"/>
          <w:szCs w:val="24"/>
        </w:rPr>
        <w:t>rahapesu ja terrorismi rahastamise tõkestamine ning sellele viitava teabe vastuvõtmine, kogumine, väljanõudmine, registreerimine, töötlemine, analüüsimine ja edastamine</w:t>
      </w:r>
      <w:r w:rsidRPr="00AF779C">
        <w:rPr>
          <w:rFonts w:ascii="Times New Roman" w:hAnsi="Times New Roman" w:eastAsia="Times New Roman" w:cs="Times New Roman"/>
          <w:sz w:val="24"/>
          <w:szCs w:val="24"/>
        </w:rPr>
        <w:t xml:space="preserve">): </w:t>
      </w:r>
      <w:r w:rsidR="00E979C7">
        <w:rPr>
          <w:rFonts w:ascii="Times New Roman" w:hAnsi="Times New Roman" w:eastAsia="Times New Roman" w:cs="Times New Roman"/>
          <w:sz w:val="24"/>
          <w:szCs w:val="24"/>
        </w:rPr>
        <w:t>T</w:t>
      </w:r>
      <w:r w:rsidRPr="00AF779C">
        <w:rPr>
          <w:rFonts w:ascii="Times New Roman" w:hAnsi="Times New Roman" w:eastAsia="Times New Roman" w:cs="Times New Roman"/>
          <w:sz w:val="24"/>
          <w:szCs w:val="24"/>
        </w:rPr>
        <w:t>eate verifitseerimine nõuab tehingute reaalse kulgemise kontrolli;</w:t>
      </w:r>
    </w:p>
    <w:p w:rsidR="00564F52" w:rsidP="00AF779C" w:rsidRDefault="00564F52" w14:paraId="48AAFDE7" w14:textId="77777777">
      <w:pPr>
        <w:numPr>
          <w:ilvl w:val="0"/>
          <w:numId w:val="12"/>
        </w:numPr>
        <w:spacing w:before="240" w:after="240"/>
        <w:jc w:val="both"/>
        <w:rPr>
          <w:rFonts w:ascii="Times New Roman" w:hAnsi="Times New Roman" w:eastAsia="Times New Roman" w:cs="Times New Roman"/>
          <w:sz w:val="24"/>
          <w:szCs w:val="24"/>
        </w:rPr>
      </w:pPr>
      <w:r w:rsidRPr="00564F52">
        <w:rPr>
          <w:rFonts w:ascii="Times New Roman" w:hAnsi="Times New Roman" w:eastAsia="Times New Roman" w:cs="Times New Roman"/>
          <w:sz w:val="24"/>
          <w:szCs w:val="24"/>
        </w:rPr>
        <w:t>punkt 8 (rahvusvaheline koostöö ja infovahetus): piiriülesed skeemid eeldavad standardset ja kontrollitavat tehinguinfot; </w:t>
      </w:r>
    </w:p>
    <w:p w:rsidR="00564F52" w:rsidP="00AF779C" w:rsidRDefault="00564F52" w14:paraId="74960D9B" w14:textId="77777777">
      <w:pPr>
        <w:numPr>
          <w:ilvl w:val="0"/>
          <w:numId w:val="12"/>
        </w:numPr>
        <w:spacing w:before="240" w:after="240"/>
        <w:jc w:val="both"/>
        <w:rPr>
          <w:rFonts w:ascii="Times New Roman" w:hAnsi="Times New Roman" w:eastAsia="Times New Roman" w:cs="Times New Roman"/>
          <w:sz w:val="24"/>
          <w:szCs w:val="24"/>
        </w:rPr>
      </w:pPr>
      <w:r w:rsidRPr="00564F52">
        <w:rPr>
          <w:rFonts w:ascii="Times New Roman" w:hAnsi="Times New Roman" w:eastAsia="Times New Roman" w:cs="Times New Roman"/>
          <w:sz w:val="24"/>
          <w:szCs w:val="24"/>
        </w:rPr>
        <w:t>punkt 9 (rahvusvahelise sanktsiooni seadusest tulenevad ülesanded): sanktsioonide kehtestamise, kohaldamise ja rikkumise ennetamise/kontrolli raames on kontoväljavõtted vajalikud varade külmutamise täitmise kontrolliks, väljavõte on sageli ainus viis väidete kontrolliks; </w:t>
      </w:r>
    </w:p>
    <w:p w:rsidRPr="00AF779C" w:rsidR="00AF779C" w:rsidP="00AF779C" w:rsidRDefault="00564F52" w14:paraId="3F91AAF7" w14:textId="3EA73C2A">
      <w:pPr>
        <w:numPr>
          <w:ilvl w:val="0"/>
          <w:numId w:val="12"/>
        </w:numPr>
        <w:spacing w:before="240" w:after="240"/>
        <w:jc w:val="both"/>
        <w:rPr>
          <w:rFonts w:ascii="Times New Roman" w:hAnsi="Times New Roman" w:eastAsia="Times New Roman" w:cs="Times New Roman"/>
          <w:sz w:val="24"/>
          <w:szCs w:val="24"/>
        </w:rPr>
      </w:pPr>
      <w:r w:rsidRPr="00564F52">
        <w:rPr>
          <w:rFonts w:ascii="Times New Roman" w:hAnsi="Times New Roman" w:eastAsia="Times New Roman" w:cs="Times New Roman"/>
          <w:sz w:val="24"/>
          <w:szCs w:val="24"/>
        </w:rPr>
        <w:t>punkt 10 (väärtegude menetlemine): väärteomenetluse esemeks on </w:t>
      </w:r>
      <w:proofErr w:type="spellStart"/>
      <w:r w:rsidRPr="00564F52">
        <w:rPr>
          <w:rFonts w:ascii="Times New Roman" w:hAnsi="Times New Roman" w:eastAsia="Times New Roman" w:cs="Times New Roman"/>
          <w:sz w:val="24"/>
          <w:szCs w:val="24"/>
        </w:rPr>
        <w:t>RahaPTS</w:t>
      </w:r>
      <w:proofErr w:type="spellEnd"/>
      <w:r w:rsidRPr="00564F52">
        <w:rPr>
          <w:rFonts w:ascii="Times New Roman" w:hAnsi="Times New Roman" w:eastAsia="Times New Roman" w:cs="Times New Roman"/>
          <w:sz w:val="24"/>
          <w:szCs w:val="24"/>
        </w:rPr>
        <w:t xml:space="preserve">-s sätestatud rikkumised (nt teate esitamise kohustuse rikkumine, „tipping-off“, hoolsusmeetmete/teabe säilitamise nõuete rikkumine, RABi ettekirjutuse eiramine). </w:t>
      </w:r>
      <w:r w:rsidRPr="00564F52">
        <w:rPr>
          <w:rFonts w:ascii="Times New Roman" w:hAnsi="Times New Roman" w:eastAsia="Times New Roman" w:cs="Times New Roman"/>
          <w:sz w:val="24"/>
          <w:szCs w:val="24"/>
        </w:rPr>
        <w:lastRenderedPageBreak/>
        <w:t>Kontoväljavõtted võivad olla vajalikud süüteokoosseisu (teo, tagajärje, </w:t>
      </w:r>
      <w:proofErr w:type="spellStart"/>
      <w:r w:rsidRPr="00564F52">
        <w:rPr>
          <w:rFonts w:ascii="Times New Roman" w:hAnsi="Times New Roman" w:eastAsia="Times New Roman" w:cs="Times New Roman"/>
          <w:sz w:val="24"/>
          <w:szCs w:val="24"/>
        </w:rPr>
        <w:t>ajalis</w:t>
      </w:r>
      <w:proofErr w:type="spellEnd"/>
      <w:r w:rsidRPr="00564F52">
        <w:rPr>
          <w:rFonts w:ascii="Times New Roman" w:hAnsi="Times New Roman" w:eastAsia="Times New Roman" w:cs="Times New Roman"/>
          <w:sz w:val="24"/>
          <w:szCs w:val="24"/>
        </w:rPr>
        <w:t>-ruumilise seose) tõendamiseks, eeskätt juhtudel, kus (i) kohustatud isik on teinud tehingu, mis pidanuks olema peatatud või millest tulnuks teatada, (ii) RABi ettekirjutust (nt tehingu peatamine) eirati ja tehing tehti ikkagi, (iii) rikkumise ulatus (maht, sagedus, muster) on tuvastatav üksnes tehingurea tasandilt. Väljavõtet kasutatakse üksnes niivõrd, kuivõrd see on väärteokoosseisu tuvastamiseks hädavajalik, ning piiratakse konto, ajavahemiku ja väljade ulatust.</w:t>
      </w:r>
      <w:r w:rsidRPr="00AF779C" w:rsidR="00AF779C">
        <w:rPr>
          <w:rFonts w:ascii="Times New Roman" w:hAnsi="Times New Roman" w:eastAsia="Times New Roman" w:cs="Times New Roman"/>
          <w:sz w:val="24"/>
          <w:szCs w:val="24"/>
        </w:rPr>
        <w:t> </w:t>
      </w:r>
    </w:p>
    <w:p w:rsidRPr="00E979C7" w:rsidR="002C648E" w:rsidP="00E979C7" w:rsidRDefault="78CF1CCE" w14:paraId="28419FB3" w14:textId="3B1132DE">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t>Järeldus.</w:t>
      </w:r>
      <w:r w:rsidRPr="20A76737">
        <w:rPr>
          <w:rFonts w:ascii="Times New Roman" w:hAnsi="Times New Roman" w:eastAsia="Times New Roman" w:cs="Times New Roman"/>
          <w:sz w:val="24"/>
          <w:szCs w:val="24"/>
        </w:rPr>
        <w:t xml:space="preserve"> </w:t>
      </w:r>
      <w:r w:rsidRPr="00B96B12" w:rsidR="00B96B12">
        <w:rPr>
          <w:rFonts w:ascii="Times New Roman" w:hAnsi="Times New Roman" w:eastAsia="Times New Roman" w:cs="Times New Roman"/>
          <w:sz w:val="24"/>
          <w:szCs w:val="24"/>
        </w:rPr>
        <w:t>Rahapesu ja terrorismi rahastamise tõkestamise alane võitlus  on kokkuvõtvalt mehhanism, mis on tugevdatud kaitseelementide kaudu loodud, et kaitsta kõigi PS-st tulenevaid õiguseid ja vabadusi. Praktikas puuduvad alternatiivsed kanalid, et neid kuritegusid tuvastada ja hilisemalt menetleda. RABi ülesandeks on finantsteavet koguda ja saadud teavet rikastada siseriikliku ja rahvusvahelise koostöö abil ehk RAB on kahtluse sisuline jälitaja ja </w:t>
      </w:r>
      <w:proofErr w:type="spellStart"/>
      <w:r w:rsidRPr="00B96B12" w:rsidR="00B96B12">
        <w:rPr>
          <w:rFonts w:ascii="Times New Roman" w:hAnsi="Times New Roman" w:eastAsia="Times New Roman" w:cs="Times New Roman"/>
          <w:sz w:val="24"/>
          <w:szCs w:val="24"/>
        </w:rPr>
        <w:t>analüüsija</w:t>
      </w:r>
      <w:proofErr w:type="spellEnd"/>
      <w:r w:rsidRPr="00B96B12" w:rsidR="00B96B12">
        <w:rPr>
          <w:rFonts w:ascii="Times New Roman" w:hAnsi="Times New Roman" w:eastAsia="Times New Roman" w:cs="Times New Roman"/>
          <w:sz w:val="24"/>
          <w:szCs w:val="24"/>
        </w:rPr>
        <w:t>,</w:t>
      </w:r>
      <w:r w:rsidR="00742A0E">
        <w:rPr>
          <w:rFonts w:ascii="Times New Roman" w:hAnsi="Times New Roman" w:eastAsia="Times New Roman" w:cs="Times New Roman"/>
          <w:sz w:val="24"/>
          <w:szCs w:val="24"/>
        </w:rPr>
        <w:t xml:space="preserve"> ning</w:t>
      </w:r>
      <w:r w:rsidRPr="00B96B12" w:rsidR="00B96B12">
        <w:rPr>
          <w:rFonts w:ascii="Times New Roman" w:hAnsi="Times New Roman" w:eastAsia="Times New Roman" w:cs="Times New Roman"/>
          <w:sz w:val="24"/>
          <w:szCs w:val="24"/>
        </w:rPr>
        <w:t xml:space="preserve"> kuriteo tunnuste avastamisel on </w:t>
      </w:r>
      <w:proofErr w:type="spellStart"/>
      <w:r w:rsidRPr="00B96B12" w:rsidR="00B96B12">
        <w:rPr>
          <w:rFonts w:ascii="Times New Roman" w:hAnsi="Times New Roman" w:eastAsia="Times New Roman" w:cs="Times New Roman"/>
          <w:sz w:val="24"/>
          <w:szCs w:val="24"/>
        </w:rPr>
        <w:t>RAB</w:t>
      </w:r>
      <w:r w:rsidR="00742A0E">
        <w:rPr>
          <w:rFonts w:ascii="Times New Roman" w:hAnsi="Times New Roman" w:eastAsia="Times New Roman" w:cs="Times New Roman"/>
          <w:sz w:val="24"/>
          <w:szCs w:val="24"/>
        </w:rPr>
        <w:t>i</w:t>
      </w:r>
      <w:r w:rsidRPr="00B96B12" w:rsidR="00B96B12">
        <w:rPr>
          <w:rFonts w:ascii="Times New Roman" w:hAnsi="Times New Roman" w:eastAsia="Times New Roman" w:cs="Times New Roman"/>
          <w:sz w:val="24"/>
          <w:szCs w:val="24"/>
        </w:rPr>
        <w:t>l</w:t>
      </w:r>
      <w:proofErr w:type="spellEnd"/>
      <w:r w:rsidRPr="00B96B12" w:rsidR="00B96B12">
        <w:rPr>
          <w:rFonts w:ascii="Times New Roman" w:hAnsi="Times New Roman" w:eastAsia="Times New Roman" w:cs="Times New Roman"/>
          <w:sz w:val="24"/>
          <w:szCs w:val="24"/>
        </w:rPr>
        <w:t> kohust edastada vastavasisuline teave viivitamata pädevale asutusele (RahaPTS § 54 lõige 3). Sellist rahvusvahelistest standarditest lähtuvat rolli ei ole pandud ühelegi teisele asutusele Eestis, kui vaid</w:t>
      </w:r>
      <w:r w:rsidR="00742A0E">
        <w:rPr>
          <w:rFonts w:ascii="Times New Roman" w:hAnsi="Times New Roman" w:eastAsia="Times New Roman" w:cs="Times New Roman"/>
          <w:sz w:val="24"/>
          <w:szCs w:val="24"/>
        </w:rPr>
        <w:t xml:space="preserve"> üksnes</w:t>
      </w:r>
      <w:r w:rsidRPr="00B96B12" w:rsidR="00B96B12">
        <w:rPr>
          <w:rFonts w:ascii="Times New Roman" w:hAnsi="Times New Roman" w:eastAsia="Times New Roman" w:cs="Times New Roman"/>
          <w:sz w:val="24"/>
          <w:szCs w:val="24"/>
        </w:rPr>
        <w:t> </w:t>
      </w:r>
      <w:proofErr w:type="spellStart"/>
      <w:r w:rsidRPr="00B96B12" w:rsidR="00B96B12">
        <w:rPr>
          <w:rFonts w:ascii="Times New Roman" w:hAnsi="Times New Roman" w:eastAsia="Times New Roman" w:cs="Times New Roman"/>
          <w:sz w:val="24"/>
          <w:szCs w:val="24"/>
        </w:rPr>
        <w:t>RABile</w:t>
      </w:r>
      <w:proofErr w:type="spellEnd"/>
      <w:r w:rsidRPr="00B96B12" w:rsidR="00B96B12">
        <w:rPr>
          <w:rFonts w:ascii="Times New Roman" w:hAnsi="Times New Roman" w:eastAsia="Times New Roman" w:cs="Times New Roman"/>
          <w:sz w:val="24"/>
          <w:szCs w:val="24"/>
        </w:rPr>
        <w:t>. Järe</w:t>
      </w:r>
      <w:r w:rsidR="00742A0E">
        <w:rPr>
          <w:rFonts w:ascii="Times New Roman" w:hAnsi="Times New Roman" w:eastAsia="Times New Roman" w:cs="Times New Roman"/>
          <w:sz w:val="24"/>
          <w:szCs w:val="24"/>
        </w:rPr>
        <w:t>l</w:t>
      </w:r>
      <w:r w:rsidRPr="00B96B12" w:rsidR="00B96B12">
        <w:rPr>
          <w:rFonts w:ascii="Times New Roman" w:hAnsi="Times New Roman" w:eastAsia="Times New Roman" w:cs="Times New Roman"/>
          <w:sz w:val="24"/>
          <w:szCs w:val="24"/>
        </w:rPr>
        <w:t xml:space="preserve">duvalt kuritegude tõkestamiseks ja kõigi põhiseaduslike õiguste kaitseks saab lugeda proportsionaalseks riivet, mis puudutab eraelulisele teabele juurdepääsuõigusi </w:t>
      </w:r>
      <w:proofErr w:type="spellStart"/>
      <w:r w:rsidR="00742A0E">
        <w:rPr>
          <w:rFonts w:ascii="Times New Roman" w:hAnsi="Times New Roman" w:eastAsia="Times New Roman" w:cs="Times New Roman"/>
          <w:sz w:val="24"/>
          <w:szCs w:val="24"/>
        </w:rPr>
        <w:t>RABile</w:t>
      </w:r>
      <w:proofErr w:type="spellEnd"/>
      <w:r w:rsidRPr="00B96B12" w:rsidR="00B96B12">
        <w:rPr>
          <w:rFonts w:ascii="Times New Roman" w:hAnsi="Times New Roman" w:eastAsia="Times New Roman" w:cs="Times New Roman"/>
          <w:sz w:val="24"/>
          <w:szCs w:val="24"/>
        </w:rPr>
        <w:t xml:space="preserve"> seaduses sätestatud ülesannete täitmiseks vajalikus ulatuses. Seega on pangakonto info (sh kontoväljavõtte) töötlemine  kantud legitiimsest eesmärgist ning on selle saavutamiseks sobiv, vajalik ja mõõdukas.</w:t>
      </w:r>
    </w:p>
    <w:p w:rsidRPr="00D669DB" w:rsidR="78CF1CCE" w:rsidP="01B6DEFF" w:rsidRDefault="78CF1CCE" w14:paraId="214109E8" w14:textId="50D9C422">
      <w:pPr>
        <w:rPr>
          <w:rFonts w:ascii="Times New Roman" w:hAnsi="Times New Roman" w:eastAsia="Times New Roman" w:cs="Times New Roman"/>
          <w:i w:val="1"/>
          <w:iCs w:val="1"/>
          <w:sz w:val="24"/>
          <w:szCs w:val="24"/>
        </w:rPr>
      </w:pPr>
      <w:commentRangeStart w:id="1686343673"/>
      <w:r w:rsidRPr="01B6DEFF" w:rsidR="2FEB263B">
        <w:rPr>
          <w:rFonts w:ascii="Times New Roman" w:hAnsi="Times New Roman" w:eastAsia="Times New Roman" w:cs="Times New Roman"/>
          <w:i w:val="1"/>
          <w:iCs w:val="1"/>
          <w:sz w:val="24"/>
          <w:szCs w:val="24"/>
        </w:rPr>
        <w:t>3.2.2.</w:t>
      </w:r>
      <w:del w:author="Maarja-Liis Lall - JUSTDIGI" w:date="2026-01-16T08:24:17.902Z" w:id="1424008320">
        <w:r w:rsidRPr="01B6DEFF" w:rsidDel="2FEB263B">
          <w:rPr>
            <w:rFonts w:ascii="Times New Roman" w:hAnsi="Times New Roman" w:eastAsia="Times New Roman" w:cs="Times New Roman"/>
            <w:i w:val="1"/>
            <w:iCs w:val="1"/>
            <w:sz w:val="24"/>
            <w:szCs w:val="24"/>
          </w:rPr>
          <w:delText>4</w:delText>
        </w:r>
      </w:del>
      <w:ins w:author="Maarja-Liis Lall - JUSTDIGI" w:date="2026-01-16T08:24:17.999Z" w:id="328178413">
        <w:r w:rsidRPr="01B6DEFF" w:rsidR="12C24308">
          <w:rPr>
            <w:rFonts w:ascii="Times New Roman" w:hAnsi="Times New Roman" w:eastAsia="Times New Roman" w:cs="Times New Roman"/>
            <w:i w:val="1"/>
            <w:iCs w:val="1"/>
            <w:sz w:val="24"/>
            <w:szCs w:val="24"/>
          </w:rPr>
          <w:t>2</w:t>
        </w:r>
      </w:ins>
      <w:r w:rsidRPr="01B6DEFF" w:rsidR="2FEB263B">
        <w:rPr>
          <w:rFonts w:ascii="Times New Roman" w:hAnsi="Times New Roman" w:eastAsia="Times New Roman" w:cs="Times New Roman"/>
          <w:i w:val="1"/>
          <w:iCs w:val="1"/>
          <w:sz w:val="24"/>
          <w:szCs w:val="24"/>
        </w:rPr>
        <w:t>.</w:t>
      </w:r>
      <w:commentRangeEnd w:id="1686343673"/>
      <w:r>
        <w:rPr>
          <w:rStyle w:val="CommentReference"/>
        </w:rPr>
        <w:commentReference w:id="1686343673"/>
      </w:r>
      <w:r w:rsidRPr="01B6DEFF" w:rsidR="2FEB263B">
        <w:rPr>
          <w:rFonts w:ascii="Times New Roman" w:hAnsi="Times New Roman" w:eastAsia="Times New Roman" w:cs="Times New Roman"/>
          <w:i w:val="1"/>
          <w:iCs w:val="1"/>
          <w:sz w:val="24"/>
          <w:szCs w:val="24"/>
        </w:rPr>
        <w:t xml:space="preserve"> </w:t>
      </w:r>
      <w:r w:rsidRPr="01B6DEFF" w:rsidR="2FEB263B">
        <w:rPr>
          <w:rFonts w:ascii="Times New Roman" w:hAnsi="Times New Roman" w:eastAsia="Times New Roman" w:cs="Times New Roman"/>
          <w:i w:val="1"/>
          <w:iCs w:val="1"/>
          <w:sz w:val="24"/>
          <w:szCs w:val="24"/>
        </w:rPr>
        <w:t>RABi</w:t>
      </w:r>
      <w:r w:rsidRPr="01B6DEFF" w:rsidR="2FEB263B">
        <w:rPr>
          <w:rFonts w:ascii="Times New Roman" w:hAnsi="Times New Roman" w:eastAsia="Times New Roman" w:cs="Times New Roman"/>
          <w:i w:val="1"/>
          <w:iCs w:val="1"/>
          <w:sz w:val="24"/>
          <w:szCs w:val="24"/>
        </w:rPr>
        <w:t xml:space="preserve"> õigus nõuda krediidi- ja makseasutustelt pangasaladusega hõlmatud pangakonto infot täitmisregistri infovahetuskanali kaudu</w:t>
      </w:r>
    </w:p>
    <w:p w:rsidR="0048221D" w:rsidP="20A76737" w:rsidRDefault="78CF1CCE" w14:paraId="0B7E3047" w14:textId="66B5CAB9">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sz w:val="24"/>
          <w:szCs w:val="24"/>
        </w:rPr>
        <w:t xml:space="preserve">Eelnõu </w:t>
      </w:r>
      <w:r w:rsidR="00D669DB">
        <w:rPr>
          <w:rFonts w:ascii="Times New Roman" w:hAnsi="Times New Roman" w:eastAsia="Times New Roman" w:cs="Times New Roman"/>
          <w:sz w:val="24"/>
          <w:szCs w:val="24"/>
        </w:rPr>
        <w:t xml:space="preserve">§ 2 ja 6 </w:t>
      </w:r>
      <w:r w:rsidRPr="20A76737">
        <w:rPr>
          <w:rFonts w:ascii="Times New Roman" w:hAnsi="Times New Roman" w:eastAsia="Times New Roman" w:cs="Times New Roman"/>
          <w:sz w:val="24"/>
          <w:szCs w:val="24"/>
        </w:rPr>
        <w:t xml:space="preserve">sätestab ammendava </w:t>
      </w:r>
      <w:r w:rsidRPr="20A76737" w:rsidR="4C5634D3">
        <w:rPr>
          <w:rFonts w:ascii="Times New Roman" w:hAnsi="Times New Roman" w:eastAsia="Times New Roman" w:cs="Times New Roman"/>
          <w:sz w:val="24"/>
          <w:szCs w:val="24"/>
        </w:rPr>
        <w:t xml:space="preserve">ja suletud loetelu </w:t>
      </w:r>
      <w:r w:rsidRPr="20A76737">
        <w:rPr>
          <w:rFonts w:ascii="Times New Roman" w:hAnsi="Times New Roman" w:eastAsia="Times New Roman" w:cs="Times New Roman"/>
          <w:sz w:val="24"/>
          <w:szCs w:val="24"/>
        </w:rPr>
        <w:t>andmetest, mida võib RAB krediidi- ja makseasutustelt küsida täitmisregistri kaudu</w:t>
      </w:r>
      <w:r w:rsidR="00D669DB">
        <w:rPr>
          <w:rFonts w:ascii="Times New Roman" w:hAnsi="Times New Roman" w:eastAsia="Times New Roman" w:cs="Times New Roman"/>
          <w:sz w:val="24"/>
          <w:szCs w:val="24"/>
        </w:rPr>
        <w:t xml:space="preserve">: </w:t>
      </w:r>
      <w:r w:rsidRPr="20A76737">
        <w:rPr>
          <w:rFonts w:ascii="Times New Roman" w:hAnsi="Times New Roman" w:eastAsia="Times New Roman" w:cs="Times New Roman"/>
          <w:sz w:val="24"/>
          <w:szCs w:val="24"/>
        </w:rPr>
        <w:t>nende hulgas saldo ja konto väljavõte</w:t>
      </w:r>
      <w:r w:rsidR="00D669DB">
        <w:rPr>
          <w:rFonts w:ascii="Times New Roman" w:hAnsi="Times New Roman" w:eastAsia="Times New Roman" w:cs="Times New Roman"/>
          <w:sz w:val="24"/>
          <w:szCs w:val="24"/>
        </w:rPr>
        <w:t xml:space="preserve">. Eelnõu § 2 p 3 sätestab </w:t>
      </w:r>
      <w:r w:rsidR="00E979C7">
        <w:rPr>
          <w:rFonts w:ascii="Times New Roman" w:hAnsi="Times New Roman" w:eastAsia="Times New Roman" w:cs="Times New Roman"/>
          <w:sz w:val="24"/>
          <w:szCs w:val="24"/>
        </w:rPr>
        <w:t xml:space="preserve"> </w:t>
      </w:r>
      <w:r w:rsidR="00D669DB">
        <w:rPr>
          <w:rFonts w:ascii="Times New Roman" w:hAnsi="Times New Roman" w:eastAsia="Times New Roman" w:cs="Times New Roman"/>
          <w:sz w:val="24"/>
          <w:szCs w:val="24"/>
        </w:rPr>
        <w:t>sõnaselgelt RABi ülesanded, mille täitmisel</w:t>
      </w:r>
      <w:r w:rsidR="00E979C7">
        <w:rPr>
          <w:rFonts w:ascii="Times New Roman" w:hAnsi="Times New Roman" w:eastAsia="Times New Roman" w:cs="Times New Roman"/>
          <w:sz w:val="24"/>
          <w:szCs w:val="24"/>
        </w:rPr>
        <w:t xml:space="preserve"> </w:t>
      </w:r>
      <w:r w:rsidR="00D669DB">
        <w:rPr>
          <w:rFonts w:ascii="Times New Roman" w:hAnsi="Times New Roman" w:eastAsia="Times New Roman" w:cs="Times New Roman"/>
          <w:sz w:val="24"/>
          <w:szCs w:val="24"/>
        </w:rPr>
        <w:t xml:space="preserve">RAB saab pangasaladusega kaetud andmete kogumiseks kasutada </w:t>
      </w:r>
      <w:r w:rsidR="00E979C7">
        <w:rPr>
          <w:rFonts w:ascii="Times New Roman" w:hAnsi="Times New Roman" w:eastAsia="Times New Roman" w:cs="Times New Roman"/>
          <w:sz w:val="24"/>
          <w:szCs w:val="24"/>
        </w:rPr>
        <w:t>täitmisregistr</w:t>
      </w:r>
      <w:r w:rsidR="000951AE">
        <w:rPr>
          <w:rFonts w:ascii="Times New Roman" w:hAnsi="Times New Roman" w:eastAsia="Times New Roman" w:cs="Times New Roman"/>
          <w:sz w:val="24"/>
          <w:szCs w:val="24"/>
        </w:rPr>
        <w:t xml:space="preserve">i infovahetussüsteemi. </w:t>
      </w:r>
      <w:r w:rsidRPr="20A76737">
        <w:rPr>
          <w:rFonts w:ascii="Times New Roman" w:hAnsi="Times New Roman" w:eastAsia="Times New Roman" w:cs="Times New Roman"/>
          <w:sz w:val="24"/>
          <w:szCs w:val="24"/>
        </w:rPr>
        <w:t>Tegemist on tehnilise kanali määratlemisega; materiaalne õigus jääb samaks – st andmeid võib küsida</w:t>
      </w:r>
      <w:r w:rsidRPr="20A76737" w:rsidR="11021932">
        <w:rPr>
          <w:rFonts w:ascii="Times New Roman" w:hAnsi="Times New Roman" w:eastAsia="Times New Roman" w:cs="Times New Roman"/>
          <w:sz w:val="24"/>
          <w:szCs w:val="24"/>
        </w:rPr>
        <w:t xml:space="preserve"> täitmisregistri kaudu</w:t>
      </w:r>
      <w:r w:rsidRPr="20A76737">
        <w:rPr>
          <w:rFonts w:ascii="Times New Roman" w:hAnsi="Times New Roman" w:eastAsia="Times New Roman" w:cs="Times New Roman"/>
          <w:sz w:val="24"/>
          <w:szCs w:val="24"/>
        </w:rPr>
        <w:t xml:space="preserve"> vaid § 54 l</w:t>
      </w:r>
      <w:r w:rsidR="00390504">
        <w:rPr>
          <w:rFonts w:ascii="Times New Roman" w:hAnsi="Times New Roman" w:eastAsia="Times New Roman" w:cs="Times New Roman"/>
          <w:sz w:val="24"/>
          <w:szCs w:val="24"/>
        </w:rPr>
        <w:t>õike</w:t>
      </w:r>
      <w:r w:rsidRPr="20A76737">
        <w:rPr>
          <w:rFonts w:ascii="Times New Roman" w:hAnsi="Times New Roman" w:eastAsia="Times New Roman" w:cs="Times New Roman"/>
          <w:sz w:val="24"/>
          <w:szCs w:val="24"/>
        </w:rPr>
        <w:t xml:space="preserve"> 1 p</w:t>
      </w:r>
      <w:r w:rsidR="00390504">
        <w:rPr>
          <w:rFonts w:ascii="Times New Roman" w:hAnsi="Times New Roman" w:eastAsia="Times New Roman" w:cs="Times New Roman"/>
          <w:sz w:val="24"/>
          <w:szCs w:val="24"/>
        </w:rPr>
        <w:t>unkti</w:t>
      </w:r>
      <w:r w:rsidRPr="20A76737">
        <w:rPr>
          <w:rFonts w:ascii="Times New Roman" w:hAnsi="Times New Roman" w:eastAsia="Times New Roman" w:cs="Times New Roman"/>
          <w:sz w:val="24"/>
          <w:szCs w:val="24"/>
        </w:rPr>
        <w:t>des 1, 8 ja 9 kirjeldatud ülesannete täitmiseks.</w:t>
      </w:r>
    </w:p>
    <w:p w:rsidRPr="000951AE" w:rsidR="000951AE" w:rsidP="20A76737" w:rsidRDefault="00165E5B" w14:paraId="1E5D8742" w14:textId="091CCE4E">
      <w:pPr>
        <w:spacing w:before="240" w:after="240"/>
        <w:jc w:val="both"/>
        <w:rPr>
          <w:rFonts w:ascii="Times New Roman" w:hAnsi="Times New Roman" w:eastAsia="Times New Roman" w:cs="Times New Roman"/>
          <w:sz w:val="24"/>
          <w:szCs w:val="24"/>
        </w:rPr>
      </w:pPr>
      <w:r w:rsidRPr="00165E5B">
        <w:rPr>
          <w:rFonts w:ascii="Times New Roman" w:hAnsi="Times New Roman" w:eastAsia="Times New Roman" w:cs="Times New Roman"/>
          <w:b/>
          <w:bCs/>
          <w:sz w:val="24"/>
          <w:szCs w:val="24"/>
        </w:rPr>
        <w:t>Riive iseloom.</w:t>
      </w:r>
      <w:r w:rsidRPr="00165E5B">
        <w:rPr>
          <w:rFonts w:ascii="Times New Roman" w:hAnsi="Times New Roman" w:eastAsia="Times New Roman" w:cs="Times New Roman"/>
          <w:sz w:val="24"/>
          <w:szCs w:val="24"/>
        </w:rPr>
        <w:t xml:space="preserve"> </w:t>
      </w:r>
      <w:r w:rsidRPr="000951AE" w:rsidR="000951AE">
        <w:rPr>
          <w:rFonts w:ascii="Times New Roman" w:hAnsi="Times New Roman" w:eastAsia="Times New Roman" w:cs="Times New Roman"/>
          <w:sz w:val="24"/>
          <w:szCs w:val="24"/>
        </w:rPr>
        <w:t xml:space="preserve">Nagu tavapärase </w:t>
      </w:r>
      <w:r w:rsidR="000951AE">
        <w:rPr>
          <w:rFonts w:ascii="Times New Roman" w:hAnsi="Times New Roman" w:eastAsia="Times New Roman" w:cs="Times New Roman"/>
          <w:sz w:val="24"/>
          <w:szCs w:val="24"/>
        </w:rPr>
        <w:t>ettekirjutuse</w:t>
      </w:r>
      <w:r w:rsidRPr="000951AE" w:rsidR="000951AE">
        <w:rPr>
          <w:rFonts w:ascii="Times New Roman" w:hAnsi="Times New Roman" w:eastAsia="Times New Roman" w:cs="Times New Roman"/>
          <w:sz w:val="24"/>
          <w:szCs w:val="24"/>
        </w:rPr>
        <w:t xml:space="preserve"> puhul, kujutab abinõu endast riivet krediidiasutuste eneseteostusvabadusele (PS § 19) ning ettevõtlusvabadusele (PS § 31) halduskoormuse perspektiivist, kuid selle riive proportsionaalsust on eelnevalt kontrollitud ning siinkohal mingit kvalitatiivset erisust ei ole. Küll aga, kuna täitmisregistri infovahetuskanalil on olemas potentsiaal masin-masin </w:t>
      </w:r>
      <w:proofErr w:type="spellStart"/>
      <w:r w:rsidRPr="000951AE" w:rsidR="000951AE">
        <w:rPr>
          <w:rFonts w:ascii="Times New Roman" w:hAnsi="Times New Roman" w:eastAsia="Times New Roman" w:cs="Times New Roman"/>
          <w:sz w:val="24"/>
          <w:szCs w:val="24"/>
        </w:rPr>
        <w:t>liidestuseks</w:t>
      </w:r>
      <w:proofErr w:type="spellEnd"/>
      <w:r w:rsidRPr="000951AE" w:rsidR="000951AE">
        <w:rPr>
          <w:rFonts w:ascii="Times New Roman" w:hAnsi="Times New Roman" w:eastAsia="Times New Roman" w:cs="Times New Roman"/>
          <w:sz w:val="24"/>
          <w:szCs w:val="24"/>
        </w:rPr>
        <w:t>, siis võib teoorias tekkida täiendav riive PS §-des 13–15 sätestatud õigustele, ennekõike õigusele riigi, seaduse ja kohtu kaitsele</w:t>
      </w:r>
      <w:r>
        <w:rPr>
          <w:rFonts w:ascii="Times New Roman" w:hAnsi="Times New Roman" w:eastAsia="Times New Roman" w:cs="Times New Roman"/>
          <w:sz w:val="24"/>
          <w:szCs w:val="24"/>
        </w:rPr>
        <w:t>, sest adressaat saab sisulisi vaidlusi tõstatada pigem tagantjärgi.</w:t>
      </w:r>
      <w:r w:rsidRPr="000951AE" w:rsidR="000951AE">
        <w:rPr>
          <w:rFonts w:ascii="Times New Roman" w:hAnsi="Times New Roman" w:eastAsia="Times New Roman" w:cs="Times New Roman"/>
          <w:sz w:val="24"/>
          <w:szCs w:val="24"/>
        </w:rPr>
        <w:t>  </w:t>
      </w:r>
    </w:p>
    <w:p w:rsidR="00165E5B" w:rsidP="20A76737" w:rsidRDefault="00294D55" w14:paraId="66C81E4E" w14:textId="7DD0011F">
      <w:pPr>
        <w:spacing w:before="240" w:after="240"/>
        <w:jc w:val="both"/>
        <w:rPr>
          <w:rFonts w:ascii="Times New Roman" w:hAnsi="Times New Roman" w:eastAsia="Times New Roman" w:cs="Times New Roman"/>
          <w:sz w:val="24"/>
          <w:szCs w:val="24"/>
        </w:rPr>
      </w:pPr>
      <w:r w:rsidRPr="00294D55">
        <w:rPr>
          <w:rFonts w:ascii="Times New Roman" w:hAnsi="Times New Roman" w:eastAsia="Times New Roman" w:cs="Times New Roman"/>
          <w:sz w:val="24"/>
          <w:szCs w:val="24"/>
        </w:rPr>
        <w:t xml:space="preserve">Riive seisneks selles, et kui krediidiasutus otsustaks masin-masin lahenduse kasuks, siis oleks krediidiasutustel võimalik kontrollida </w:t>
      </w:r>
      <w:r>
        <w:rPr>
          <w:rFonts w:ascii="Times New Roman" w:hAnsi="Times New Roman" w:eastAsia="Times New Roman" w:cs="Times New Roman"/>
          <w:sz w:val="24"/>
          <w:szCs w:val="24"/>
        </w:rPr>
        <w:t>RABi</w:t>
      </w:r>
      <w:r w:rsidRPr="00294D55">
        <w:rPr>
          <w:rFonts w:ascii="Times New Roman" w:hAnsi="Times New Roman" w:eastAsia="Times New Roman" w:cs="Times New Roman"/>
          <w:sz w:val="24"/>
          <w:szCs w:val="24"/>
        </w:rPr>
        <w:t xml:space="preserve"> teabekorralduste formaalset ja materiaalset õiguspärasust alles tagantjärgi, sest masin-masin lahenduse puhul täidetakse teabekorraldused automatiseeritult. Potentsiaalse õiguskaitse otsimine pärast haldusakti automaatset täitmist ei pruugi aga olla enam niivõrd perspektiivikas ega otstarbekas.</w:t>
      </w:r>
    </w:p>
    <w:p w:rsidR="00294D55" w:rsidP="20A76737" w:rsidRDefault="00294D55" w14:paraId="25AEF104" w14:textId="77777777">
      <w:pPr>
        <w:spacing w:before="240" w:after="240"/>
        <w:jc w:val="both"/>
        <w:rPr>
          <w:rFonts w:ascii="Times New Roman" w:hAnsi="Times New Roman" w:eastAsia="Times New Roman" w:cs="Times New Roman"/>
          <w:sz w:val="24"/>
          <w:szCs w:val="24"/>
        </w:rPr>
      </w:pPr>
    </w:p>
    <w:p w:rsidR="78CF1CCE" w:rsidP="20A76737" w:rsidRDefault="78CF1CCE" w14:paraId="0F220321" w14:textId="25EA9DA4">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lastRenderedPageBreak/>
        <w:t>Eesmärk.</w:t>
      </w:r>
      <w:r w:rsidRPr="20A76737">
        <w:rPr>
          <w:rFonts w:ascii="Times New Roman" w:hAnsi="Times New Roman" w:eastAsia="Times New Roman" w:cs="Times New Roman"/>
          <w:sz w:val="24"/>
          <w:szCs w:val="24"/>
        </w:rPr>
        <w:t xml:space="preserve"> Muuta andmevahetus kiiremaks, turvalisemaks ja terviklikumaks, vähendades käsitöökoormust ja vigade riski, et RAB saaks oma</w:t>
      </w:r>
      <w:r w:rsidR="00294D55">
        <w:rPr>
          <w:rFonts w:ascii="Times New Roman" w:hAnsi="Times New Roman" w:eastAsia="Times New Roman" w:cs="Times New Roman"/>
          <w:sz w:val="24"/>
          <w:szCs w:val="24"/>
        </w:rPr>
        <w:t xml:space="preserve"> RahaPTS § 54 lg 1 p 1, 8 ja 9</w:t>
      </w:r>
      <w:r w:rsidRPr="20A76737">
        <w:rPr>
          <w:rFonts w:ascii="Times New Roman" w:hAnsi="Times New Roman" w:eastAsia="Times New Roman" w:cs="Times New Roman"/>
          <w:sz w:val="24"/>
          <w:szCs w:val="24"/>
        </w:rPr>
        <w:t xml:space="preserve"> ülesanded täita õigel ajal ja kvaliteetselt.</w:t>
      </w:r>
      <w:r w:rsidR="00294D55">
        <w:rPr>
          <w:rFonts w:ascii="Times New Roman" w:hAnsi="Times New Roman" w:eastAsia="Times New Roman" w:cs="Times New Roman"/>
          <w:sz w:val="24"/>
          <w:szCs w:val="24"/>
        </w:rPr>
        <w:t xml:space="preserve"> Eesmärk on täita ka rahvusvaheliselt võetud kohustusi nii Varssavi Konventsiooni kui direktiivide ülevõtmise kohustuse näol ning vastata FATF-i standarditele, et edukalt panustada Rahapesu ja terrorismi rahastamise tõkesta</w:t>
      </w:r>
      <w:r w:rsidR="00BC1B76">
        <w:rPr>
          <w:rFonts w:ascii="Times New Roman" w:hAnsi="Times New Roman" w:eastAsia="Times New Roman" w:cs="Times New Roman"/>
          <w:sz w:val="24"/>
          <w:szCs w:val="24"/>
        </w:rPr>
        <w:t>misse.</w:t>
      </w:r>
      <w:r w:rsidRPr="20A76737">
        <w:rPr>
          <w:rFonts w:ascii="Times New Roman" w:hAnsi="Times New Roman" w:eastAsia="Times New Roman" w:cs="Times New Roman"/>
          <w:sz w:val="24"/>
          <w:szCs w:val="24"/>
        </w:rPr>
        <w:t xml:space="preserve"> Eesmärk on </w:t>
      </w:r>
      <w:r w:rsidR="00BC1B76">
        <w:rPr>
          <w:rFonts w:ascii="Times New Roman" w:hAnsi="Times New Roman" w:eastAsia="Times New Roman" w:cs="Times New Roman"/>
          <w:sz w:val="24"/>
          <w:szCs w:val="24"/>
        </w:rPr>
        <w:t xml:space="preserve">seega </w:t>
      </w:r>
      <w:r w:rsidRPr="20A76737">
        <w:rPr>
          <w:rFonts w:ascii="Times New Roman" w:hAnsi="Times New Roman" w:eastAsia="Times New Roman" w:cs="Times New Roman"/>
          <w:sz w:val="24"/>
          <w:szCs w:val="24"/>
        </w:rPr>
        <w:t>legitiimne.</w:t>
      </w:r>
      <w:r w:rsidRPr="00294D55" w:rsidR="00294D55">
        <w:rPr>
          <w:color w:val="000000"/>
          <w:shd w:val="clear" w:color="auto" w:fill="FFFFFF"/>
        </w:rPr>
        <w:t xml:space="preserve"> </w:t>
      </w:r>
    </w:p>
    <w:p w:rsidR="78CF1CCE" w:rsidP="20A76737" w:rsidRDefault="78CF1CCE" w14:paraId="67F2E2D3" w14:textId="771021C0">
      <w:pPr>
        <w:spacing w:before="240" w:after="240"/>
        <w:jc w:val="both"/>
      </w:pPr>
      <w:r w:rsidRPr="20A76737">
        <w:rPr>
          <w:rFonts w:ascii="Times New Roman" w:hAnsi="Times New Roman" w:eastAsia="Times New Roman" w:cs="Times New Roman"/>
          <w:b/>
          <w:bCs/>
          <w:sz w:val="24"/>
          <w:szCs w:val="24"/>
        </w:rPr>
        <w:t>Sobivus.</w:t>
      </w:r>
      <w:r w:rsidRPr="20A76737">
        <w:rPr>
          <w:rFonts w:ascii="Times New Roman" w:hAnsi="Times New Roman" w:eastAsia="Times New Roman" w:cs="Times New Roman"/>
          <w:sz w:val="24"/>
          <w:szCs w:val="24"/>
        </w:rPr>
        <w:t xml:space="preserve"> Masin-masin lahendus lühendab menetlusaegu, vähendab dubleerimisi ja tugevdab auditijälge. Abinõu on seega sobiv.</w:t>
      </w:r>
      <w:r w:rsidRPr="00BC1B76" w:rsidR="00BC1B76">
        <w:t xml:space="preserve"> </w:t>
      </w:r>
      <w:r w:rsidRPr="00BC1B76" w:rsidR="00BC1B76">
        <w:rPr>
          <w:rFonts w:ascii="Times New Roman" w:hAnsi="Times New Roman" w:eastAsia="Times New Roman" w:cs="Times New Roman"/>
          <w:sz w:val="24"/>
          <w:szCs w:val="24"/>
        </w:rPr>
        <w:t xml:space="preserve">Abinõu on sobiv, sest see muudab pangakonto info hankimise kiiremaks, mugavamaks ning lõppastmes ka odavamaks kõikide osapoolte jaoks – </w:t>
      </w:r>
      <w:proofErr w:type="spellStart"/>
      <w:r w:rsidR="00BC1B76">
        <w:rPr>
          <w:rFonts w:ascii="Times New Roman" w:hAnsi="Times New Roman" w:eastAsia="Times New Roman" w:cs="Times New Roman"/>
          <w:sz w:val="24"/>
          <w:szCs w:val="24"/>
        </w:rPr>
        <w:t>RAB-il</w:t>
      </w:r>
      <w:proofErr w:type="spellEnd"/>
      <w:r w:rsidRPr="00BC1B76" w:rsidR="00BC1B76">
        <w:rPr>
          <w:rFonts w:ascii="Times New Roman" w:hAnsi="Times New Roman" w:eastAsia="Times New Roman" w:cs="Times New Roman"/>
          <w:sz w:val="24"/>
          <w:szCs w:val="24"/>
        </w:rPr>
        <w:t xml:space="preserve"> on võimalik automatiseeritud süsteemidega vähendada töökoormust, mis kulub teabekorralduste koostamisele ning edastamisele; krediidiasutustel on võimalik automatiseeritud süsteemidega vähendada halduskoormust, mis vastasel juhul kuluks teabekorralduste käsitsi analüüsimisele ning täitmisele.  </w:t>
      </w:r>
      <w:r w:rsidR="00BC1B76">
        <w:rPr>
          <w:rFonts w:ascii="Times New Roman" w:hAnsi="Times New Roman" w:eastAsia="Times New Roman" w:cs="Times New Roman"/>
          <w:sz w:val="24"/>
          <w:szCs w:val="24"/>
        </w:rPr>
        <w:t xml:space="preserve">Lisaks tugevdab abinõu ka auditijälge kuna päritavad andmed on logitavad. </w:t>
      </w:r>
    </w:p>
    <w:p w:rsidR="78CF1CCE" w:rsidP="20A76737" w:rsidRDefault="78CF1CCE" w14:paraId="36D09EE7" w14:textId="46418C9F">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t>Vajalikkus</w:t>
      </w:r>
      <w:r w:rsidRPr="00BC1B76" w:rsidR="00BC1B76">
        <w:rPr>
          <w:rFonts w:ascii="Times New Roman" w:hAnsi="Times New Roman" w:eastAsia="Times New Roman" w:cs="Times New Roman"/>
          <w:sz w:val="24"/>
          <w:szCs w:val="24"/>
        </w:rPr>
        <w:t xml:space="preserve"> st eesmärgi saavutamiseks puuduvad muud säästvamad abinõud, mis oleksid sama tõhusad</w:t>
      </w:r>
      <w:r w:rsidRPr="20A76737">
        <w:rPr>
          <w:rFonts w:ascii="Times New Roman" w:hAnsi="Times New Roman" w:eastAsia="Times New Roman" w:cs="Times New Roman"/>
          <w:b/>
          <w:bCs/>
          <w:sz w:val="24"/>
          <w:szCs w:val="24"/>
        </w:rPr>
        <w:t>.</w:t>
      </w:r>
      <w:r w:rsidRPr="20A76737">
        <w:rPr>
          <w:rFonts w:ascii="Times New Roman" w:hAnsi="Times New Roman" w:eastAsia="Times New Roman" w:cs="Times New Roman"/>
          <w:sz w:val="24"/>
          <w:szCs w:val="24"/>
        </w:rPr>
        <w:t xml:space="preserve"> </w:t>
      </w:r>
      <w:r w:rsidR="00BC1B76">
        <w:rPr>
          <w:rFonts w:ascii="Times New Roman" w:hAnsi="Times New Roman" w:eastAsia="Times New Roman" w:cs="Times New Roman"/>
          <w:sz w:val="24"/>
          <w:szCs w:val="24"/>
        </w:rPr>
        <w:t>M</w:t>
      </w:r>
      <w:r w:rsidRPr="20A76737">
        <w:rPr>
          <w:rFonts w:ascii="Times New Roman" w:hAnsi="Times New Roman" w:eastAsia="Times New Roman" w:cs="Times New Roman"/>
          <w:sz w:val="24"/>
          <w:szCs w:val="24"/>
        </w:rPr>
        <w:t xml:space="preserve">anuaalne edastus on aeglasem ja </w:t>
      </w:r>
      <w:r w:rsidR="00BC1B76">
        <w:rPr>
          <w:rFonts w:ascii="Times New Roman" w:hAnsi="Times New Roman" w:eastAsia="Times New Roman" w:cs="Times New Roman"/>
          <w:sz w:val="24"/>
          <w:szCs w:val="24"/>
        </w:rPr>
        <w:t>pooltele kulukam</w:t>
      </w:r>
      <w:r w:rsidRPr="20A76737" w:rsidR="71A1F959">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 xml:space="preserve"> </w:t>
      </w:r>
      <w:r w:rsidRPr="20A76737" w:rsidR="6C999C63">
        <w:rPr>
          <w:rFonts w:ascii="Times New Roman" w:hAnsi="Times New Roman" w:eastAsia="Times New Roman" w:cs="Times New Roman"/>
          <w:sz w:val="24"/>
          <w:szCs w:val="24"/>
        </w:rPr>
        <w:t>R</w:t>
      </w:r>
      <w:r w:rsidRPr="20A76737">
        <w:rPr>
          <w:rFonts w:ascii="Times New Roman" w:hAnsi="Times New Roman" w:eastAsia="Times New Roman" w:cs="Times New Roman"/>
          <w:sz w:val="24"/>
          <w:szCs w:val="24"/>
        </w:rPr>
        <w:t>iskiprofiili juhtumites</w:t>
      </w:r>
      <w:r w:rsidRPr="20A76737" w:rsidR="634A0157">
        <w:rPr>
          <w:rFonts w:ascii="Times New Roman" w:hAnsi="Times New Roman" w:eastAsia="Times New Roman" w:cs="Times New Roman"/>
          <w:sz w:val="24"/>
          <w:szCs w:val="24"/>
        </w:rPr>
        <w:t xml:space="preserve"> (olukord, kus konkreetse päringu või isiku/tehingu puhul on eelnevalt tuvastatud kõrgenenud AML/CFT-risk ning ajategur on kriitiline, st viivitus võib lubada varadel kaduda, skeemil „kinni joosta“ või tõendid hajutada.</w:t>
      </w:r>
      <w:r w:rsidRPr="20A76737" w:rsidR="7842B83E">
        <w:rPr>
          <w:rFonts w:ascii="Times New Roman" w:hAnsi="Times New Roman" w:eastAsia="Times New Roman" w:cs="Times New Roman"/>
          <w:sz w:val="24"/>
          <w:szCs w:val="24"/>
        </w:rPr>
        <w:t>)</w:t>
      </w:r>
      <w:r w:rsidRPr="20A76737">
        <w:rPr>
          <w:rFonts w:ascii="Times New Roman" w:hAnsi="Times New Roman" w:eastAsia="Times New Roman" w:cs="Times New Roman"/>
          <w:sz w:val="24"/>
          <w:szCs w:val="24"/>
        </w:rPr>
        <w:t xml:space="preserve"> võib ainuüksi viivitus tekitada pöördumatut kahju. Oluline on, et liides ei laienda RABi materiaalõigusi, vaid täpsustab edastuskanalit</w:t>
      </w:r>
      <w:r w:rsidRPr="20A76737" w:rsidR="6BE8BF6E">
        <w:rPr>
          <w:rFonts w:ascii="Times New Roman" w:hAnsi="Times New Roman" w:eastAsia="Times New Roman" w:cs="Times New Roman"/>
          <w:sz w:val="24"/>
          <w:szCs w:val="24"/>
        </w:rPr>
        <w:t xml:space="preserve"> ning seob need täpsemalt RABi ülesannetega, mille raames sellist edastus</w:t>
      </w:r>
      <w:r w:rsidRPr="20A76737" w:rsidR="665919E3">
        <w:rPr>
          <w:rFonts w:ascii="Times New Roman" w:hAnsi="Times New Roman" w:eastAsia="Times New Roman" w:cs="Times New Roman"/>
          <w:sz w:val="24"/>
          <w:szCs w:val="24"/>
        </w:rPr>
        <w:t>kanalit on võimalik kasutada</w:t>
      </w:r>
      <w:r w:rsidRPr="20A76737">
        <w:rPr>
          <w:rFonts w:ascii="Times New Roman" w:hAnsi="Times New Roman" w:eastAsia="Times New Roman" w:cs="Times New Roman"/>
          <w:sz w:val="24"/>
          <w:szCs w:val="24"/>
        </w:rPr>
        <w:t>.</w:t>
      </w:r>
      <w:r w:rsidR="00BC1B76">
        <w:rPr>
          <w:rFonts w:ascii="Times New Roman" w:hAnsi="Times New Roman" w:eastAsia="Times New Roman" w:cs="Times New Roman"/>
          <w:sz w:val="24"/>
          <w:szCs w:val="24"/>
        </w:rPr>
        <w:t xml:space="preserve"> </w:t>
      </w:r>
    </w:p>
    <w:p w:rsidRPr="00BC1B76" w:rsidR="00BC1B76" w:rsidP="00BC1B76" w:rsidRDefault="00BC1B76" w14:paraId="6D96A3D1" w14:textId="10EE1B8F">
      <w:pPr>
        <w:spacing w:before="240" w:after="240"/>
        <w:jc w:val="both"/>
        <w:rPr>
          <w:rFonts w:ascii="Times New Roman" w:hAnsi="Times New Roman" w:eastAsia="Times New Roman" w:cs="Times New Roman"/>
          <w:sz w:val="24"/>
          <w:szCs w:val="24"/>
        </w:rPr>
      </w:pPr>
      <w:r w:rsidRPr="00BC1B76">
        <w:rPr>
          <w:rFonts w:ascii="Times New Roman" w:hAnsi="Times New Roman" w:eastAsia="Times New Roman" w:cs="Times New Roman"/>
          <w:sz w:val="24"/>
          <w:szCs w:val="24"/>
        </w:rPr>
        <w:t xml:space="preserve">Eelnõu näeb ette ka ammendava loetelu andmetest, mida täitmisregistri vahendusel võib nõuda </w:t>
      </w:r>
      <w:r w:rsidR="006C6CAA">
        <w:rPr>
          <w:rFonts w:ascii="Times New Roman" w:hAnsi="Times New Roman" w:eastAsia="Times New Roman" w:cs="Times New Roman"/>
          <w:sz w:val="24"/>
          <w:szCs w:val="24"/>
        </w:rPr>
        <w:t xml:space="preserve">RahaPTS § 54 lg 1 p 1, 8 ja 9 ülesannete täitmiseks. </w:t>
      </w:r>
      <w:r w:rsidRPr="00BC1B76">
        <w:rPr>
          <w:rFonts w:ascii="Times New Roman" w:hAnsi="Times New Roman" w:eastAsia="Times New Roman" w:cs="Times New Roman"/>
          <w:sz w:val="24"/>
          <w:szCs w:val="24"/>
        </w:rPr>
        <w:t>Ammendav loetelu tagab täitmisregistriga liidestatud krediidiasutustele õigusselguse küsimuses, et millised andmed konkreetselt saavad süsteemi kaudu liikuda</w:t>
      </w:r>
      <w:r w:rsidR="006C6CAA">
        <w:rPr>
          <w:rFonts w:ascii="Times New Roman" w:hAnsi="Times New Roman" w:eastAsia="Times New Roman" w:cs="Times New Roman"/>
          <w:sz w:val="24"/>
          <w:szCs w:val="24"/>
        </w:rPr>
        <w:t>.</w:t>
      </w:r>
      <w:r w:rsidRPr="00BC1B76">
        <w:rPr>
          <w:rFonts w:ascii="Times New Roman" w:hAnsi="Times New Roman" w:eastAsia="Times New Roman" w:cs="Times New Roman"/>
          <w:sz w:val="24"/>
          <w:szCs w:val="24"/>
        </w:rPr>
        <w:t xml:space="preserve">   </w:t>
      </w:r>
    </w:p>
    <w:p w:rsidR="00BC1B76" w:rsidP="00BC1B76" w:rsidRDefault="00BC1B76" w14:paraId="056AC0AD" w14:textId="58F7D8E2">
      <w:pPr>
        <w:spacing w:before="240" w:after="240"/>
        <w:jc w:val="both"/>
        <w:rPr>
          <w:rFonts w:ascii="Times New Roman" w:hAnsi="Times New Roman" w:eastAsia="Times New Roman" w:cs="Times New Roman"/>
          <w:sz w:val="24"/>
          <w:szCs w:val="24"/>
        </w:rPr>
      </w:pPr>
      <w:r w:rsidRPr="00BC1B76">
        <w:rPr>
          <w:rFonts w:ascii="Times New Roman" w:hAnsi="Times New Roman" w:eastAsia="Times New Roman" w:cs="Times New Roman"/>
          <w:sz w:val="24"/>
          <w:szCs w:val="24"/>
        </w:rPr>
        <w:t xml:space="preserve">Niisamuti vähendab täitmisregistri infovahetuskanal ka </w:t>
      </w:r>
      <w:r w:rsidR="006C6CAA">
        <w:rPr>
          <w:rFonts w:ascii="Times New Roman" w:hAnsi="Times New Roman" w:eastAsia="Times New Roman" w:cs="Times New Roman"/>
          <w:sz w:val="24"/>
          <w:szCs w:val="24"/>
        </w:rPr>
        <w:t>ettekirjutuste</w:t>
      </w:r>
      <w:r w:rsidRPr="00BC1B76">
        <w:rPr>
          <w:rFonts w:ascii="Times New Roman" w:hAnsi="Times New Roman" w:eastAsia="Times New Roman" w:cs="Times New Roman"/>
          <w:sz w:val="24"/>
          <w:szCs w:val="24"/>
        </w:rPr>
        <w:t xml:space="preserve"> täitmisega seonduvat halduskoormust ning inimlikust eksimusest tingitud vigade tekkimise võimalust. Krediidiasutustel, kes ei pea vajalikuks seada kahtluse alla</w:t>
      </w:r>
      <w:r w:rsidR="006C6CAA">
        <w:rPr>
          <w:rFonts w:ascii="Times New Roman" w:hAnsi="Times New Roman" w:eastAsia="Times New Roman" w:cs="Times New Roman"/>
          <w:sz w:val="24"/>
          <w:szCs w:val="24"/>
        </w:rPr>
        <w:t xml:space="preserve"> RABi</w:t>
      </w:r>
      <w:r w:rsidRPr="00BC1B76">
        <w:rPr>
          <w:rFonts w:ascii="Times New Roman" w:hAnsi="Times New Roman" w:eastAsia="Times New Roman" w:cs="Times New Roman"/>
          <w:sz w:val="24"/>
          <w:szCs w:val="24"/>
        </w:rPr>
        <w:t xml:space="preserve"> iga teabekorralduse formaalset ning sisulist õiguspärasust, saavad seega automatiseerida enda jaoks kogu protsessi</w:t>
      </w:r>
      <w:r w:rsidR="006C6CAA">
        <w:rPr>
          <w:rFonts w:ascii="Times New Roman" w:hAnsi="Times New Roman" w:eastAsia="Times New Roman" w:cs="Times New Roman"/>
          <w:sz w:val="24"/>
          <w:szCs w:val="24"/>
        </w:rPr>
        <w:t>.</w:t>
      </w:r>
    </w:p>
    <w:p w:rsidR="78CF1CCE" w:rsidP="20A76737" w:rsidRDefault="78CF1CCE" w14:paraId="4FBD9E9D" w14:textId="34035FA4">
      <w:pPr>
        <w:spacing w:before="240" w:after="240"/>
        <w:jc w:val="both"/>
      </w:pPr>
      <w:r w:rsidRPr="20A76737">
        <w:rPr>
          <w:rFonts w:ascii="Times New Roman" w:hAnsi="Times New Roman" w:eastAsia="Times New Roman" w:cs="Times New Roman"/>
          <w:b/>
          <w:bCs/>
          <w:sz w:val="24"/>
          <w:szCs w:val="24"/>
        </w:rPr>
        <w:t>Mõõdukus.</w:t>
      </w:r>
      <w:r w:rsidRPr="20A76737">
        <w:rPr>
          <w:rFonts w:ascii="Times New Roman" w:hAnsi="Times New Roman" w:eastAsia="Times New Roman" w:cs="Times New Roman"/>
          <w:sz w:val="24"/>
          <w:szCs w:val="24"/>
        </w:rPr>
        <w:t xml:space="preserve"> Meetme mõõdukust tagavad: (i) ammendav andmeliikide loetelu </w:t>
      </w:r>
      <w:r w:rsidRPr="20A76737" w:rsidR="10A3BBAF">
        <w:rPr>
          <w:rFonts w:ascii="Times New Roman" w:hAnsi="Times New Roman" w:eastAsia="Times New Roman" w:cs="Times New Roman"/>
          <w:sz w:val="24"/>
          <w:szCs w:val="24"/>
        </w:rPr>
        <w:t xml:space="preserve">mida täitmisregistri kaudu RAB nõuda saab </w:t>
      </w:r>
      <w:r w:rsidRPr="20A76737">
        <w:rPr>
          <w:rFonts w:ascii="Times New Roman" w:hAnsi="Times New Roman" w:eastAsia="Times New Roman" w:cs="Times New Roman"/>
          <w:sz w:val="24"/>
          <w:szCs w:val="24"/>
        </w:rPr>
        <w:t>(</w:t>
      </w:r>
      <w:r w:rsidRPr="20A76737" w:rsidR="30743B2F">
        <w:rPr>
          <w:rFonts w:ascii="Times New Roman" w:hAnsi="Times New Roman" w:eastAsia="Times New Roman" w:cs="Times New Roman"/>
          <w:sz w:val="24"/>
          <w:szCs w:val="24"/>
        </w:rPr>
        <w:t xml:space="preserve">RahaPTS </w:t>
      </w:r>
      <w:r w:rsidRPr="20A76737" w:rsidR="51DED165">
        <w:rPr>
          <w:rFonts w:ascii="Times New Roman" w:hAnsi="Times New Roman" w:eastAsia="Times New Roman" w:cs="Times New Roman"/>
          <w:sz w:val="24"/>
          <w:szCs w:val="24"/>
        </w:rPr>
        <w:t>§ 81 lõigetes 1</w:t>
      </w:r>
      <w:r w:rsidRPr="20A76737" w:rsidR="51DED165">
        <w:rPr>
          <w:rFonts w:ascii="Times New Roman" w:hAnsi="Times New Roman" w:eastAsia="Times New Roman" w:cs="Times New Roman"/>
          <w:sz w:val="24"/>
          <w:szCs w:val="24"/>
          <w:vertAlign w:val="superscript"/>
        </w:rPr>
        <w:t>1</w:t>
      </w:r>
      <w:r w:rsidRPr="20A76737" w:rsidR="51DED165">
        <w:rPr>
          <w:rFonts w:ascii="Times New Roman" w:hAnsi="Times New Roman" w:eastAsia="Times New Roman" w:cs="Times New Roman"/>
          <w:sz w:val="24"/>
          <w:szCs w:val="24"/>
        </w:rPr>
        <w:t>–1</w:t>
      </w:r>
      <w:r w:rsidRPr="20A76737" w:rsidR="51DED165">
        <w:rPr>
          <w:rFonts w:ascii="Times New Roman" w:hAnsi="Times New Roman" w:eastAsia="Times New Roman" w:cs="Times New Roman"/>
          <w:sz w:val="24"/>
          <w:szCs w:val="24"/>
          <w:vertAlign w:val="superscript"/>
        </w:rPr>
        <w:t>5</w:t>
      </w:r>
      <w:r w:rsidRPr="20A76737" w:rsidR="51DED165">
        <w:rPr>
          <w:rFonts w:ascii="Times New Roman" w:hAnsi="Times New Roman" w:eastAsia="Times New Roman" w:cs="Times New Roman"/>
          <w:sz w:val="24"/>
          <w:szCs w:val="24"/>
        </w:rPr>
        <w:t xml:space="preserve"> nimetatud andmeid</w:t>
      </w:r>
      <w:r w:rsidRPr="20A76737">
        <w:rPr>
          <w:rFonts w:ascii="Times New Roman" w:hAnsi="Times New Roman" w:eastAsia="Times New Roman" w:cs="Times New Roman"/>
          <w:sz w:val="24"/>
          <w:szCs w:val="24"/>
        </w:rPr>
        <w:t>); (ii) päringute eesmärgipärasus ja minimaalsus (konto, periood, väljad); (iii) logimine ja audit; (iv) konfidentsiaalsus ja kasutusotstarbe piirang; (v) adressaadi õiguskaitse võimalused. Arvestades avaliku huvi kaalukust ja tehniliste-korralduslike kaitsemeetmete kogumit, on abinõu mõõdukas.</w:t>
      </w:r>
      <w:r w:rsidRPr="006C6CAA" w:rsidR="006C6CAA">
        <w:rPr>
          <w:color w:val="000000"/>
          <w:shd w:val="clear" w:color="auto" w:fill="FFFFFF"/>
        </w:rPr>
        <w:t xml:space="preserve"> </w:t>
      </w:r>
    </w:p>
    <w:p w:rsidR="78CF1CCE" w:rsidP="20A76737" w:rsidRDefault="78CF1CCE" w14:paraId="48B4243F" w14:textId="74C6014C">
      <w:pPr>
        <w:spacing w:before="240" w:after="240"/>
        <w:jc w:val="both"/>
      </w:pPr>
      <w:r w:rsidRPr="20A76737">
        <w:rPr>
          <w:rFonts w:ascii="Times New Roman" w:hAnsi="Times New Roman" w:eastAsia="Times New Roman" w:cs="Times New Roman"/>
          <w:b/>
          <w:bCs/>
          <w:sz w:val="24"/>
          <w:szCs w:val="24"/>
        </w:rPr>
        <w:t>Seos ülesannetega.</w:t>
      </w:r>
      <w:r w:rsidRPr="20A76737">
        <w:rPr>
          <w:rFonts w:ascii="Times New Roman" w:hAnsi="Times New Roman" w:eastAsia="Times New Roman" w:cs="Times New Roman"/>
          <w:sz w:val="24"/>
          <w:szCs w:val="24"/>
        </w:rPr>
        <w:t xml:space="preserve"> Registri kaudu tehtavad kontoväljavõtte päringud on lubatud üksnes </w:t>
      </w:r>
      <w:r w:rsidR="006C7F1A">
        <w:rPr>
          <w:rFonts w:ascii="Times New Roman" w:hAnsi="Times New Roman" w:eastAsia="Times New Roman" w:cs="Times New Roman"/>
          <w:sz w:val="24"/>
          <w:szCs w:val="24"/>
        </w:rPr>
        <w:t xml:space="preserve">RahaPTS </w:t>
      </w:r>
      <w:r w:rsidRPr="20A76737">
        <w:rPr>
          <w:rFonts w:ascii="Times New Roman" w:hAnsi="Times New Roman" w:eastAsia="Times New Roman" w:cs="Times New Roman"/>
          <w:sz w:val="24"/>
          <w:szCs w:val="24"/>
        </w:rPr>
        <w:t>§ 54 l</w:t>
      </w:r>
      <w:r w:rsidR="00390504">
        <w:rPr>
          <w:rFonts w:ascii="Times New Roman" w:hAnsi="Times New Roman" w:eastAsia="Times New Roman" w:cs="Times New Roman"/>
          <w:sz w:val="24"/>
          <w:szCs w:val="24"/>
        </w:rPr>
        <w:t>õike</w:t>
      </w:r>
      <w:r w:rsidRPr="20A76737">
        <w:rPr>
          <w:rFonts w:ascii="Times New Roman" w:hAnsi="Times New Roman" w:eastAsia="Times New Roman" w:cs="Times New Roman"/>
          <w:sz w:val="24"/>
          <w:szCs w:val="24"/>
        </w:rPr>
        <w:t xml:space="preserve"> 1 p</w:t>
      </w:r>
      <w:r w:rsidR="00390504">
        <w:rPr>
          <w:rFonts w:ascii="Times New Roman" w:hAnsi="Times New Roman" w:eastAsia="Times New Roman" w:cs="Times New Roman"/>
          <w:sz w:val="24"/>
          <w:szCs w:val="24"/>
        </w:rPr>
        <w:t xml:space="preserve">unktide </w:t>
      </w:r>
      <w:r w:rsidRPr="20A76737">
        <w:rPr>
          <w:rFonts w:ascii="Times New Roman" w:hAnsi="Times New Roman" w:eastAsia="Times New Roman" w:cs="Times New Roman"/>
          <w:sz w:val="24"/>
          <w:szCs w:val="24"/>
        </w:rPr>
        <w:t>1, 8 ja  9 täitmiseks ning ulatuses, mis on nende ülesannete täitmiseks vältimatult vajalik.</w:t>
      </w:r>
    </w:p>
    <w:p w:rsidR="78CF1CCE" w:rsidP="20A76737" w:rsidRDefault="78CF1CCE" w14:paraId="633793D2" w14:textId="4DCB8803">
      <w:pPr>
        <w:spacing w:before="240" w:after="240"/>
        <w:jc w:val="both"/>
        <w:rPr>
          <w:rFonts w:ascii="Times New Roman" w:hAnsi="Times New Roman" w:eastAsia="Times New Roman" w:cs="Times New Roman"/>
          <w:sz w:val="24"/>
          <w:szCs w:val="24"/>
        </w:rPr>
      </w:pPr>
      <w:r w:rsidRPr="20A76737">
        <w:rPr>
          <w:rFonts w:ascii="Times New Roman" w:hAnsi="Times New Roman" w:eastAsia="Times New Roman" w:cs="Times New Roman"/>
          <w:b/>
          <w:bCs/>
          <w:sz w:val="24"/>
          <w:szCs w:val="24"/>
        </w:rPr>
        <w:t>Järeldus.</w:t>
      </w:r>
      <w:r w:rsidRPr="20A76737">
        <w:rPr>
          <w:rFonts w:ascii="Times New Roman" w:hAnsi="Times New Roman" w:eastAsia="Times New Roman" w:cs="Times New Roman"/>
          <w:sz w:val="24"/>
          <w:szCs w:val="24"/>
        </w:rPr>
        <w:t xml:space="preserve"> Pangasaladusega hõlmatud info</w:t>
      </w:r>
      <w:r w:rsidRPr="20A76737" w:rsidR="0B4652CF">
        <w:rPr>
          <w:rFonts w:ascii="Times New Roman" w:hAnsi="Times New Roman" w:eastAsia="Times New Roman" w:cs="Times New Roman"/>
          <w:sz w:val="24"/>
          <w:szCs w:val="24"/>
        </w:rPr>
        <w:t xml:space="preserve"> (sealhulgas konto väljavõte)</w:t>
      </w:r>
      <w:r w:rsidRPr="20A76737">
        <w:rPr>
          <w:rFonts w:ascii="Times New Roman" w:hAnsi="Times New Roman" w:eastAsia="Times New Roman" w:cs="Times New Roman"/>
          <w:sz w:val="24"/>
          <w:szCs w:val="24"/>
        </w:rPr>
        <w:t xml:space="preserve"> nõudmine täitmisregistri infovahetuskanali kaudu</w:t>
      </w:r>
      <w:r w:rsidR="006C7F1A">
        <w:rPr>
          <w:rFonts w:ascii="Times New Roman" w:hAnsi="Times New Roman" w:eastAsia="Times New Roman" w:cs="Times New Roman"/>
          <w:sz w:val="24"/>
          <w:szCs w:val="24"/>
        </w:rPr>
        <w:t xml:space="preserve"> RahaPTS § 54 lg 1 p 1, 8 ja 9 täitmiseks</w:t>
      </w:r>
      <w:r w:rsidRPr="20A76737">
        <w:rPr>
          <w:rFonts w:ascii="Times New Roman" w:hAnsi="Times New Roman" w:eastAsia="Times New Roman" w:cs="Times New Roman"/>
          <w:sz w:val="24"/>
          <w:szCs w:val="24"/>
        </w:rPr>
        <w:t xml:space="preserve"> on kantud legitiimsest eesmärgist ning on selle saavutamiseks sobiv, vajalik ja mõõdukas.</w:t>
      </w:r>
    </w:p>
    <w:p w:rsidR="203B03BC" w:rsidP="20A76737" w:rsidRDefault="203B03BC" w14:paraId="2AF34D4C" w14:textId="14DF60F5">
      <w:pPr>
        <w:spacing w:after="0" w:line="240" w:lineRule="auto"/>
        <w:jc w:val="both"/>
        <w:rPr>
          <w:rFonts w:ascii="Times New Roman" w:hAnsi="Times New Roman" w:cs="Times New Roman"/>
          <w:sz w:val="24"/>
          <w:szCs w:val="24"/>
        </w:rPr>
      </w:pPr>
      <w:r w:rsidRPr="20A76737">
        <w:rPr>
          <w:rFonts w:ascii="Times New Roman" w:hAnsi="Times New Roman" w:cs="Times New Roman"/>
          <w:sz w:val="24"/>
          <w:szCs w:val="24"/>
        </w:rPr>
        <w:lastRenderedPageBreak/>
        <w:t xml:space="preserve">Kokkuvõtlikult, kehtivas õiguses olev teabe nõudmise meede, mida eelnõuga täpsustatakse, läbib põhiseaduslikkust kontrolliva proportsionaalsuse testi kõik tasemed, mistõttu võib seda jätkuvalt pidada põhiseaduspäraseks. Eelnõuga ei anta MTA-le ja RAB-le õigust küsida krediidiasutustelt kehtiva õigusega võrreldes rohkem teavet, vaid sätestatakse selged õiguslikud alused andmevahetuseks täitmisregistri kaudu. Automatiseeritud ja tänapäevased teabe vahendamise viisid võimaldavad </w:t>
      </w:r>
      <w:proofErr w:type="spellStart"/>
      <w:r w:rsidRPr="20A76737">
        <w:rPr>
          <w:rFonts w:ascii="Times New Roman" w:hAnsi="Times New Roman" w:cs="Times New Roman"/>
          <w:sz w:val="24"/>
          <w:szCs w:val="24"/>
        </w:rPr>
        <w:t>MTA-l</w:t>
      </w:r>
      <w:proofErr w:type="spellEnd"/>
      <w:r w:rsidRPr="20A76737">
        <w:rPr>
          <w:rFonts w:ascii="Times New Roman" w:hAnsi="Times New Roman" w:cs="Times New Roman"/>
          <w:sz w:val="24"/>
          <w:szCs w:val="24"/>
        </w:rPr>
        <w:t xml:space="preserve"> ja </w:t>
      </w:r>
      <w:proofErr w:type="spellStart"/>
      <w:r w:rsidRPr="20A76737">
        <w:rPr>
          <w:rFonts w:ascii="Times New Roman" w:hAnsi="Times New Roman" w:cs="Times New Roman"/>
          <w:sz w:val="24"/>
          <w:szCs w:val="24"/>
        </w:rPr>
        <w:t>RAB</w:t>
      </w:r>
      <w:r w:rsidR="00427ADD">
        <w:rPr>
          <w:rFonts w:ascii="Times New Roman" w:hAnsi="Times New Roman" w:cs="Times New Roman"/>
          <w:sz w:val="24"/>
          <w:szCs w:val="24"/>
        </w:rPr>
        <w:t>i</w:t>
      </w:r>
      <w:r w:rsidRPr="20A76737">
        <w:rPr>
          <w:rFonts w:ascii="Times New Roman" w:hAnsi="Times New Roman" w:cs="Times New Roman"/>
          <w:sz w:val="24"/>
          <w:szCs w:val="24"/>
        </w:rPr>
        <w:t>l</w:t>
      </w:r>
      <w:proofErr w:type="spellEnd"/>
      <w:r w:rsidRPr="20A76737">
        <w:rPr>
          <w:rFonts w:ascii="Times New Roman" w:hAnsi="Times New Roman" w:cs="Times New Roman"/>
          <w:sz w:val="24"/>
          <w:szCs w:val="24"/>
        </w:rPr>
        <w:t xml:space="preserve"> tõhusamalt täita seaduses sätestatud ülesandeid ja vähendada krediidiasutuste halduskoormust.</w:t>
      </w:r>
    </w:p>
    <w:p w:rsidR="20A76737" w:rsidP="20A76737" w:rsidRDefault="20A76737" w14:paraId="0FBCE452" w14:textId="66113570">
      <w:pPr>
        <w:spacing w:after="0" w:line="240" w:lineRule="auto"/>
        <w:jc w:val="both"/>
        <w:rPr>
          <w:rFonts w:ascii="Times New Roman" w:hAnsi="Times New Roman" w:cs="Times New Roman"/>
          <w:b/>
          <w:bCs/>
          <w:sz w:val="24"/>
          <w:szCs w:val="24"/>
        </w:rPr>
      </w:pPr>
    </w:p>
    <w:p w:rsidRPr="00A54076" w:rsidR="005F6B46" w:rsidP="006D7E48" w:rsidRDefault="5D4B2268" w14:paraId="60B611AE" w14:textId="6B57CFD9">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4. </w:t>
      </w:r>
      <w:r w:rsidRPr="1836CB87" w:rsidR="59FB4FE0">
        <w:rPr>
          <w:rFonts w:ascii="Times New Roman" w:hAnsi="Times New Roman" w:cs="Times New Roman"/>
          <w:b/>
          <w:bCs/>
          <w:sz w:val="24"/>
          <w:szCs w:val="24"/>
        </w:rPr>
        <w:t>Eelnõu terminoloogia</w:t>
      </w:r>
    </w:p>
    <w:p w:rsidRPr="00C35F09" w:rsidR="005F013A" w:rsidP="006D7E48" w:rsidRDefault="005F013A" w14:paraId="194CC1D5" w14:textId="1084A756">
      <w:pPr>
        <w:spacing w:after="0" w:line="240" w:lineRule="auto"/>
        <w:jc w:val="both"/>
        <w:rPr>
          <w:rFonts w:ascii="Times New Roman" w:hAnsi="Times New Roman" w:cs="Times New Roman"/>
          <w:bCs/>
          <w:sz w:val="24"/>
          <w:szCs w:val="24"/>
        </w:rPr>
      </w:pPr>
    </w:p>
    <w:p w:rsidRPr="00A54076" w:rsidR="00E625A2" w:rsidP="006D7E48" w:rsidRDefault="7BA7588E" w14:paraId="4153B5CD" w14:textId="598B89A6">
      <w:pPr>
        <w:spacing w:after="0" w:line="240" w:lineRule="auto"/>
        <w:jc w:val="both"/>
        <w:rPr>
          <w:rFonts w:ascii="Times New Roman" w:hAnsi="Times New Roman" w:cs="Times New Roman"/>
          <w:sz w:val="24"/>
          <w:szCs w:val="24"/>
        </w:rPr>
      </w:pPr>
      <w:r w:rsidRPr="20A76737">
        <w:rPr>
          <w:rFonts w:ascii="Times New Roman" w:hAnsi="Times New Roman" w:cs="Times New Roman"/>
          <w:sz w:val="24"/>
          <w:szCs w:val="24"/>
        </w:rPr>
        <w:t>Eelnõuga ei võeta kasutusele uusi termineid.</w:t>
      </w:r>
    </w:p>
    <w:p w:rsidRPr="00A54076" w:rsidR="00E625A2" w:rsidP="006D7E48" w:rsidRDefault="00E625A2" w14:paraId="14C1EC6D" w14:textId="77777777">
      <w:pPr>
        <w:spacing w:after="0" w:line="240" w:lineRule="auto"/>
        <w:jc w:val="both"/>
        <w:rPr>
          <w:rFonts w:ascii="Times New Roman" w:hAnsi="Times New Roman" w:cs="Times New Roman"/>
          <w:b/>
          <w:bCs/>
          <w:sz w:val="24"/>
          <w:szCs w:val="24"/>
        </w:rPr>
      </w:pPr>
    </w:p>
    <w:p w:rsidRPr="00A54076" w:rsidR="005F013A" w:rsidP="006D7E48" w:rsidRDefault="5D4B2268" w14:paraId="220781AE" w14:textId="0437E427">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5. </w:t>
      </w:r>
      <w:r w:rsidRPr="1836CB87" w:rsidR="59FB4FE0">
        <w:rPr>
          <w:rFonts w:ascii="Times New Roman" w:hAnsi="Times New Roman" w:cs="Times New Roman"/>
          <w:b/>
          <w:bCs/>
          <w:sz w:val="24"/>
          <w:szCs w:val="24"/>
        </w:rPr>
        <w:t xml:space="preserve">Eelnõu vastavus </w:t>
      </w:r>
      <w:r w:rsidRPr="1836CB87" w:rsidR="3641F1E3">
        <w:rPr>
          <w:rFonts w:ascii="Times New Roman" w:hAnsi="Times New Roman" w:cs="Times New Roman"/>
          <w:b/>
          <w:bCs/>
          <w:sz w:val="24"/>
          <w:szCs w:val="24"/>
        </w:rPr>
        <w:t>E</w:t>
      </w:r>
      <w:r w:rsidRPr="1836CB87" w:rsidR="59FB4FE0">
        <w:rPr>
          <w:rFonts w:ascii="Times New Roman" w:hAnsi="Times New Roman" w:cs="Times New Roman"/>
          <w:b/>
          <w:bCs/>
          <w:sz w:val="24"/>
          <w:szCs w:val="24"/>
        </w:rPr>
        <w:t xml:space="preserve">uroopa </w:t>
      </w:r>
      <w:r w:rsidRPr="1836CB87" w:rsidR="3641F1E3">
        <w:rPr>
          <w:rFonts w:ascii="Times New Roman" w:hAnsi="Times New Roman" w:cs="Times New Roman"/>
          <w:b/>
          <w:bCs/>
          <w:sz w:val="24"/>
          <w:szCs w:val="24"/>
        </w:rPr>
        <w:t>L</w:t>
      </w:r>
      <w:r w:rsidRPr="1836CB87" w:rsidR="59FB4FE0">
        <w:rPr>
          <w:rFonts w:ascii="Times New Roman" w:hAnsi="Times New Roman" w:cs="Times New Roman"/>
          <w:b/>
          <w:bCs/>
          <w:sz w:val="24"/>
          <w:szCs w:val="24"/>
        </w:rPr>
        <w:t>iidu õigusele</w:t>
      </w:r>
    </w:p>
    <w:p w:rsidRPr="00A54076" w:rsidR="005F013A" w:rsidP="006D7E48" w:rsidRDefault="005F013A" w14:paraId="457D1F16" w14:textId="77777777">
      <w:pPr>
        <w:spacing w:after="0" w:line="240" w:lineRule="auto"/>
        <w:jc w:val="both"/>
        <w:rPr>
          <w:rFonts w:ascii="Times New Roman" w:hAnsi="Times New Roman" w:cs="Times New Roman"/>
          <w:b/>
          <w:bCs/>
          <w:sz w:val="24"/>
          <w:szCs w:val="24"/>
        </w:rPr>
      </w:pPr>
    </w:p>
    <w:p w:rsidR="00E625A2" w:rsidP="74CD579E" w:rsidRDefault="561C7E15" w14:paraId="7E019DF2" w14:textId="46083747">
      <w:pPr>
        <w:spacing w:after="0" w:line="240" w:lineRule="auto"/>
        <w:jc w:val="both"/>
        <w:rPr>
          <w:rFonts w:ascii="Times New Roman" w:hAnsi="Times New Roman" w:cs="Times New Roman"/>
          <w:sz w:val="24"/>
          <w:szCs w:val="24"/>
        </w:rPr>
      </w:pPr>
      <w:r w:rsidRPr="01B6DEFF" w:rsidR="3C3E8EAC">
        <w:rPr>
          <w:rFonts w:ascii="Times New Roman" w:hAnsi="Times New Roman" w:cs="Times New Roman"/>
          <w:sz w:val="24"/>
          <w:szCs w:val="24"/>
        </w:rPr>
        <w:t>Eelnõu on</w:t>
      </w:r>
      <w:r w:rsidRPr="01B6DEFF" w:rsidR="42876C7A">
        <w:rPr>
          <w:rFonts w:ascii="Times New Roman" w:hAnsi="Times New Roman" w:cs="Times New Roman"/>
          <w:sz w:val="24"/>
          <w:szCs w:val="24"/>
        </w:rPr>
        <w:t xml:space="preserve"> vastavuses Euroopa Liidu õigusega</w:t>
      </w:r>
      <w:r w:rsidRPr="01B6DEFF" w:rsidR="15899F9B">
        <w:rPr>
          <w:rFonts w:ascii="Times New Roman" w:hAnsi="Times New Roman" w:cs="Times New Roman"/>
          <w:sz w:val="24"/>
          <w:szCs w:val="24"/>
        </w:rPr>
        <w:t xml:space="preserve"> </w:t>
      </w:r>
      <w:commentRangeStart w:id="1848695842"/>
      <w:r w:rsidRPr="01B6DEFF" w:rsidR="15899F9B">
        <w:rPr>
          <w:rFonts w:ascii="Times New Roman" w:hAnsi="Times New Roman" w:cs="Times New Roman"/>
          <w:sz w:val="24"/>
          <w:szCs w:val="24"/>
        </w:rPr>
        <w:t>(</w:t>
      </w:r>
      <w:r w:rsidRPr="01B6DEFF" w:rsidR="15899F9B">
        <w:rPr>
          <w:rFonts w:ascii="Times New Roman" w:hAnsi="Times New Roman" w:eastAsia="Aptos" w:cs="Times New Roman"/>
          <w:sz w:val="24"/>
          <w:szCs w:val="24"/>
        </w:rPr>
        <w:t>GDPR § 1 lg 1 p c ja e)</w:t>
      </w:r>
      <w:commentRangeEnd w:id="1848695842"/>
      <w:r>
        <w:rPr>
          <w:rStyle w:val="CommentReference"/>
        </w:rPr>
        <w:commentReference w:id="1848695842"/>
      </w:r>
      <w:r w:rsidRPr="01B6DEFF" w:rsidR="42876C7A">
        <w:rPr>
          <w:rFonts w:ascii="Times New Roman" w:hAnsi="Times New Roman" w:cs="Times New Roman"/>
          <w:sz w:val="24"/>
          <w:szCs w:val="24"/>
        </w:rPr>
        <w:t>.</w:t>
      </w:r>
    </w:p>
    <w:p w:rsidRPr="00A54076" w:rsidR="00C35F09" w:rsidP="006D7E48" w:rsidRDefault="00C35F09" w14:paraId="163A26FA" w14:textId="77777777">
      <w:pPr>
        <w:spacing w:after="0" w:line="240" w:lineRule="auto"/>
        <w:jc w:val="both"/>
        <w:rPr>
          <w:rFonts w:ascii="Times New Roman" w:hAnsi="Times New Roman" w:cs="Times New Roman"/>
          <w:b/>
          <w:bCs/>
          <w:sz w:val="24"/>
          <w:szCs w:val="24"/>
        </w:rPr>
      </w:pPr>
    </w:p>
    <w:p w:rsidRPr="00A54076" w:rsidR="005F013A" w:rsidP="006D7E48" w:rsidRDefault="5D4B2268" w14:paraId="67AB0DE6" w14:textId="5A979D06">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6. </w:t>
      </w:r>
      <w:r w:rsidRPr="1836CB87" w:rsidR="59FB4FE0">
        <w:rPr>
          <w:rFonts w:ascii="Times New Roman" w:hAnsi="Times New Roman" w:cs="Times New Roman"/>
          <w:b/>
          <w:bCs/>
          <w:sz w:val="24"/>
          <w:szCs w:val="24"/>
        </w:rPr>
        <w:t>Seaduse mõjud</w:t>
      </w:r>
    </w:p>
    <w:p w:rsidRPr="00A54076" w:rsidR="00215BDE" w:rsidP="006D7E48" w:rsidRDefault="00215BDE" w14:paraId="1D2EB8A9" w14:textId="77777777">
      <w:pPr>
        <w:spacing w:after="0" w:line="240" w:lineRule="auto"/>
        <w:jc w:val="both"/>
        <w:rPr>
          <w:rFonts w:ascii="Times New Roman" w:hAnsi="Times New Roman" w:cs="Times New Roman"/>
          <w:b/>
          <w:bCs/>
          <w:sz w:val="24"/>
          <w:szCs w:val="24"/>
        </w:rPr>
      </w:pPr>
    </w:p>
    <w:p w:rsidRPr="00A54076" w:rsidR="00ED3FF5" w:rsidP="006D7E48" w:rsidRDefault="2BB75138" w14:paraId="0934A00E" w14:textId="6E8E6399">
      <w:pPr>
        <w:spacing w:after="0" w:line="240" w:lineRule="auto"/>
        <w:jc w:val="both"/>
        <w:rPr>
          <w:rFonts w:ascii="Times New Roman" w:hAnsi="Times New Roman" w:cs="Times New Roman"/>
          <w:sz w:val="24"/>
          <w:szCs w:val="24"/>
        </w:rPr>
      </w:pPr>
      <w:r w:rsidRPr="74CD579E">
        <w:rPr>
          <w:rFonts w:ascii="Times New Roman" w:hAnsi="Times New Roman" w:cs="Times New Roman"/>
          <w:b/>
          <w:bCs/>
          <w:sz w:val="24"/>
          <w:szCs w:val="24"/>
        </w:rPr>
        <w:t>Mõju valdkond:</w:t>
      </w:r>
      <w:r w:rsidRPr="74CD579E" w:rsidR="3212080E">
        <w:rPr>
          <w:rFonts w:ascii="Times New Roman" w:hAnsi="Times New Roman" w:cs="Times New Roman"/>
          <w:sz w:val="24"/>
          <w:szCs w:val="24"/>
        </w:rPr>
        <w:t xml:space="preserve"> </w:t>
      </w:r>
      <w:r w:rsidRPr="74CD579E" w:rsidR="4DE3C294">
        <w:rPr>
          <w:rFonts w:ascii="Times New Roman" w:hAnsi="Times New Roman" w:cs="Times New Roman"/>
          <w:sz w:val="24"/>
          <w:szCs w:val="24"/>
        </w:rPr>
        <w:t>mõju majandusele (</w:t>
      </w:r>
      <w:r w:rsidRPr="74CD579E" w:rsidR="161995A0">
        <w:rPr>
          <w:rFonts w:ascii="Times New Roman" w:hAnsi="Times New Roman" w:cs="Times New Roman"/>
          <w:sz w:val="24"/>
          <w:szCs w:val="24"/>
        </w:rPr>
        <w:t>ettevõtluskeskkond</w:t>
      </w:r>
      <w:r w:rsidRPr="74CD579E" w:rsidR="0D3471F1">
        <w:rPr>
          <w:rFonts w:ascii="Times New Roman" w:hAnsi="Times New Roman" w:cs="Times New Roman"/>
          <w:sz w:val="24"/>
          <w:szCs w:val="24"/>
        </w:rPr>
        <w:t>,</w:t>
      </w:r>
      <w:r w:rsidRPr="74CD579E" w:rsidR="161995A0">
        <w:rPr>
          <w:rFonts w:ascii="Times New Roman" w:hAnsi="Times New Roman" w:cs="Times New Roman"/>
          <w:sz w:val="24"/>
          <w:szCs w:val="24"/>
        </w:rPr>
        <w:t xml:space="preserve"> ettevõtete tegevus, halduskoormus</w:t>
      </w:r>
      <w:r w:rsidRPr="74CD579E" w:rsidR="4DE3C294">
        <w:rPr>
          <w:rFonts w:ascii="Times New Roman" w:hAnsi="Times New Roman" w:cs="Times New Roman"/>
          <w:sz w:val="24"/>
          <w:szCs w:val="24"/>
        </w:rPr>
        <w:t>)</w:t>
      </w:r>
      <w:r w:rsidRPr="74CD579E" w:rsidR="0D3471F1">
        <w:rPr>
          <w:rFonts w:ascii="Times New Roman" w:hAnsi="Times New Roman" w:cs="Times New Roman"/>
          <w:sz w:val="24"/>
          <w:szCs w:val="24"/>
        </w:rPr>
        <w:t>.</w:t>
      </w:r>
    </w:p>
    <w:p w:rsidRPr="00A54076" w:rsidR="00FF3F42" w:rsidP="006D7E48" w:rsidRDefault="00FF3F42" w14:paraId="00853427" w14:textId="77777777">
      <w:pPr>
        <w:spacing w:after="0" w:line="240" w:lineRule="auto"/>
        <w:jc w:val="both"/>
        <w:rPr>
          <w:rFonts w:ascii="Times New Roman" w:hAnsi="Times New Roman" w:cs="Times New Roman"/>
          <w:sz w:val="24"/>
          <w:szCs w:val="24"/>
        </w:rPr>
      </w:pPr>
    </w:p>
    <w:p w:rsidRPr="00A54076" w:rsidR="00FF3F42" w:rsidP="006D7E48" w:rsidRDefault="17B89073" w14:paraId="06CDC4BC" w14:textId="6F700AC1">
      <w:pPr>
        <w:spacing w:after="0" w:line="240" w:lineRule="auto"/>
        <w:jc w:val="both"/>
        <w:rPr>
          <w:rFonts w:ascii="Times New Roman" w:hAnsi="Times New Roman" w:cs="Times New Roman"/>
          <w:sz w:val="24"/>
          <w:szCs w:val="24"/>
        </w:rPr>
      </w:pPr>
      <w:r w:rsidRPr="67C0DBE4">
        <w:rPr>
          <w:rFonts w:ascii="Times New Roman" w:hAnsi="Times New Roman" w:cs="Times New Roman"/>
          <w:b/>
          <w:bCs/>
          <w:sz w:val="24"/>
          <w:szCs w:val="24"/>
        </w:rPr>
        <w:t xml:space="preserve">Sihtrühm: </w:t>
      </w:r>
      <w:commentRangeStart w:id="5"/>
      <w:r w:rsidRPr="67C0DBE4" w:rsidR="1A8C8AA1">
        <w:rPr>
          <w:rFonts w:ascii="Times New Roman" w:hAnsi="Times New Roman" w:cs="Times New Roman"/>
          <w:sz w:val="24"/>
          <w:szCs w:val="24"/>
        </w:rPr>
        <w:t>krediidi</w:t>
      </w:r>
      <w:r w:rsidRPr="67C0DBE4" w:rsidR="757E4E3C">
        <w:rPr>
          <w:rFonts w:ascii="Times New Roman" w:hAnsi="Times New Roman" w:cs="Times New Roman"/>
          <w:sz w:val="24"/>
          <w:szCs w:val="24"/>
        </w:rPr>
        <w:t>asutused</w:t>
      </w:r>
      <w:commentRangeEnd w:id="5"/>
      <w:r w:rsidR="00BD6291">
        <w:rPr>
          <w:rStyle w:val="Kommentaariviide"/>
        </w:rPr>
        <w:commentReference w:id="5"/>
      </w:r>
      <w:r w:rsidRPr="67C0DBE4" w:rsidR="42A0A440">
        <w:rPr>
          <w:rFonts w:ascii="Times New Roman" w:hAnsi="Times New Roman" w:cs="Times New Roman"/>
          <w:sz w:val="24"/>
          <w:szCs w:val="24"/>
        </w:rPr>
        <w:t>.</w:t>
      </w:r>
    </w:p>
    <w:p w:rsidRPr="00A54076" w:rsidR="00280B43" w:rsidP="006D7E48" w:rsidRDefault="00280B43" w14:paraId="6FB38463" w14:textId="77777777">
      <w:pPr>
        <w:spacing w:after="0" w:line="240" w:lineRule="auto"/>
        <w:jc w:val="both"/>
        <w:rPr>
          <w:rFonts w:ascii="Times New Roman" w:hAnsi="Times New Roman" w:cs="Times New Roman"/>
          <w:sz w:val="24"/>
          <w:szCs w:val="24"/>
        </w:rPr>
      </w:pPr>
    </w:p>
    <w:p w:rsidRPr="00A54076" w:rsidR="00E15920" w:rsidP="006D7E48" w:rsidRDefault="0523DC78" w14:paraId="2BCB1E5E" w14:textId="52CD5135">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Seaduse otseviide pangasaladusele kui lubatavale andmeartiklile ei suurenda krediidi</w:t>
      </w:r>
      <w:r w:rsidRPr="67C0DBE4" w:rsidR="55949417">
        <w:rPr>
          <w:rFonts w:ascii="Times New Roman" w:hAnsi="Times New Roman" w:cs="Times New Roman"/>
          <w:sz w:val="24"/>
          <w:szCs w:val="24"/>
        </w:rPr>
        <w:t>asutuste haldus</w:t>
      </w:r>
      <w:r w:rsidRPr="67C0DBE4">
        <w:rPr>
          <w:rFonts w:ascii="Times New Roman" w:hAnsi="Times New Roman" w:cs="Times New Roman"/>
          <w:sz w:val="24"/>
          <w:szCs w:val="24"/>
        </w:rPr>
        <w:t>koormust, sest nagu ee</w:t>
      </w:r>
      <w:r w:rsidRPr="67C0DBE4" w:rsidR="03855966">
        <w:rPr>
          <w:rFonts w:ascii="Times New Roman" w:hAnsi="Times New Roman" w:cs="Times New Roman"/>
          <w:sz w:val="24"/>
          <w:szCs w:val="24"/>
        </w:rPr>
        <w:t>spool</w:t>
      </w:r>
      <w:r w:rsidRPr="67C0DBE4">
        <w:rPr>
          <w:rFonts w:ascii="Times New Roman" w:hAnsi="Times New Roman" w:cs="Times New Roman"/>
          <w:sz w:val="24"/>
          <w:szCs w:val="24"/>
        </w:rPr>
        <w:t xml:space="preserve"> öeldud, ongi s</w:t>
      </w:r>
      <w:r w:rsidRPr="67C0DBE4" w:rsidR="03855966">
        <w:rPr>
          <w:rFonts w:ascii="Times New Roman" w:hAnsi="Times New Roman" w:cs="Times New Roman"/>
          <w:sz w:val="24"/>
          <w:szCs w:val="24"/>
        </w:rPr>
        <w:t>eni</w:t>
      </w:r>
      <w:r w:rsidRPr="67C0DBE4">
        <w:rPr>
          <w:rFonts w:ascii="Times New Roman" w:hAnsi="Times New Roman" w:cs="Times New Roman"/>
          <w:sz w:val="24"/>
          <w:szCs w:val="24"/>
        </w:rPr>
        <w:t xml:space="preserve"> MKS</w:t>
      </w:r>
      <w:r w:rsidRPr="67C0DBE4" w:rsidR="03855966">
        <w:rPr>
          <w:rFonts w:ascii="Times New Roman" w:hAnsi="Times New Roman" w:cs="Times New Roman"/>
          <w:sz w:val="24"/>
          <w:szCs w:val="24"/>
        </w:rPr>
        <w:t>i</w:t>
      </w:r>
      <w:r w:rsidRPr="67C0DBE4">
        <w:rPr>
          <w:rFonts w:ascii="Times New Roman" w:hAnsi="Times New Roman" w:cs="Times New Roman"/>
          <w:sz w:val="24"/>
          <w:szCs w:val="24"/>
        </w:rPr>
        <w:t xml:space="preserve"> § 61 lõiget 1</w:t>
      </w:r>
      <w:r w:rsidRPr="67C0DBE4" w:rsidR="5E95A043">
        <w:rPr>
          <w:rFonts w:ascii="Times New Roman" w:hAnsi="Times New Roman" w:cs="Times New Roman"/>
          <w:sz w:val="24"/>
          <w:szCs w:val="24"/>
        </w:rPr>
        <w:t xml:space="preserve"> ja </w:t>
      </w:r>
      <w:r w:rsidRPr="67C0DBE4" w:rsidR="5E95A043">
        <w:rPr>
          <w:rFonts w:ascii="Times New Roman" w:hAnsi="Times New Roman" w:eastAsia="Times New Roman" w:cs="Times New Roman"/>
          <w:sz w:val="24"/>
          <w:szCs w:val="24"/>
        </w:rPr>
        <w:t>RahaPTS</w:t>
      </w:r>
      <w:r w:rsidRPr="67C0DBE4" w:rsidR="03855966">
        <w:rPr>
          <w:rFonts w:ascii="Times New Roman" w:hAnsi="Times New Roman" w:eastAsia="Times New Roman" w:cs="Times New Roman"/>
          <w:sz w:val="24"/>
          <w:szCs w:val="24"/>
        </w:rPr>
        <w:t>i</w:t>
      </w:r>
      <w:r w:rsidRPr="67C0DBE4" w:rsidR="5E95A043">
        <w:rPr>
          <w:rFonts w:ascii="Times New Roman" w:hAnsi="Times New Roman" w:eastAsia="Times New Roman" w:cs="Times New Roman"/>
          <w:sz w:val="24"/>
          <w:szCs w:val="24"/>
        </w:rPr>
        <w:t xml:space="preserve"> § 81 lõiget 1</w:t>
      </w:r>
      <w:r w:rsidRPr="67C0DBE4" w:rsidR="5E95A043">
        <w:rPr>
          <w:rFonts w:ascii="Times New Roman" w:hAnsi="Times New Roman" w:eastAsia="Times New Roman" w:cs="Times New Roman"/>
          <w:sz w:val="24"/>
          <w:szCs w:val="24"/>
          <w:vertAlign w:val="superscript"/>
        </w:rPr>
        <w:t>4</w:t>
      </w:r>
      <w:r w:rsidRPr="67C0DBE4">
        <w:rPr>
          <w:rFonts w:ascii="Times New Roman" w:hAnsi="Times New Roman" w:cs="Times New Roman"/>
          <w:sz w:val="24"/>
          <w:szCs w:val="24"/>
        </w:rPr>
        <w:t xml:space="preserve"> tõlgendatud selliselt, et see </w:t>
      </w:r>
      <w:r w:rsidRPr="67C0DBE4" w:rsidR="03855966">
        <w:rPr>
          <w:rFonts w:ascii="Times New Roman" w:hAnsi="Times New Roman" w:cs="Times New Roman"/>
          <w:sz w:val="24"/>
          <w:szCs w:val="24"/>
        </w:rPr>
        <w:t>sisaldab</w:t>
      </w:r>
      <w:r w:rsidRPr="67C0DBE4" w:rsidR="7BB0689C">
        <w:rPr>
          <w:rFonts w:ascii="Times New Roman" w:hAnsi="Times New Roman" w:cs="Times New Roman"/>
          <w:sz w:val="24"/>
          <w:szCs w:val="24"/>
        </w:rPr>
        <w:t xml:space="preserve"> ka</w:t>
      </w:r>
      <w:r w:rsidRPr="67C0DBE4">
        <w:rPr>
          <w:rFonts w:ascii="Times New Roman" w:hAnsi="Times New Roman" w:cs="Times New Roman"/>
          <w:sz w:val="24"/>
          <w:szCs w:val="24"/>
        </w:rPr>
        <w:t xml:space="preserve"> pangasaladust</w:t>
      </w:r>
      <w:r w:rsidRPr="67C0DBE4" w:rsidR="27D0E7A5">
        <w:rPr>
          <w:rFonts w:ascii="Times New Roman" w:hAnsi="Times New Roman" w:cs="Times New Roman"/>
          <w:sz w:val="24"/>
          <w:szCs w:val="24"/>
        </w:rPr>
        <w:t xml:space="preserve"> – seda kinnitab senine praktika, kus sihtrühm on täitnud </w:t>
      </w:r>
      <w:r w:rsidRPr="67C0DBE4" w:rsidR="6C9D7B6A">
        <w:rPr>
          <w:rFonts w:ascii="Times New Roman" w:hAnsi="Times New Roman" w:cs="Times New Roman"/>
          <w:sz w:val="24"/>
          <w:szCs w:val="24"/>
        </w:rPr>
        <w:t xml:space="preserve">nii </w:t>
      </w:r>
      <w:r w:rsidRPr="67C0DBE4" w:rsidR="27D0E7A5">
        <w:rPr>
          <w:rFonts w:ascii="Times New Roman" w:hAnsi="Times New Roman" w:cs="Times New Roman"/>
          <w:sz w:val="24"/>
          <w:szCs w:val="24"/>
        </w:rPr>
        <w:t>MTA</w:t>
      </w:r>
      <w:r w:rsidRPr="67C0DBE4" w:rsidR="40F21265">
        <w:rPr>
          <w:rFonts w:ascii="Times New Roman" w:hAnsi="Times New Roman" w:cs="Times New Roman"/>
          <w:sz w:val="24"/>
          <w:szCs w:val="24"/>
        </w:rPr>
        <w:t xml:space="preserve"> kui </w:t>
      </w:r>
      <w:r w:rsidRPr="67C0DBE4" w:rsidR="03855966">
        <w:rPr>
          <w:rFonts w:ascii="Times New Roman" w:hAnsi="Times New Roman" w:cs="Times New Roman"/>
          <w:sz w:val="24"/>
          <w:szCs w:val="24"/>
        </w:rPr>
        <w:t xml:space="preserve">ka </w:t>
      </w:r>
      <w:r w:rsidRPr="67C0DBE4" w:rsidR="40F21265">
        <w:rPr>
          <w:rFonts w:ascii="Times New Roman" w:hAnsi="Times New Roman" w:cs="Times New Roman"/>
          <w:sz w:val="24"/>
          <w:szCs w:val="24"/>
        </w:rPr>
        <w:t>RAB</w:t>
      </w:r>
      <w:r w:rsidRPr="67C0DBE4" w:rsidR="27D0E7A5">
        <w:rPr>
          <w:rFonts w:ascii="Times New Roman" w:hAnsi="Times New Roman" w:cs="Times New Roman"/>
          <w:sz w:val="24"/>
          <w:szCs w:val="24"/>
        </w:rPr>
        <w:t xml:space="preserve"> </w:t>
      </w:r>
      <w:r w:rsidRPr="67C0DBE4" w:rsidR="6A23B36A">
        <w:rPr>
          <w:rFonts w:ascii="Times New Roman" w:hAnsi="Times New Roman" w:cs="Times New Roman"/>
          <w:sz w:val="24"/>
          <w:szCs w:val="24"/>
        </w:rPr>
        <w:t>teabe</w:t>
      </w:r>
      <w:r w:rsidRPr="67C0DBE4" w:rsidR="72ECD599">
        <w:rPr>
          <w:rFonts w:ascii="Times New Roman" w:hAnsi="Times New Roman" w:cs="Times New Roman"/>
          <w:sz w:val="24"/>
          <w:szCs w:val="24"/>
        </w:rPr>
        <w:t>korraldusi</w:t>
      </w:r>
      <w:r w:rsidRPr="67C0DBE4" w:rsidR="6A23B36A">
        <w:rPr>
          <w:rFonts w:ascii="Times New Roman" w:hAnsi="Times New Roman" w:cs="Times New Roman"/>
          <w:sz w:val="24"/>
          <w:szCs w:val="24"/>
        </w:rPr>
        <w:t xml:space="preserve"> ning</w:t>
      </w:r>
      <w:r w:rsidRPr="67C0DBE4" w:rsidR="231AD2DB">
        <w:rPr>
          <w:rFonts w:ascii="Times New Roman" w:hAnsi="Times New Roman" w:cs="Times New Roman"/>
          <w:sz w:val="24"/>
          <w:szCs w:val="24"/>
        </w:rPr>
        <w:t xml:space="preserve"> </w:t>
      </w:r>
      <w:r w:rsidRPr="67C0DBE4" w:rsidR="6A23B36A">
        <w:rPr>
          <w:rFonts w:ascii="Times New Roman" w:hAnsi="Times New Roman" w:cs="Times New Roman"/>
          <w:sz w:val="24"/>
          <w:szCs w:val="24"/>
        </w:rPr>
        <w:t xml:space="preserve">avaldanud </w:t>
      </w:r>
      <w:r w:rsidRPr="67C0DBE4" w:rsidR="2B50A337">
        <w:rPr>
          <w:rFonts w:ascii="Times New Roman" w:hAnsi="Times New Roman" w:cs="Times New Roman"/>
          <w:sz w:val="24"/>
          <w:szCs w:val="24"/>
        </w:rPr>
        <w:t xml:space="preserve">nii </w:t>
      </w:r>
      <w:r w:rsidRPr="67C0DBE4" w:rsidR="6A23B36A">
        <w:rPr>
          <w:rFonts w:ascii="Times New Roman" w:hAnsi="Times New Roman" w:cs="Times New Roman"/>
          <w:sz w:val="24"/>
          <w:szCs w:val="24"/>
        </w:rPr>
        <w:t xml:space="preserve">MTA-le </w:t>
      </w:r>
      <w:r w:rsidRPr="67C0DBE4" w:rsidR="5116EBDC">
        <w:rPr>
          <w:rFonts w:ascii="Times New Roman" w:hAnsi="Times New Roman" w:cs="Times New Roman"/>
          <w:sz w:val="24"/>
          <w:szCs w:val="24"/>
        </w:rPr>
        <w:t xml:space="preserve">kui </w:t>
      </w:r>
      <w:r w:rsidRPr="67C0DBE4" w:rsidR="51F410A0">
        <w:rPr>
          <w:rFonts w:ascii="Times New Roman" w:hAnsi="Times New Roman" w:cs="Times New Roman"/>
          <w:sz w:val="24"/>
          <w:szCs w:val="24"/>
        </w:rPr>
        <w:t xml:space="preserve">ka </w:t>
      </w:r>
      <w:r w:rsidRPr="67C0DBE4" w:rsidR="5116EBDC">
        <w:rPr>
          <w:rFonts w:ascii="Times New Roman" w:hAnsi="Times New Roman" w:cs="Times New Roman"/>
          <w:sz w:val="24"/>
          <w:szCs w:val="24"/>
        </w:rPr>
        <w:t xml:space="preserve">RAB-le </w:t>
      </w:r>
      <w:r w:rsidRPr="67C0DBE4" w:rsidR="6A23B36A">
        <w:rPr>
          <w:rFonts w:ascii="Times New Roman" w:hAnsi="Times New Roman" w:cs="Times New Roman"/>
          <w:sz w:val="24"/>
          <w:szCs w:val="24"/>
        </w:rPr>
        <w:t>pangasaladust sisaldavat infot</w:t>
      </w:r>
      <w:r w:rsidRPr="67C0DBE4" w:rsidR="6100671F">
        <w:rPr>
          <w:rFonts w:ascii="Times New Roman" w:hAnsi="Times New Roman" w:cs="Times New Roman"/>
          <w:sz w:val="24"/>
          <w:szCs w:val="24"/>
        </w:rPr>
        <w:t xml:space="preserve">. </w:t>
      </w:r>
      <w:r w:rsidRPr="67C0DBE4" w:rsidR="55C8A528">
        <w:rPr>
          <w:rFonts w:ascii="Times New Roman" w:hAnsi="Times New Roman" w:cs="Times New Roman"/>
          <w:sz w:val="24"/>
          <w:szCs w:val="24"/>
        </w:rPr>
        <w:t>E</w:t>
      </w:r>
      <w:r w:rsidRPr="67C0DBE4" w:rsidR="0A825EAA">
        <w:rPr>
          <w:rFonts w:ascii="Times New Roman" w:hAnsi="Times New Roman" w:cs="Times New Roman"/>
          <w:sz w:val="24"/>
          <w:szCs w:val="24"/>
        </w:rPr>
        <w:t>lektroonili</w:t>
      </w:r>
      <w:r w:rsidRPr="67C0DBE4" w:rsidR="55C8A528">
        <w:rPr>
          <w:rFonts w:ascii="Times New Roman" w:hAnsi="Times New Roman" w:cs="Times New Roman"/>
          <w:sz w:val="24"/>
          <w:szCs w:val="24"/>
        </w:rPr>
        <w:t>n</w:t>
      </w:r>
      <w:r w:rsidRPr="67C0DBE4" w:rsidR="0A825EAA">
        <w:rPr>
          <w:rFonts w:ascii="Times New Roman" w:hAnsi="Times New Roman" w:cs="Times New Roman"/>
          <w:sz w:val="24"/>
          <w:szCs w:val="24"/>
        </w:rPr>
        <w:t>e infovahetuskanal</w:t>
      </w:r>
      <w:r w:rsidRPr="67C0DBE4" w:rsidR="55C8A528">
        <w:rPr>
          <w:rFonts w:ascii="Times New Roman" w:hAnsi="Times New Roman" w:cs="Times New Roman"/>
          <w:sz w:val="24"/>
          <w:szCs w:val="24"/>
        </w:rPr>
        <w:t xml:space="preserve"> võetigi</w:t>
      </w:r>
      <w:r w:rsidRPr="67C0DBE4" w:rsidR="0A825EAA">
        <w:rPr>
          <w:rFonts w:ascii="Times New Roman" w:hAnsi="Times New Roman" w:cs="Times New Roman"/>
          <w:sz w:val="24"/>
          <w:szCs w:val="24"/>
        </w:rPr>
        <w:t xml:space="preserve"> kasutusele</w:t>
      </w:r>
      <w:r w:rsidRPr="67C0DBE4" w:rsidR="17C8863F">
        <w:rPr>
          <w:rFonts w:ascii="Times New Roman" w:hAnsi="Times New Roman" w:cs="Times New Roman"/>
          <w:sz w:val="24"/>
          <w:szCs w:val="24"/>
        </w:rPr>
        <w:t xml:space="preserve"> Eesti</w:t>
      </w:r>
      <w:r w:rsidRPr="67C0DBE4" w:rsidR="0A825EAA">
        <w:rPr>
          <w:rFonts w:ascii="Times New Roman" w:hAnsi="Times New Roman" w:cs="Times New Roman"/>
          <w:sz w:val="24"/>
          <w:szCs w:val="24"/>
        </w:rPr>
        <w:t xml:space="preserve"> Pangaliidu </w:t>
      </w:r>
      <w:r w:rsidRPr="67C0DBE4" w:rsidR="7BF9F3D8">
        <w:rPr>
          <w:rFonts w:ascii="Times New Roman" w:hAnsi="Times New Roman" w:cs="Times New Roman"/>
          <w:sz w:val="24"/>
          <w:szCs w:val="24"/>
        </w:rPr>
        <w:t>soovitusel</w:t>
      </w:r>
      <w:r w:rsidRPr="67C0DBE4" w:rsidR="17C8863F">
        <w:rPr>
          <w:rFonts w:ascii="Times New Roman" w:hAnsi="Times New Roman" w:cs="Times New Roman"/>
          <w:sz w:val="24"/>
          <w:szCs w:val="24"/>
        </w:rPr>
        <w:t xml:space="preserve"> selleks, et vähendada nende </w:t>
      </w:r>
      <w:r w:rsidRPr="67C0DBE4" w:rsidR="58D39507">
        <w:rPr>
          <w:rFonts w:ascii="Times New Roman" w:hAnsi="Times New Roman" w:cs="Times New Roman"/>
          <w:sz w:val="24"/>
          <w:szCs w:val="24"/>
        </w:rPr>
        <w:t>h</w:t>
      </w:r>
      <w:r w:rsidRPr="67C0DBE4" w:rsidR="7C6490E8">
        <w:rPr>
          <w:rFonts w:ascii="Times New Roman" w:hAnsi="Times New Roman" w:cs="Times New Roman"/>
          <w:sz w:val="24"/>
          <w:szCs w:val="24"/>
        </w:rPr>
        <w:t>aldus</w:t>
      </w:r>
      <w:r w:rsidRPr="67C0DBE4" w:rsidR="17C8863F">
        <w:rPr>
          <w:rFonts w:ascii="Times New Roman" w:hAnsi="Times New Roman" w:cs="Times New Roman"/>
          <w:sz w:val="24"/>
          <w:szCs w:val="24"/>
        </w:rPr>
        <w:t>koormust</w:t>
      </w:r>
      <w:r w:rsidRPr="67C0DBE4" w:rsidR="6A23B36A">
        <w:rPr>
          <w:rFonts w:ascii="Times New Roman" w:hAnsi="Times New Roman" w:cs="Times New Roman"/>
          <w:sz w:val="24"/>
          <w:szCs w:val="24"/>
        </w:rPr>
        <w:t xml:space="preserve">. </w:t>
      </w:r>
      <w:r w:rsidRPr="67C0DBE4" w:rsidR="26ED0B38">
        <w:rPr>
          <w:rFonts w:ascii="Times New Roman" w:hAnsi="Times New Roman" w:cs="Times New Roman"/>
          <w:sz w:val="24"/>
          <w:szCs w:val="24"/>
        </w:rPr>
        <w:t xml:space="preserve">Muudatus seega suurendab üksnes </w:t>
      </w:r>
      <w:r w:rsidRPr="67C0DBE4" w:rsidR="3A3E65A2">
        <w:rPr>
          <w:rFonts w:ascii="Times New Roman" w:hAnsi="Times New Roman" w:cs="Times New Roman"/>
          <w:sz w:val="24"/>
          <w:szCs w:val="24"/>
        </w:rPr>
        <w:t>õigusselgust</w:t>
      </w:r>
      <w:r w:rsidRPr="67C0DBE4" w:rsidR="55C8A528">
        <w:rPr>
          <w:rFonts w:ascii="Times New Roman" w:hAnsi="Times New Roman" w:cs="Times New Roman"/>
          <w:sz w:val="24"/>
          <w:szCs w:val="24"/>
        </w:rPr>
        <w:t>, mõjutamata</w:t>
      </w:r>
      <w:r w:rsidRPr="67C0DBE4" w:rsidR="3A3E65A2">
        <w:rPr>
          <w:rFonts w:ascii="Times New Roman" w:hAnsi="Times New Roman" w:cs="Times New Roman"/>
          <w:sz w:val="24"/>
          <w:szCs w:val="24"/>
        </w:rPr>
        <w:t xml:space="preserve"> krediidi</w:t>
      </w:r>
      <w:r w:rsidRPr="67C0DBE4" w:rsidR="17C8863F">
        <w:rPr>
          <w:rFonts w:ascii="Times New Roman" w:hAnsi="Times New Roman" w:cs="Times New Roman"/>
          <w:sz w:val="24"/>
          <w:szCs w:val="24"/>
        </w:rPr>
        <w:t>makse</w:t>
      </w:r>
      <w:r w:rsidRPr="67C0DBE4" w:rsidR="3A3E65A2">
        <w:rPr>
          <w:rFonts w:ascii="Times New Roman" w:hAnsi="Times New Roman" w:cs="Times New Roman"/>
          <w:sz w:val="24"/>
          <w:szCs w:val="24"/>
        </w:rPr>
        <w:t>asutuste igapäevas</w:t>
      </w:r>
      <w:r w:rsidRPr="67C0DBE4" w:rsidR="55C8A528">
        <w:rPr>
          <w:rFonts w:ascii="Times New Roman" w:hAnsi="Times New Roman" w:cs="Times New Roman"/>
          <w:sz w:val="24"/>
          <w:szCs w:val="24"/>
        </w:rPr>
        <w:t>t</w:t>
      </w:r>
      <w:r w:rsidRPr="67C0DBE4" w:rsidR="3A3E65A2">
        <w:rPr>
          <w:rFonts w:ascii="Times New Roman" w:hAnsi="Times New Roman" w:cs="Times New Roman"/>
          <w:sz w:val="24"/>
          <w:szCs w:val="24"/>
        </w:rPr>
        <w:t xml:space="preserve"> toimimis</w:t>
      </w:r>
      <w:r w:rsidRPr="67C0DBE4" w:rsidR="55C8A528">
        <w:rPr>
          <w:rFonts w:ascii="Times New Roman" w:hAnsi="Times New Roman" w:cs="Times New Roman"/>
          <w:sz w:val="24"/>
          <w:szCs w:val="24"/>
        </w:rPr>
        <w:t>t</w:t>
      </w:r>
      <w:r w:rsidRPr="67C0DBE4" w:rsidR="3A3E65A2">
        <w:rPr>
          <w:rFonts w:ascii="Times New Roman" w:hAnsi="Times New Roman" w:cs="Times New Roman"/>
          <w:sz w:val="24"/>
          <w:szCs w:val="24"/>
        </w:rPr>
        <w:t>.</w:t>
      </w:r>
      <w:r w:rsidRPr="67C0DBE4" w:rsidR="3697B23D">
        <w:rPr>
          <w:rFonts w:ascii="Times New Roman" w:hAnsi="Times New Roman" w:cs="Times New Roman"/>
          <w:sz w:val="24"/>
          <w:szCs w:val="24"/>
        </w:rPr>
        <w:t xml:space="preserve"> </w:t>
      </w:r>
      <w:r w:rsidRPr="67C0DBE4" w:rsidR="5F61658F">
        <w:rPr>
          <w:rFonts w:ascii="Times New Roman" w:hAnsi="Times New Roman" w:cs="Times New Roman"/>
          <w:sz w:val="24"/>
          <w:szCs w:val="24"/>
        </w:rPr>
        <w:t>Mõju ulatus on väike</w:t>
      </w:r>
      <w:r w:rsidRPr="67C0DBE4" w:rsidR="55C8A528">
        <w:rPr>
          <w:rFonts w:ascii="Times New Roman" w:hAnsi="Times New Roman" w:cs="Times New Roman"/>
          <w:sz w:val="24"/>
          <w:szCs w:val="24"/>
        </w:rPr>
        <w:t>.</w:t>
      </w:r>
    </w:p>
    <w:p w:rsidRPr="00A54076" w:rsidR="00E15920" w:rsidP="006D7E48" w:rsidRDefault="00E15920" w14:paraId="577D290B" w14:textId="77777777">
      <w:pPr>
        <w:spacing w:after="0" w:line="240" w:lineRule="auto"/>
        <w:jc w:val="both"/>
        <w:rPr>
          <w:rFonts w:ascii="Times New Roman" w:hAnsi="Times New Roman" w:cs="Times New Roman"/>
          <w:sz w:val="24"/>
          <w:szCs w:val="24"/>
        </w:rPr>
      </w:pPr>
    </w:p>
    <w:p w:rsidRPr="00A54076" w:rsidR="00280B43" w:rsidP="006D7E48" w:rsidRDefault="2309936C" w14:paraId="6BFDB3E6" w14:textId="399B1B43">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Halduskoormust vähendav mõju o</w:t>
      </w:r>
      <w:r w:rsidRPr="74CD579E" w:rsidR="026D3758">
        <w:rPr>
          <w:rFonts w:ascii="Times New Roman" w:hAnsi="Times New Roman" w:cs="Times New Roman"/>
          <w:sz w:val="24"/>
          <w:szCs w:val="24"/>
        </w:rPr>
        <w:t>n</w:t>
      </w:r>
      <w:r w:rsidRPr="74CD579E" w:rsidR="1EAA1E3F">
        <w:rPr>
          <w:rFonts w:ascii="Times New Roman" w:hAnsi="Times New Roman" w:cs="Times New Roman"/>
          <w:sz w:val="24"/>
          <w:szCs w:val="24"/>
        </w:rPr>
        <w:t xml:space="preserve"> aga</w:t>
      </w:r>
      <w:r w:rsidRPr="74CD579E">
        <w:rPr>
          <w:rFonts w:ascii="Times New Roman" w:hAnsi="Times New Roman" w:cs="Times New Roman"/>
          <w:sz w:val="24"/>
          <w:szCs w:val="24"/>
        </w:rPr>
        <w:t xml:space="preserve"> täitmisregistri</w:t>
      </w:r>
      <w:r w:rsidRPr="74CD579E" w:rsidR="59A34793">
        <w:rPr>
          <w:rFonts w:ascii="Times New Roman" w:hAnsi="Times New Roman" w:cs="Times New Roman"/>
          <w:sz w:val="24"/>
          <w:szCs w:val="24"/>
        </w:rPr>
        <w:t xml:space="preserve"> infovahetuskanali</w:t>
      </w:r>
      <w:r w:rsidRPr="74CD579E">
        <w:rPr>
          <w:rFonts w:ascii="Times New Roman" w:hAnsi="Times New Roman" w:cs="Times New Roman"/>
          <w:sz w:val="24"/>
          <w:szCs w:val="24"/>
        </w:rPr>
        <w:t xml:space="preserve"> </w:t>
      </w:r>
      <w:r w:rsidRPr="74CD579E" w:rsidR="381FED98">
        <w:rPr>
          <w:rFonts w:ascii="Times New Roman" w:hAnsi="Times New Roman" w:cs="Times New Roman"/>
          <w:sz w:val="24"/>
          <w:szCs w:val="24"/>
        </w:rPr>
        <w:t>kasutamise taastami</w:t>
      </w:r>
      <w:r w:rsidRPr="74CD579E" w:rsidR="68293712">
        <w:rPr>
          <w:rFonts w:ascii="Times New Roman" w:hAnsi="Times New Roman" w:cs="Times New Roman"/>
          <w:sz w:val="24"/>
          <w:szCs w:val="24"/>
        </w:rPr>
        <w:t>sel</w:t>
      </w:r>
      <w:r w:rsidRPr="74CD579E" w:rsidR="7EC07DA8">
        <w:rPr>
          <w:rFonts w:ascii="Times New Roman" w:hAnsi="Times New Roman" w:cs="Times New Roman"/>
          <w:sz w:val="24"/>
          <w:szCs w:val="24"/>
        </w:rPr>
        <w:t>. Praeguste piirangute tõttu on</w:t>
      </w:r>
      <w:r w:rsidRPr="74CD579E" w:rsidR="07AF186A">
        <w:rPr>
          <w:rFonts w:ascii="Times New Roman" w:hAnsi="Times New Roman" w:cs="Times New Roman"/>
          <w:sz w:val="24"/>
          <w:szCs w:val="24"/>
        </w:rPr>
        <w:t xml:space="preserve"> nii </w:t>
      </w:r>
      <w:r w:rsidRPr="74CD579E" w:rsidR="7EC07DA8">
        <w:rPr>
          <w:rFonts w:ascii="Times New Roman" w:hAnsi="Times New Roman" w:cs="Times New Roman"/>
          <w:sz w:val="24"/>
          <w:szCs w:val="24"/>
        </w:rPr>
        <w:t xml:space="preserve">MTA </w:t>
      </w:r>
      <w:r w:rsidRPr="74CD579E" w:rsidR="1C5AF0D4">
        <w:rPr>
          <w:rFonts w:ascii="Times New Roman" w:hAnsi="Times New Roman" w:cs="Times New Roman"/>
          <w:sz w:val="24"/>
          <w:szCs w:val="24"/>
        </w:rPr>
        <w:t xml:space="preserve">kui </w:t>
      </w:r>
      <w:r w:rsidRPr="74CD579E" w:rsidR="026D3758">
        <w:rPr>
          <w:rFonts w:ascii="Times New Roman" w:hAnsi="Times New Roman" w:cs="Times New Roman"/>
          <w:sz w:val="24"/>
          <w:szCs w:val="24"/>
        </w:rPr>
        <w:t>k</w:t>
      </w:r>
      <w:r w:rsidRPr="74CD579E" w:rsidR="33C5D56D">
        <w:rPr>
          <w:rFonts w:ascii="Times New Roman" w:hAnsi="Times New Roman" w:cs="Times New Roman"/>
          <w:sz w:val="24"/>
          <w:szCs w:val="24"/>
        </w:rPr>
        <w:t xml:space="preserve">a </w:t>
      </w:r>
      <w:r w:rsidRPr="74CD579E" w:rsidR="1C5AF0D4">
        <w:rPr>
          <w:rFonts w:ascii="Times New Roman" w:hAnsi="Times New Roman" w:cs="Times New Roman"/>
          <w:sz w:val="24"/>
          <w:szCs w:val="24"/>
        </w:rPr>
        <w:t xml:space="preserve">RAB </w:t>
      </w:r>
      <w:r w:rsidRPr="74CD579E" w:rsidR="7EC07DA8">
        <w:rPr>
          <w:rFonts w:ascii="Times New Roman" w:hAnsi="Times New Roman" w:cs="Times New Roman"/>
          <w:sz w:val="24"/>
          <w:szCs w:val="24"/>
        </w:rPr>
        <w:t>asunud</w:t>
      </w:r>
      <w:r w:rsidRPr="74CD579E" w:rsidR="31183E63">
        <w:rPr>
          <w:rFonts w:ascii="Times New Roman" w:hAnsi="Times New Roman" w:cs="Times New Roman"/>
          <w:sz w:val="24"/>
          <w:szCs w:val="24"/>
        </w:rPr>
        <w:t xml:space="preserve"> </w:t>
      </w:r>
      <w:r w:rsidRPr="74CD579E" w:rsidR="7EC07DA8">
        <w:rPr>
          <w:rFonts w:ascii="Times New Roman" w:hAnsi="Times New Roman" w:cs="Times New Roman"/>
          <w:sz w:val="24"/>
          <w:szCs w:val="24"/>
        </w:rPr>
        <w:t xml:space="preserve">teabekorraldusi esitama </w:t>
      </w:r>
      <w:r w:rsidRPr="74CD579E" w:rsidR="3B5D4C98">
        <w:rPr>
          <w:rFonts w:ascii="Times New Roman" w:hAnsi="Times New Roman" w:cs="Times New Roman"/>
          <w:sz w:val="24"/>
          <w:szCs w:val="24"/>
        </w:rPr>
        <w:t xml:space="preserve">rohkem </w:t>
      </w:r>
      <w:r w:rsidRPr="74CD579E" w:rsidR="7EC07DA8">
        <w:rPr>
          <w:rFonts w:ascii="Times New Roman" w:hAnsi="Times New Roman" w:cs="Times New Roman"/>
          <w:sz w:val="24"/>
          <w:szCs w:val="24"/>
        </w:rPr>
        <w:t>täitmisregistri väliselt</w:t>
      </w:r>
      <w:r w:rsidRPr="74CD579E" w:rsidR="1EC35751">
        <w:rPr>
          <w:rFonts w:ascii="Times New Roman" w:hAnsi="Times New Roman" w:cs="Times New Roman"/>
          <w:sz w:val="24"/>
          <w:szCs w:val="24"/>
        </w:rPr>
        <w:t xml:space="preserve"> (nt elektronposti teel)</w:t>
      </w:r>
      <w:r w:rsidRPr="74CD579E" w:rsidR="5E3B0668">
        <w:rPr>
          <w:rFonts w:ascii="Times New Roman" w:hAnsi="Times New Roman" w:cs="Times New Roman"/>
          <w:sz w:val="24"/>
          <w:szCs w:val="24"/>
        </w:rPr>
        <w:t xml:space="preserve">, </w:t>
      </w:r>
      <w:r w:rsidRPr="74CD579E" w:rsidR="3312CD9D">
        <w:rPr>
          <w:rFonts w:ascii="Times New Roman" w:hAnsi="Times New Roman" w:cs="Times New Roman"/>
          <w:sz w:val="24"/>
          <w:szCs w:val="24"/>
        </w:rPr>
        <w:t xml:space="preserve">kuid </w:t>
      </w:r>
      <w:r w:rsidRPr="74CD579E" w:rsidR="2AD243B1">
        <w:rPr>
          <w:rFonts w:ascii="Times New Roman" w:hAnsi="Times New Roman" w:cs="Times New Roman"/>
          <w:sz w:val="24"/>
          <w:szCs w:val="24"/>
        </w:rPr>
        <w:t>selliste korralduste</w:t>
      </w:r>
      <w:r w:rsidRPr="74CD579E" w:rsidR="5E3B0668">
        <w:rPr>
          <w:rFonts w:ascii="Times New Roman" w:hAnsi="Times New Roman" w:cs="Times New Roman"/>
          <w:sz w:val="24"/>
          <w:szCs w:val="24"/>
        </w:rPr>
        <w:t xml:space="preserve"> töötlemine </w:t>
      </w:r>
      <w:r w:rsidRPr="74CD579E" w:rsidR="05D39715">
        <w:rPr>
          <w:rFonts w:ascii="Times New Roman" w:hAnsi="Times New Roman" w:cs="Times New Roman"/>
          <w:sz w:val="24"/>
          <w:szCs w:val="24"/>
        </w:rPr>
        <w:t>ning täitmine eeldab rohkem käsitööd ning seega ressurssi</w:t>
      </w:r>
      <w:r w:rsidRPr="74CD579E" w:rsidR="7D8C42F8">
        <w:rPr>
          <w:rFonts w:ascii="Times New Roman" w:hAnsi="Times New Roman" w:cs="Times New Roman"/>
          <w:sz w:val="24"/>
          <w:szCs w:val="24"/>
        </w:rPr>
        <w:t xml:space="preserve"> </w:t>
      </w:r>
      <w:r w:rsidRPr="74CD579E" w:rsidR="525212EC">
        <w:rPr>
          <w:rFonts w:ascii="Times New Roman" w:hAnsi="Times New Roman" w:cs="Times New Roman"/>
          <w:sz w:val="24"/>
          <w:szCs w:val="24"/>
        </w:rPr>
        <w:t xml:space="preserve">kõikidelt </w:t>
      </w:r>
      <w:r w:rsidRPr="74CD579E" w:rsidR="7D8C42F8">
        <w:rPr>
          <w:rFonts w:ascii="Times New Roman" w:hAnsi="Times New Roman" w:cs="Times New Roman"/>
          <w:sz w:val="24"/>
          <w:szCs w:val="24"/>
        </w:rPr>
        <w:t>osa</w:t>
      </w:r>
      <w:r w:rsidRPr="74CD579E" w:rsidR="2AD243B1">
        <w:rPr>
          <w:rFonts w:ascii="Times New Roman" w:hAnsi="Times New Roman" w:cs="Times New Roman"/>
          <w:sz w:val="24"/>
          <w:szCs w:val="24"/>
        </w:rPr>
        <w:t>listelt</w:t>
      </w:r>
      <w:r w:rsidRPr="74CD579E" w:rsidR="05D39715">
        <w:rPr>
          <w:rFonts w:ascii="Times New Roman" w:hAnsi="Times New Roman" w:cs="Times New Roman"/>
          <w:sz w:val="24"/>
          <w:szCs w:val="24"/>
        </w:rPr>
        <w:t>.</w:t>
      </w:r>
      <w:r w:rsidRPr="74CD579E" w:rsidR="2A9A2380">
        <w:rPr>
          <w:rFonts w:ascii="Times New Roman" w:hAnsi="Times New Roman" w:cs="Times New Roman"/>
          <w:sz w:val="24"/>
          <w:szCs w:val="24"/>
        </w:rPr>
        <w:t xml:space="preserve"> Täitmisregistri kasutuse taastamine võimaldab taas teabekorraldusi menetleda </w:t>
      </w:r>
      <w:r w:rsidRPr="74CD579E" w:rsidR="7D8C42F8">
        <w:rPr>
          <w:rFonts w:ascii="Times New Roman" w:hAnsi="Times New Roman" w:cs="Times New Roman"/>
          <w:sz w:val="24"/>
          <w:szCs w:val="24"/>
        </w:rPr>
        <w:t>turvalise</w:t>
      </w:r>
      <w:r w:rsidRPr="74CD579E" w:rsidR="2A9A2380">
        <w:rPr>
          <w:rFonts w:ascii="Times New Roman" w:hAnsi="Times New Roman" w:cs="Times New Roman"/>
          <w:sz w:val="24"/>
          <w:szCs w:val="24"/>
        </w:rPr>
        <w:t xml:space="preserve"> infosüsteemi</w:t>
      </w:r>
      <w:r w:rsidRPr="74CD579E" w:rsidR="2AD243B1">
        <w:rPr>
          <w:rFonts w:ascii="Times New Roman" w:hAnsi="Times New Roman" w:cs="Times New Roman"/>
          <w:sz w:val="24"/>
          <w:szCs w:val="24"/>
        </w:rPr>
        <w:t xml:space="preserve"> kaudu</w:t>
      </w:r>
      <w:r w:rsidRPr="74CD579E" w:rsidR="1359657A">
        <w:rPr>
          <w:rFonts w:ascii="Times New Roman" w:hAnsi="Times New Roman" w:cs="Times New Roman"/>
          <w:sz w:val="24"/>
          <w:szCs w:val="24"/>
        </w:rPr>
        <w:t xml:space="preserve">. Mõju on </w:t>
      </w:r>
      <w:r w:rsidRPr="74CD579E" w:rsidR="20B59662">
        <w:rPr>
          <w:rFonts w:ascii="Times New Roman" w:hAnsi="Times New Roman" w:cs="Times New Roman"/>
          <w:sz w:val="24"/>
          <w:szCs w:val="24"/>
        </w:rPr>
        <w:t>krediidiasutustele</w:t>
      </w:r>
      <w:r w:rsidRPr="74CD579E" w:rsidR="24D68AB9">
        <w:rPr>
          <w:rFonts w:ascii="Times New Roman" w:hAnsi="Times New Roman" w:cs="Times New Roman"/>
          <w:sz w:val="24"/>
          <w:szCs w:val="24"/>
        </w:rPr>
        <w:t xml:space="preserve"> </w:t>
      </w:r>
      <w:r w:rsidRPr="74CD579E" w:rsidR="50F5B467">
        <w:rPr>
          <w:rFonts w:ascii="Times New Roman" w:hAnsi="Times New Roman" w:cs="Times New Roman"/>
          <w:sz w:val="24"/>
          <w:szCs w:val="24"/>
        </w:rPr>
        <w:t xml:space="preserve">pigem </w:t>
      </w:r>
      <w:r w:rsidRPr="74CD579E" w:rsidR="1359657A">
        <w:rPr>
          <w:rFonts w:ascii="Times New Roman" w:hAnsi="Times New Roman" w:cs="Times New Roman"/>
          <w:sz w:val="24"/>
          <w:szCs w:val="24"/>
        </w:rPr>
        <w:t xml:space="preserve">väike, sest MTA </w:t>
      </w:r>
      <w:r w:rsidRPr="74CD579E" w:rsidR="63EFD0AC">
        <w:rPr>
          <w:rFonts w:ascii="Times New Roman" w:hAnsi="Times New Roman" w:cs="Times New Roman"/>
          <w:sz w:val="24"/>
          <w:szCs w:val="24"/>
        </w:rPr>
        <w:t>võimalus kasutada täitmisregistri</w:t>
      </w:r>
      <w:r w:rsidRPr="74CD579E" w:rsidR="02A944A3">
        <w:rPr>
          <w:rFonts w:ascii="Times New Roman" w:hAnsi="Times New Roman" w:cs="Times New Roman"/>
          <w:sz w:val="24"/>
          <w:szCs w:val="24"/>
        </w:rPr>
        <w:t>t</w:t>
      </w:r>
      <w:r w:rsidRPr="74CD579E" w:rsidR="63EFD0AC">
        <w:rPr>
          <w:rFonts w:ascii="Times New Roman" w:hAnsi="Times New Roman" w:cs="Times New Roman"/>
          <w:sz w:val="24"/>
          <w:szCs w:val="24"/>
        </w:rPr>
        <w:t xml:space="preserve"> ei ole täiesti välistatud, kuid sellest hoolimata mõjub see </w:t>
      </w:r>
      <w:r w:rsidRPr="74CD579E" w:rsidR="1002A36C">
        <w:rPr>
          <w:rFonts w:ascii="Times New Roman" w:hAnsi="Times New Roman" w:cs="Times New Roman"/>
          <w:sz w:val="24"/>
          <w:szCs w:val="24"/>
        </w:rPr>
        <w:t>sihtrühma</w:t>
      </w:r>
      <w:r w:rsidRPr="74CD579E" w:rsidR="63EFD0AC">
        <w:rPr>
          <w:rFonts w:ascii="Times New Roman" w:hAnsi="Times New Roman" w:cs="Times New Roman"/>
          <w:sz w:val="24"/>
          <w:szCs w:val="24"/>
        </w:rPr>
        <w:t xml:space="preserve"> halduskoormusele positiivselt, kui teabekorraldused </w:t>
      </w:r>
      <w:r w:rsidRPr="74CD579E" w:rsidR="250E77EE">
        <w:rPr>
          <w:rFonts w:ascii="Times New Roman" w:hAnsi="Times New Roman" w:cs="Times New Roman"/>
          <w:sz w:val="24"/>
          <w:szCs w:val="24"/>
        </w:rPr>
        <w:t>edastataks</w:t>
      </w:r>
      <w:r w:rsidRPr="74CD579E" w:rsidR="63EFD0AC">
        <w:rPr>
          <w:rFonts w:ascii="Times New Roman" w:hAnsi="Times New Roman" w:cs="Times New Roman"/>
          <w:sz w:val="24"/>
          <w:szCs w:val="24"/>
        </w:rPr>
        <w:t xml:space="preserve"> edaspidi täielikult t</w:t>
      </w:r>
      <w:r w:rsidRPr="74CD579E" w:rsidR="5A32C40A">
        <w:rPr>
          <w:rFonts w:ascii="Times New Roman" w:hAnsi="Times New Roman" w:cs="Times New Roman"/>
          <w:sz w:val="24"/>
          <w:szCs w:val="24"/>
        </w:rPr>
        <w:t>äitmisregistri</w:t>
      </w:r>
      <w:r w:rsidRPr="74CD579E" w:rsidR="02A944A3">
        <w:rPr>
          <w:rFonts w:ascii="Times New Roman" w:hAnsi="Times New Roman" w:cs="Times New Roman"/>
          <w:sz w:val="24"/>
          <w:szCs w:val="24"/>
        </w:rPr>
        <w:t xml:space="preserve"> kaudu</w:t>
      </w:r>
      <w:r w:rsidRPr="74CD579E" w:rsidR="5A32C40A">
        <w:rPr>
          <w:rFonts w:ascii="Times New Roman" w:hAnsi="Times New Roman" w:cs="Times New Roman"/>
          <w:sz w:val="24"/>
          <w:szCs w:val="24"/>
        </w:rPr>
        <w:t xml:space="preserve">. </w:t>
      </w:r>
      <w:r w:rsidRPr="74CD579E" w:rsidR="2C612367">
        <w:rPr>
          <w:rFonts w:ascii="Times New Roman" w:hAnsi="Times New Roman" w:cs="Times New Roman"/>
          <w:sz w:val="24"/>
          <w:szCs w:val="24"/>
        </w:rPr>
        <w:t xml:space="preserve">Mõju </w:t>
      </w:r>
      <w:r w:rsidRPr="74CD579E" w:rsidR="5496B4E6">
        <w:rPr>
          <w:rFonts w:ascii="Times New Roman" w:hAnsi="Times New Roman" w:cs="Times New Roman"/>
          <w:sz w:val="24"/>
          <w:szCs w:val="24"/>
        </w:rPr>
        <w:t>on</w:t>
      </w:r>
      <w:r w:rsidRPr="74CD579E" w:rsidR="2C612367">
        <w:rPr>
          <w:rFonts w:ascii="Times New Roman" w:hAnsi="Times New Roman" w:cs="Times New Roman"/>
          <w:sz w:val="24"/>
          <w:szCs w:val="24"/>
        </w:rPr>
        <w:t xml:space="preserve"> RAB</w:t>
      </w:r>
      <w:r w:rsidRPr="74CD579E" w:rsidR="250E77EE">
        <w:rPr>
          <w:rFonts w:ascii="Times New Roman" w:hAnsi="Times New Roman" w:cs="Times New Roman"/>
          <w:sz w:val="24"/>
          <w:szCs w:val="24"/>
        </w:rPr>
        <w:t>-le</w:t>
      </w:r>
      <w:r w:rsidRPr="74CD579E" w:rsidR="2C612367">
        <w:rPr>
          <w:rFonts w:ascii="Times New Roman" w:hAnsi="Times New Roman" w:cs="Times New Roman"/>
          <w:sz w:val="24"/>
          <w:szCs w:val="24"/>
        </w:rPr>
        <w:t xml:space="preserve"> suur, kuna</w:t>
      </w:r>
      <w:r w:rsidRPr="74CD579E" w:rsidR="36EB2C19">
        <w:rPr>
          <w:rFonts w:ascii="Times New Roman" w:hAnsi="Times New Roman" w:cs="Times New Roman"/>
          <w:sz w:val="24"/>
          <w:szCs w:val="24"/>
        </w:rPr>
        <w:t xml:space="preserve"> RAB</w:t>
      </w:r>
      <w:r w:rsidRPr="74CD579E" w:rsidR="22D2C82B">
        <w:rPr>
          <w:rFonts w:ascii="Times New Roman" w:hAnsi="Times New Roman" w:cs="Times New Roman"/>
          <w:sz w:val="24"/>
          <w:szCs w:val="24"/>
        </w:rPr>
        <w:t>-</w:t>
      </w:r>
      <w:r w:rsidRPr="74CD579E" w:rsidR="4A8AD312">
        <w:rPr>
          <w:rFonts w:ascii="Times New Roman" w:hAnsi="Times New Roman" w:cs="Times New Roman"/>
          <w:sz w:val="24"/>
          <w:szCs w:val="24"/>
        </w:rPr>
        <w:t xml:space="preserve">l ei ole </w:t>
      </w:r>
      <w:r w:rsidRPr="74CD579E" w:rsidR="5496B4E6">
        <w:rPr>
          <w:rFonts w:ascii="Times New Roman" w:hAnsi="Times New Roman" w:cs="Times New Roman"/>
          <w:sz w:val="24"/>
          <w:szCs w:val="24"/>
        </w:rPr>
        <w:t>praegu</w:t>
      </w:r>
      <w:r w:rsidRPr="74CD579E" w:rsidR="4A8AD312">
        <w:rPr>
          <w:rFonts w:ascii="Times New Roman" w:hAnsi="Times New Roman" w:cs="Times New Roman"/>
          <w:sz w:val="24"/>
          <w:szCs w:val="24"/>
        </w:rPr>
        <w:t xml:space="preserve"> võimalik </w:t>
      </w:r>
      <w:r w:rsidRPr="74CD579E" w:rsidR="02B7803F">
        <w:rPr>
          <w:rFonts w:ascii="Times New Roman" w:hAnsi="Times New Roman" w:cs="Times New Roman"/>
          <w:sz w:val="24"/>
          <w:szCs w:val="24"/>
        </w:rPr>
        <w:t>täitmis</w:t>
      </w:r>
      <w:r w:rsidRPr="74CD579E" w:rsidR="2C612367">
        <w:rPr>
          <w:rFonts w:ascii="Times New Roman" w:hAnsi="Times New Roman" w:cs="Times New Roman"/>
          <w:sz w:val="24"/>
          <w:szCs w:val="24"/>
        </w:rPr>
        <w:t>registri</w:t>
      </w:r>
      <w:r w:rsidRPr="74CD579E" w:rsidR="2CBF8101">
        <w:rPr>
          <w:rFonts w:ascii="Times New Roman" w:hAnsi="Times New Roman" w:cs="Times New Roman"/>
          <w:sz w:val="24"/>
          <w:szCs w:val="24"/>
        </w:rPr>
        <w:t xml:space="preserve"> kaudu andmeid koguda</w:t>
      </w:r>
      <w:r w:rsidRPr="74CD579E" w:rsidR="7F9007EF">
        <w:rPr>
          <w:rFonts w:ascii="Times New Roman" w:hAnsi="Times New Roman" w:cs="Times New Roman"/>
          <w:sz w:val="24"/>
          <w:szCs w:val="24"/>
        </w:rPr>
        <w:t>, mistõttu</w:t>
      </w:r>
      <w:r w:rsidRPr="74CD579E" w:rsidR="60E28FEB">
        <w:rPr>
          <w:rFonts w:ascii="Times New Roman" w:hAnsi="Times New Roman" w:cs="Times New Roman"/>
          <w:sz w:val="24"/>
          <w:szCs w:val="24"/>
        </w:rPr>
        <w:t xml:space="preserve"> </w:t>
      </w:r>
      <w:r w:rsidRPr="74CD579E" w:rsidR="181833C3">
        <w:rPr>
          <w:rFonts w:ascii="Times New Roman" w:hAnsi="Times New Roman" w:cs="Times New Roman"/>
          <w:sz w:val="24"/>
          <w:szCs w:val="24"/>
        </w:rPr>
        <w:t>krediidi- ja makseasutustelt tuleb andmeid küsida</w:t>
      </w:r>
      <w:r w:rsidRPr="74CD579E" w:rsidR="0D4A01D9">
        <w:rPr>
          <w:rFonts w:ascii="Times New Roman" w:hAnsi="Times New Roman" w:cs="Times New Roman"/>
          <w:sz w:val="24"/>
          <w:szCs w:val="24"/>
        </w:rPr>
        <w:t xml:space="preserve"> </w:t>
      </w:r>
      <w:r w:rsidRPr="74CD579E" w:rsidR="5496B4E6">
        <w:rPr>
          <w:rFonts w:ascii="Times New Roman" w:hAnsi="Times New Roman" w:cs="Times New Roman"/>
          <w:sz w:val="24"/>
          <w:szCs w:val="24"/>
        </w:rPr>
        <w:t>muul viisil</w:t>
      </w:r>
      <w:r w:rsidRPr="74CD579E" w:rsidR="0D4A01D9">
        <w:rPr>
          <w:rFonts w:ascii="Times New Roman" w:hAnsi="Times New Roman" w:cs="Times New Roman"/>
          <w:sz w:val="24"/>
          <w:szCs w:val="24"/>
        </w:rPr>
        <w:t xml:space="preserve">, mis </w:t>
      </w:r>
      <w:r w:rsidRPr="74CD579E" w:rsidR="74342927">
        <w:rPr>
          <w:rFonts w:ascii="Times New Roman" w:hAnsi="Times New Roman" w:cs="Times New Roman"/>
          <w:sz w:val="24"/>
          <w:szCs w:val="24"/>
        </w:rPr>
        <w:t xml:space="preserve">omakorda </w:t>
      </w:r>
      <w:r w:rsidRPr="74CD579E" w:rsidR="679E730B">
        <w:rPr>
          <w:rFonts w:ascii="Times New Roman" w:hAnsi="Times New Roman" w:cs="Times New Roman"/>
          <w:sz w:val="24"/>
          <w:szCs w:val="24"/>
        </w:rPr>
        <w:t>on kasvatanud</w:t>
      </w:r>
      <w:r w:rsidRPr="74CD579E" w:rsidR="74342927">
        <w:rPr>
          <w:rFonts w:ascii="Times New Roman" w:hAnsi="Times New Roman" w:cs="Times New Roman"/>
          <w:sz w:val="24"/>
          <w:szCs w:val="24"/>
        </w:rPr>
        <w:t xml:space="preserve"> </w:t>
      </w:r>
      <w:r w:rsidRPr="74CD579E" w:rsidR="7226ABEA">
        <w:rPr>
          <w:rFonts w:ascii="Times New Roman" w:hAnsi="Times New Roman" w:cs="Times New Roman"/>
          <w:sz w:val="24"/>
          <w:szCs w:val="24"/>
        </w:rPr>
        <w:t xml:space="preserve">märgatavalt </w:t>
      </w:r>
      <w:r w:rsidRPr="74CD579E" w:rsidR="0D4A01D9">
        <w:rPr>
          <w:rFonts w:ascii="Times New Roman" w:hAnsi="Times New Roman" w:cs="Times New Roman"/>
          <w:sz w:val="24"/>
          <w:szCs w:val="24"/>
        </w:rPr>
        <w:t>kõigi osa</w:t>
      </w:r>
      <w:r w:rsidRPr="74CD579E" w:rsidR="679E730B">
        <w:rPr>
          <w:rFonts w:ascii="Times New Roman" w:hAnsi="Times New Roman" w:cs="Times New Roman"/>
          <w:sz w:val="24"/>
          <w:szCs w:val="24"/>
        </w:rPr>
        <w:t>liste</w:t>
      </w:r>
      <w:r w:rsidRPr="74CD579E" w:rsidR="0D4A01D9">
        <w:rPr>
          <w:rFonts w:ascii="Times New Roman" w:hAnsi="Times New Roman" w:cs="Times New Roman"/>
          <w:sz w:val="24"/>
          <w:szCs w:val="24"/>
        </w:rPr>
        <w:t xml:space="preserve"> haldu</w:t>
      </w:r>
      <w:r w:rsidRPr="74CD579E" w:rsidR="36222416">
        <w:rPr>
          <w:rFonts w:ascii="Times New Roman" w:hAnsi="Times New Roman" w:cs="Times New Roman"/>
          <w:sz w:val="24"/>
          <w:szCs w:val="24"/>
        </w:rPr>
        <w:t>s- ja töö</w:t>
      </w:r>
      <w:r w:rsidRPr="74CD579E" w:rsidR="0D4A01D9">
        <w:rPr>
          <w:rFonts w:ascii="Times New Roman" w:hAnsi="Times New Roman" w:cs="Times New Roman"/>
          <w:sz w:val="24"/>
          <w:szCs w:val="24"/>
        </w:rPr>
        <w:t>koormust</w:t>
      </w:r>
      <w:r w:rsidRPr="74CD579E" w:rsidR="679E730B">
        <w:rPr>
          <w:rFonts w:ascii="Times New Roman" w:hAnsi="Times New Roman" w:cs="Times New Roman"/>
          <w:sz w:val="24"/>
          <w:szCs w:val="24"/>
        </w:rPr>
        <w:t>. E</w:t>
      </w:r>
      <w:r w:rsidRPr="74CD579E" w:rsidR="657F1F5C">
        <w:rPr>
          <w:rFonts w:ascii="Times New Roman" w:hAnsi="Times New Roman" w:cs="Times New Roman"/>
          <w:sz w:val="24"/>
          <w:szCs w:val="24"/>
        </w:rPr>
        <w:t xml:space="preserve">elkõige </w:t>
      </w:r>
      <w:r w:rsidRPr="74CD579E" w:rsidR="679E730B">
        <w:rPr>
          <w:rFonts w:ascii="Times New Roman" w:hAnsi="Times New Roman" w:cs="Times New Roman"/>
          <w:sz w:val="24"/>
          <w:szCs w:val="24"/>
        </w:rPr>
        <w:t xml:space="preserve">on </w:t>
      </w:r>
      <w:r w:rsidRPr="74CD579E" w:rsidR="657F1F5C">
        <w:rPr>
          <w:rFonts w:ascii="Times New Roman" w:hAnsi="Times New Roman" w:cs="Times New Roman"/>
          <w:sz w:val="24"/>
          <w:szCs w:val="24"/>
        </w:rPr>
        <w:t>pärsitud RAB-l RahaPTS</w:t>
      </w:r>
      <w:r w:rsidRPr="74CD579E" w:rsidR="679E730B">
        <w:rPr>
          <w:rFonts w:ascii="Times New Roman" w:hAnsi="Times New Roman" w:cs="Times New Roman"/>
          <w:sz w:val="24"/>
          <w:szCs w:val="24"/>
        </w:rPr>
        <w:t>i</w:t>
      </w:r>
      <w:r w:rsidRPr="74CD579E" w:rsidR="657F1F5C">
        <w:rPr>
          <w:rFonts w:ascii="Times New Roman" w:hAnsi="Times New Roman" w:cs="Times New Roman"/>
          <w:sz w:val="24"/>
          <w:szCs w:val="24"/>
        </w:rPr>
        <w:t xml:space="preserve"> § </w:t>
      </w:r>
      <w:r w:rsidRPr="74CD579E" w:rsidR="72C63224">
        <w:rPr>
          <w:rFonts w:ascii="Times New Roman" w:hAnsi="Times New Roman" w:cs="Times New Roman"/>
          <w:sz w:val="24"/>
          <w:szCs w:val="24"/>
        </w:rPr>
        <w:t>54 l</w:t>
      </w:r>
      <w:r w:rsidRPr="74CD579E" w:rsidR="679E730B">
        <w:rPr>
          <w:rFonts w:ascii="Times New Roman" w:hAnsi="Times New Roman" w:cs="Times New Roman"/>
          <w:sz w:val="24"/>
          <w:szCs w:val="24"/>
        </w:rPr>
        <w:t>õike</w:t>
      </w:r>
      <w:r w:rsidRPr="74CD579E" w:rsidR="72C63224">
        <w:rPr>
          <w:rFonts w:ascii="Times New Roman" w:hAnsi="Times New Roman" w:cs="Times New Roman"/>
          <w:sz w:val="24"/>
          <w:szCs w:val="24"/>
        </w:rPr>
        <w:t xml:space="preserve"> 1 p</w:t>
      </w:r>
      <w:r w:rsidRPr="74CD579E" w:rsidR="679E730B">
        <w:rPr>
          <w:rFonts w:ascii="Times New Roman" w:hAnsi="Times New Roman" w:cs="Times New Roman"/>
          <w:sz w:val="24"/>
          <w:szCs w:val="24"/>
        </w:rPr>
        <w:t>unktis</w:t>
      </w:r>
      <w:r w:rsidRPr="74CD579E" w:rsidR="72C63224">
        <w:rPr>
          <w:rFonts w:ascii="Times New Roman" w:hAnsi="Times New Roman" w:cs="Times New Roman"/>
          <w:sz w:val="24"/>
          <w:szCs w:val="24"/>
        </w:rPr>
        <w:t xml:space="preserve"> 8 </w:t>
      </w:r>
      <w:r w:rsidRPr="74CD579E" w:rsidR="679E730B">
        <w:rPr>
          <w:rFonts w:ascii="Times New Roman" w:hAnsi="Times New Roman" w:cs="Times New Roman"/>
          <w:sz w:val="24"/>
          <w:szCs w:val="24"/>
        </w:rPr>
        <w:t>sätestatud</w:t>
      </w:r>
      <w:r w:rsidRPr="74CD579E" w:rsidR="72C63224">
        <w:rPr>
          <w:rFonts w:ascii="Times New Roman" w:hAnsi="Times New Roman" w:cs="Times New Roman"/>
          <w:sz w:val="24"/>
          <w:szCs w:val="24"/>
        </w:rPr>
        <w:t xml:space="preserve"> kohustuse efektiivne täitmine, sest rahvusvaheline teabevahetus eeldab teabepäri</w:t>
      </w:r>
      <w:r w:rsidRPr="74CD579E" w:rsidR="1D5D8E2C">
        <w:rPr>
          <w:rFonts w:ascii="Times New Roman" w:hAnsi="Times New Roman" w:cs="Times New Roman"/>
          <w:sz w:val="24"/>
          <w:szCs w:val="24"/>
        </w:rPr>
        <w:t xml:space="preserve">ngu saabumisel selle kiiret täitmist, mis automatiseeritud süsteemi </w:t>
      </w:r>
      <w:r w:rsidRPr="74CD579E" w:rsidR="679E730B">
        <w:rPr>
          <w:rFonts w:ascii="Times New Roman" w:hAnsi="Times New Roman" w:cs="Times New Roman"/>
          <w:sz w:val="24"/>
          <w:szCs w:val="24"/>
        </w:rPr>
        <w:t xml:space="preserve">kaudu </w:t>
      </w:r>
      <w:r w:rsidRPr="74CD579E" w:rsidR="1D5D8E2C">
        <w:rPr>
          <w:rFonts w:ascii="Times New Roman" w:hAnsi="Times New Roman" w:cs="Times New Roman"/>
          <w:sz w:val="24"/>
          <w:szCs w:val="24"/>
        </w:rPr>
        <w:t>on oluliselt kiirem</w:t>
      </w:r>
      <w:r w:rsidRPr="74CD579E" w:rsidR="7226ABEA">
        <w:rPr>
          <w:rFonts w:ascii="Times New Roman" w:hAnsi="Times New Roman" w:cs="Times New Roman"/>
          <w:sz w:val="24"/>
          <w:szCs w:val="24"/>
        </w:rPr>
        <w:t>,</w:t>
      </w:r>
      <w:r w:rsidRPr="74CD579E" w:rsidR="1D5D8E2C">
        <w:rPr>
          <w:rFonts w:ascii="Times New Roman" w:hAnsi="Times New Roman" w:cs="Times New Roman"/>
          <w:sz w:val="24"/>
          <w:szCs w:val="24"/>
        </w:rPr>
        <w:t xml:space="preserve"> kui </w:t>
      </w:r>
      <w:r w:rsidRPr="74CD579E" w:rsidR="19D677C0">
        <w:rPr>
          <w:rFonts w:ascii="Times New Roman" w:hAnsi="Times New Roman" w:cs="Times New Roman"/>
          <w:sz w:val="24"/>
          <w:szCs w:val="24"/>
        </w:rPr>
        <w:t>seda tehtaks</w:t>
      </w:r>
      <w:r w:rsidRPr="74CD579E" w:rsidR="1D5D8E2C">
        <w:rPr>
          <w:rFonts w:ascii="Times New Roman" w:hAnsi="Times New Roman" w:cs="Times New Roman"/>
          <w:sz w:val="24"/>
          <w:szCs w:val="24"/>
        </w:rPr>
        <w:t xml:space="preserve"> käsitsi</w:t>
      </w:r>
      <w:r w:rsidRPr="74CD579E" w:rsidR="276BEAB9">
        <w:rPr>
          <w:rFonts w:ascii="Times New Roman" w:hAnsi="Times New Roman" w:cs="Times New Roman"/>
          <w:sz w:val="24"/>
          <w:szCs w:val="24"/>
        </w:rPr>
        <w:t xml:space="preserve"> koostatud ettekirjutuse alusel soovitud infot kogudes.</w:t>
      </w:r>
    </w:p>
    <w:p w:rsidRPr="00A54076" w:rsidR="003A018A" w:rsidP="006D7E48" w:rsidRDefault="003A018A" w14:paraId="5A000682" w14:textId="77777777">
      <w:pPr>
        <w:spacing w:after="0" w:line="240" w:lineRule="auto"/>
        <w:jc w:val="both"/>
        <w:rPr>
          <w:rFonts w:ascii="Times New Roman" w:hAnsi="Times New Roman" w:cs="Times New Roman"/>
          <w:sz w:val="24"/>
          <w:szCs w:val="24"/>
        </w:rPr>
      </w:pPr>
    </w:p>
    <w:p w:rsidRPr="00A54076" w:rsidR="00283FE3" w:rsidP="006D7E48" w:rsidRDefault="2391990E" w14:paraId="7B0E4C7B" w14:textId="54F1EC12">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Mõju</w:t>
      </w:r>
      <w:r w:rsidRPr="67C0DBE4" w:rsidR="00044360">
        <w:rPr>
          <w:rFonts w:ascii="Times New Roman" w:hAnsi="Times New Roman" w:cs="Times New Roman"/>
          <w:sz w:val="24"/>
          <w:szCs w:val="24"/>
        </w:rPr>
        <w:t xml:space="preserve"> ei tohiks </w:t>
      </w:r>
      <w:r w:rsidRPr="67C0DBE4" w:rsidR="003A433B">
        <w:rPr>
          <w:rFonts w:ascii="Times New Roman" w:hAnsi="Times New Roman" w:cs="Times New Roman"/>
          <w:sz w:val="24"/>
          <w:szCs w:val="24"/>
        </w:rPr>
        <w:t xml:space="preserve">senisest </w:t>
      </w:r>
      <w:r w:rsidRPr="67C0DBE4" w:rsidR="00044360">
        <w:rPr>
          <w:rFonts w:ascii="Times New Roman" w:hAnsi="Times New Roman" w:cs="Times New Roman"/>
          <w:sz w:val="24"/>
          <w:szCs w:val="24"/>
        </w:rPr>
        <w:t>sagedamini esineda</w:t>
      </w:r>
      <w:r w:rsidRPr="67C0DBE4" w:rsidR="72EBAB2C">
        <w:rPr>
          <w:rFonts w:ascii="Times New Roman" w:hAnsi="Times New Roman" w:cs="Times New Roman"/>
          <w:sz w:val="24"/>
          <w:szCs w:val="24"/>
        </w:rPr>
        <w:t>, sest</w:t>
      </w:r>
      <w:r w:rsidRPr="67C0DBE4" w:rsidR="3D49BA78">
        <w:rPr>
          <w:rFonts w:ascii="Times New Roman" w:hAnsi="Times New Roman" w:cs="Times New Roman"/>
          <w:sz w:val="24"/>
          <w:szCs w:val="24"/>
        </w:rPr>
        <w:t xml:space="preserve"> </w:t>
      </w:r>
      <w:r w:rsidRPr="67C0DBE4" w:rsidR="69BBFE99">
        <w:rPr>
          <w:rFonts w:ascii="Times New Roman" w:hAnsi="Times New Roman" w:cs="Times New Roman"/>
          <w:sz w:val="24"/>
          <w:szCs w:val="24"/>
        </w:rPr>
        <w:t xml:space="preserve">eelnõu ei reguleeri teabe küsimist </w:t>
      </w:r>
      <w:r w:rsidRPr="67C0DBE4" w:rsidR="69BBFE99">
        <w:rPr>
          <w:rFonts w:ascii="Times New Roman" w:hAnsi="Times New Roman" w:cs="Times New Roman"/>
          <w:i/>
          <w:iCs/>
          <w:sz w:val="24"/>
          <w:szCs w:val="24"/>
        </w:rPr>
        <w:t>per se</w:t>
      </w:r>
      <w:r w:rsidRPr="67C0DBE4" w:rsidR="69BBFE99">
        <w:rPr>
          <w:rFonts w:ascii="Times New Roman" w:hAnsi="Times New Roman" w:cs="Times New Roman"/>
          <w:sz w:val="24"/>
          <w:szCs w:val="24"/>
        </w:rPr>
        <w:t xml:space="preserve">, vaid üksnes kanalit, mille kaudu </w:t>
      </w:r>
      <w:r w:rsidRPr="67C0DBE4" w:rsidR="60010908">
        <w:rPr>
          <w:rFonts w:ascii="Times New Roman" w:hAnsi="Times New Roman" w:cs="Times New Roman"/>
          <w:sz w:val="24"/>
          <w:szCs w:val="24"/>
        </w:rPr>
        <w:t>teavet</w:t>
      </w:r>
      <w:r w:rsidRPr="67C0DBE4" w:rsidR="69BBFE99">
        <w:rPr>
          <w:rFonts w:ascii="Times New Roman" w:hAnsi="Times New Roman" w:cs="Times New Roman"/>
          <w:sz w:val="24"/>
          <w:szCs w:val="24"/>
        </w:rPr>
        <w:t xml:space="preserve"> küsitakse. </w:t>
      </w:r>
      <w:r w:rsidRPr="67C0DBE4" w:rsidR="7A810841">
        <w:rPr>
          <w:rFonts w:ascii="Times New Roman" w:hAnsi="Times New Roman" w:cs="Times New Roman"/>
          <w:sz w:val="24"/>
          <w:szCs w:val="24"/>
        </w:rPr>
        <w:t>Praktikas aga ei ole MTA-l</w:t>
      </w:r>
      <w:r w:rsidRPr="67C0DBE4" w:rsidR="30A7BA04">
        <w:rPr>
          <w:rFonts w:ascii="Times New Roman" w:hAnsi="Times New Roman" w:cs="Times New Roman"/>
          <w:sz w:val="24"/>
          <w:szCs w:val="24"/>
        </w:rPr>
        <w:t xml:space="preserve"> </w:t>
      </w:r>
      <w:r w:rsidRPr="67C0DBE4" w:rsidR="2AF817D3">
        <w:rPr>
          <w:rFonts w:ascii="Times New Roman" w:hAnsi="Times New Roman" w:cs="Times New Roman"/>
          <w:sz w:val="24"/>
          <w:szCs w:val="24"/>
        </w:rPr>
        <w:t xml:space="preserve">ja RAB-l </w:t>
      </w:r>
      <w:r w:rsidRPr="67C0DBE4" w:rsidR="7A810841">
        <w:rPr>
          <w:rFonts w:ascii="Times New Roman" w:hAnsi="Times New Roman" w:cs="Times New Roman"/>
          <w:sz w:val="24"/>
          <w:szCs w:val="24"/>
        </w:rPr>
        <w:t>võim</w:t>
      </w:r>
      <w:r w:rsidRPr="67C0DBE4" w:rsidR="005021C9">
        <w:rPr>
          <w:rFonts w:ascii="Times New Roman" w:hAnsi="Times New Roman" w:cs="Times New Roman"/>
          <w:sz w:val="24"/>
          <w:szCs w:val="24"/>
        </w:rPr>
        <w:t>alust</w:t>
      </w:r>
      <w:r w:rsidRPr="67C0DBE4" w:rsidR="7A810841">
        <w:rPr>
          <w:rFonts w:ascii="Times New Roman" w:hAnsi="Times New Roman" w:cs="Times New Roman"/>
          <w:sz w:val="24"/>
          <w:szCs w:val="24"/>
        </w:rPr>
        <w:t xml:space="preserve"> </w:t>
      </w:r>
      <w:r w:rsidRPr="67C0DBE4" w:rsidR="1ACD56B8">
        <w:rPr>
          <w:rFonts w:ascii="Times New Roman" w:hAnsi="Times New Roman" w:cs="Times New Roman"/>
          <w:sz w:val="24"/>
          <w:szCs w:val="24"/>
        </w:rPr>
        <w:t>edastada teabekorraldusi sa</w:t>
      </w:r>
      <w:r w:rsidRPr="67C0DBE4" w:rsidR="005021C9">
        <w:rPr>
          <w:rFonts w:ascii="Times New Roman" w:hAnsi="Times New Roman" w:cs="Times New Roman"/>
          <w:sz w:val="24"/>
          <w:szCs w:val="24"/>
        </w:rPr>
        <w:t>masuguse</w:t>
      </w:r>
      <w:r w:rsidRPr="67C0DBE4" w:rsidR="1ACD56B8">
        <w:rPr>
          <w:rFonts w:ascii="Times New Roman" w:hAnsi="Times New Roman" w:cs="Times New Roman"/>
          <w:sz w:val="24"/>
          <w:szCs w:val="24"/>
        </w:rPr>
        <w:t xml:space="preserve"> ulatuse ning sagedusega väljaspool täitmisregistri infovahetuskanalit, sest </w:t>
      </w:r>
      <w:r w:rsidRPr="67C0DBE4" w:rsidR="00044360">
        <w:rPr>
          <w:rFonts w:ascii="Times New Roman" w:hAnsi="Times New Roman" w:cs="Times New Roman"/>
          <w:sz w:val="24"/>
          <w:szCs w:val="24"/>
        </w:rPr>
        <w:t xml:space="preserve">väljaspool </w:t>
      </w:r>
      <w:r w:rsidRPr="67C0DBE4" w:rsidR="1ACD56B8">
        <w:rPr>
          <w:rFonts w:ascii="Times New Roman" w:hAnsi="Times New Roman" w:cs="Times New Roman"/>
          <w:sz w:val="24"/>
          <w:szCs w:val="24"/>
        </w:rPr>
        <w:t>täitmisregistri</w:t>
      </w:r>
      <w:r w:rsidRPr="67C0DBE4" w:rsidR="00044360">
        <w:rPr>
          <w:rFonts w:ascii="Times New Roman" w:hAnsi="Times New Roman" w:cs="Times New Roman"/>
          <w:sz w:val="24"/>
          <w:szCs w:val="24"/>
        </w:rPr>
        <w:t>t</w:t>
      </w:r>
      <w:r w:rsidRPr="67C0DBE4" w:rsidR="1ACD56B8">
        <w:rPr>
          <w:rFonts w:ascii="Times New Roman" w:hAnsi="Times New Roman" w:cs="Times New Roman"/>
          <w:sz w:val="24"/>
          <w:szCs w:val="24"/>
        </w:rPr>
        <w:t xml:space="preserve"> teabekorralduste</w:t>
      </w:r>
      <w:r w:rsidRPr="67C0DBE4" w:rsidR="7FB6F25D">
        <w:rPr>
          <w:rFonts w:ascii="Times New Roman" w:hAnsi="Times New Roman" w:cs="Times New Roman"/>
          <w:sz w:val="24"/>
          <w:szCs w:val="24"/>
        </w:rPr>
        <w:t xml:space="preserve"> koostamine ja menetlemine</w:t>
      </w:r>
      <w:r w:rsidRPr="67C0DBE4" w:rsidR="00E161C1">
        <w:rPr>
          <w:rFonts w:ascii="Times New Roman" w:hAnsi="Times New Roman" w:cs="Times New Roman"/>
          <w:sz w:val="24"/>
          <w:szCs w:val="24"/>
        </w:rPr>
        <w:t xml:space="preserve"> nõuab</w:t>
      </w:r>
      <w:r w:rsidRPr="67C0DBE4" w:rsidR="1ACD56B8">
        <w:rPr>
          <w:rFonts w:ascii="Times New Roman" w:hAnsi="Times New Roman" w:cs="Times New Roman"/>
          <w:sz w:val="24"/>
          <w:szCs w:val="24"/>
        </w:rPr>
        <w:t xml:space="preserve"> rohkem a</w:t>
      </w:r>
      <w:r w:rsidRPr="67C0DBE4" w:rsidR="00E161C1">
        <w:rPr>
          <w:rFonts w:ascii="Times New Roman" w:hAnsi="Times New Roman" w:cs="Times New Roman"/>
          <w:sz w:val="24"/>
          <w:szCs w:val="24"/>
        </w:rPr>
        <w:t>ega</w:t>
      </w:r>
      <w:r w:rsidRPr="67C0DBE4" w:rsidR="1ACD56B8">
        <w:rPr>
          <w:rFonts w:ascii="Times New Roman" w:hAnsi="Times New Roman" w:cs="Times New Roman"/>
          <w:sz w:val="24"/>
          <w:szCs w:val="24"/>
        </w:rPr>
        <w:t>.</w:t>
      </w:r>
    </w:p>
    <w:p w:rsidRPr="00A54076" w:rsidR="00283FE3" w:rsidP="006D7E48" w:rsidRDefault="00283FE3" w14:paraId="69DB6F72" w14:textId="77777777">
      <w:pPr>
        <w:spacing w:after="0" w:line="240" w:lineRule="auto"/>
        <w:jc w:val="both"/>
        <w:rPr>
          <w:rFonts w:ascii="Times New Roman" w:hAnsi="Times New Roman" w:cs="Times New Roman"/>
          <w:sz w:val="24"/>
          <w:szCs w:val="24"/>
        </w:rPr>
      </w:pPr>
    </w:p>
    <w:p w:rsidRPr="00A54076" w:rsidR="00E617D1" w:rsidP="006D7E48" w:rsidRDefault="3E2031A9" w14:paraId="15CF86FA" w14:textId="5A3BF735">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lastRenderedPageBreak/>
        <w:t xml:space="preserve">Täitmisregistri </w:t>
      </w:r>
      <w:r w:rsidRPr="74CD579E" w:rsidR="1CA8CEF0">
        <w:rPr>
          <w:rFonts w:ascii="Times New Roman" w:hAnsi="Times New Roman" w:cs="Times New Roman"/>
          <w:sz w:val="24"/>
          <w:szCs w:val="24"/>
        </w:rPr>
        <w:t xml:space="preserve">kasutamise </w:t>
      </w:r>
      <w:r w:rsidRPr="74CD579E">
        <w:rPr>
          <w:rFonts w:ascii="Times New Roman" w:hAnsi="Times New Roman" w:cs="Times New Roman"/>
          <w:sz w:val="24"/>
          <w:szCs w:val="24"/>
        </w:rPr>
        <w:t xml:space="preserve">piiramise tõttu on seega vähemasti praeguseks teabekorralduste arv </w:t>
      </w:r>
      <w:r w:rsidRPr="74CD579E" w:rsidR="3D3A921F">
        <w:rPr>
          <w:rFonts w:ascii="Times New Roman" w:hAnsi="Times New Roman" w:cs="Times New Roman"/>
          <w:sz w:val="24"/>
          <w:szCs w:val="24"/>
        </w:rPr>
        <w:t xml:space="preserve">absoluutses mõttes </w:t>
      </w:r>
      <w:r w:rsidRPr="74CD579E">
        <w:rPr>
          <w:rFonts w:ascii="Times New Roman" w:hAnsi="Times New Roman" w:cs="Times New Roman"/>
          <w:sz w:val="24"/>
          <w:szCs w:val="24"/>
        </w:rPr>
        <w:t xml:space="preserve">vähenenud, </w:t>
      </w:r>
      <w:r w:rsidRPr="74CD579E" w:rsidR="7E988AB4">
        <w:rPr>
          <w:rFonts w:ascii="Times New Roman" w:hAnsi="Times New Roman" w:cs="Times New Roman"/>
          <w:sz w:val="24"/>
          <w:szCs w:val="24"/>
        </w:rPr>
        <w:t>kuid</w:t>
      </w:r>
      <w:r w:rsidRPr="74CD579E" w:rsidR="6C0FDE07">
        <w:rPr>
          <w:rFonts w:ascii="Times New Roman" w:hAnsi="Times New Roman" w:cs="Times New Roman"/>
          <w:sz w:val="24"/>
          <w:szCs w:val="24"/>
        </w:rPr>
        <w:t xml:space="preserve"> seaduse</w:t>
      </w:r>
      <w:r w:rsidRPr="74CD579E">
        <w:rPr>
          <w:rFonts w:ascii="Times New Roman" w:hAnsi="Times New Roman" w:cs="Times New Roman"/>
          <w:sz w:val="24"/>
          <w:szCs w:val="24"/>
        </w:rPr>
        <w:t xml:space="preserve"> jõustumise jär</w:t>
      </w:r>
      <w:r w:rsidRPr="74CD579E" w:rsidR="6C0FDE07">
        <w:rPr>
          <w:rFonts w:ascii="Times New Roman" w:hAnsi="Times New Roman" w:cs="Times New Roman"/>
          <w:sz w:val="24"/>
          <w:szCs w:val="24"/>
        </w:rPr>
        <w:t>el</w:t>
      </w:r>
      <w:r w:rsidRPr="74CD579E">
        <w:rPr>
          <w:rFonts w:ascii="Times New Roman" w:hAnsi="Times New Roman" w:cs="Times New Roman"/>
          <w:sz w:val="24"/>
          <w:szCs w:val="24"/>
        </w:rPr>
        <w:t xml:space="preserve"> </w:t>
      </w:r>
      <w:r w:rsidRPr="74CD579E" w:rsidR="7E988AB4">
        <w:rPr>
          <w:rFonts w:ascii="Times New Roman" w:hAnsi="Times New Roman" w:cs="Times New Roman"/>
          <w:sz w:val="24"/>
          <w:szCs w:val="24"/>
        </w:rPr>
        <w:t xml:space="preserve">võib taas oodata teabekorralduste </w:t>
      </w:r>
      <w:r w:rsidRPr="74CD579E" w:rsidR="19226792">
        <w:rPr>
          <w:rFonts w:ascii="Times New Roman" w:hAnsi="Times New Roman" w:cs="Times New Roman"/>
          <w:sz w:val="24"/>
          <w:szCs w:val="24"/>
        </w:rPr>
        <w:t xml:space="preserve">hulga jõudmist </w:t>
      </w:r>
      <w:r w:rsidRPr="74CD579E" w:rsidR="7444A9B1">
        <w:rPr>
          <w:rFonts w:ascii="Times New Roman" w:hAnsi="Times New Roman" w:cs="Times New Roman"/>
          <w:sz w:val="24"/>
          <w:szCs w:val="24"/>
        </w:rPr>
        <w:t>täitmisregistri</w:t>
      </w:r>
      <w:r w:rsidRPr="74CD579E" w:rsidR="6C5B0C30">
        <w:rPr>
          <w:rFonts w:ascii="Times New Roman" w:hAnsi="Times New Roman" w:cs="Times New Roman"/>
          <w:sz w:val="24"/>
          <w:szCs w:val="24"/>
        </w:rPr>
        <w:t xml:space="preserve"> kasutamise</w:t>
      </w:r>
      <w:r w:rsidRPr="74CD579E" w:rsidR="7444A9B1">
        <w:rPr>
          <w:rFonts w:ascii="Times New Roman" w:hAnsi="Times New Roman" w:cs="Times New Roman"/>
          <w:sz w:val="24"/>
          <w:szCs w:val="24"/>
        </w:rPr>
        <w:t xml:space="preserve"> piirangute eelsele tasemele</w:t>
      </w:r>
      <w:r w:rsidRPr="74CD579E" w:rsidR="08152ABB">
        <w:rPr>
          <w:rFonts w:ascii="Times New Roman" w:hAnsi="Times New Roman" w:cs="Times New Roman"/>
          <w:sz w:val="24"/>
          <w:szCs w:val="24"/>
        </w:rPr>
        <w:t>.</w:t>
      </w:r>
      <w:r w:rsidRPr="74CD579E" w:rsidR="52E0E92C">
        <w:rPr>
          <w:rFonts w:ascii="Times New Roman" w:hAnsi="Times New Roman" w:cs="Times New Roman"/>
          <w:sz w:val="24"/>
          <w:szCs w:val="24"/>
        </w:rPr>
        <w:t xml:space="preserve"> Kui krediidiasutused on täitmisregistriga liides</w:t>
      </w:r>
      <w:r w:rsidRPr="74CD579E" w:rsidR="7D21BE5E">
        <w:rPr>
          <w:rFonts w:ascii="Times New Roman" w:hAnsi="Times New Roman" w:cs="Times New Roman"/>
          <w:sz w:val="24"/>
          <w:szCs w:val="24"/>
        </w:rPr>
        <w:t>tatud</w:t>
      </w:r>
      <w:r w:rsidRPr="74CD579E" w:rsidR="52E0E92C">
        <w:rPr>
          <w:rFonts w:ascii="Times New Roman" w:hAnsi="Times New Roman" w:cs="Times New Roman"/>
          <w:sz w:val="24"/>
          <w:szCs w:val="24"/>
        </w:rPr>
        <w:t xml:space="preserve"> ja oma töötlusprotsessid automatiseer</w:t>
      </w:r>
      <w:r w:rsidRPr="74CD579E" w:rsidR="1C1A3659">
        <w:rPr>
          <w:rFonts w:ascii="Times New Roman" w:hAnsi="Times New Roman" w:cs="Times New Roman"/>
          <w:sz w:val="24"/>
          <w:szCs w:val="24"/>
        </w:rPr>
        <w:t>i</w:t>
      </w:r>
      <w:r w:rsidRPr="74CD579E" w:rsidR="52E0E92C">
        <w:rPr>
          <w:rFonts w:ascii="Times New Roman" w:hAnsi="Times New Roman" w:cs="Times New Roman"/>
          <w:sz w:val="24"/>
          <w:szCs w:val="24"/>
        </w:rPr>
        <w:t xml:space="preserve">nud, siis peaks eelnõu vähendama nende halduskoormust, sest praegu on neile võimalik edastada teabekorraldusi enamjaolt </w:t>
      </w:r>
      <w:r w:rsidRPr="74CD579E" w:rsidR="282C814C">
        <w:rPr>
          <w:rFonts w:ascii="Times New Roman" w:hAnsi="Times New Roman" w:cs="Times New Roman"/>
          <w:sz w:val="24"/>
          <w:szCs w:val="24"/>
        </w:rPr>
        <w:t xml:space="preserve">posti või elektronposti teel, mille </w:t>
      </w:r>
      <w:r w:rsidRPr="74CD579E" w:rsidR="326C88F7">
        <w:rPr>
          <w:rFonts w:ascii="Times New Roman" w:hAnsi="Times New Roman" w:cs="Times New Roman"/>
          <w:sz w:val="24"/>
          <w:szCs w:val="24"/>
        </w:rPr>
        <w:t xml:space="preserve">käsitsi </w:t>
      </w:r>
      <w:r w:rsidRPr="74CD579E" w:rsidR="282C814C">
        <w:rPr>
          <w:rFonts w:ascii="Times New Roman" w:hAnsi="Times New Roman" w:cs="Times New Roman"/>
          <w:sz w:val="24"/>
          <w:szCs w:val="24"/>
        </w:rPr>
        <w:t>töötlemine on ressursimahukam.</w:t>
      </w:r>
    </w:p>
    <w:p w:rsidRPr="00A54076" w:rsidR="00AA5CD7" w:rsidP="006D7E48" w:rsidRDefault="00AA5CD7" w14:paraId="0F6A9BBC" w14:textId="77777777">
      <w:pPr>
        <w:spacing w:after="0" w:line="240" w:lineRule="auto"/>
        <w:jc w:val="both"/>
        <w:rPr>
          <w:rFonts w:ascii="Times New Roman" w:hAnsi="Times New Roman" w:cs="Times New Roman"/>
          <w:sz w:val="24"/>
          <w:szCs w:val="24"/>
        </w:rPr>
      </w:pPr>
    </w:p>
    <w:p w:rsidRPr="00A54076" w:rsidR="00AA5CD7" w:rsidP="006D7E48" w:rsidRDefault="6551CD8C" w14:paraId="060FEB4D" w14:textId="6FEAA47F">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MTA t</w:t>
      </w:r>
      <w:r w:rsidRPr="1836CB87" w:rsidR="1C6E75B6">
        <w:rPr>
          <w:rFonts w:ascii="Times New Roman" w:hAnsi="Times New Roman" w:cs="Times New Roman"/>
          <w:b/>
          <w:bCs/>
          <w:sz w:val="24"/>
          <w:szCs w:val="24"/>
        </w:rPr>
        <w:t>eabe</w:t>
      </w:r>
      <w:r w:rsidRPr="1836CB87" w:rsidR="7E1F0BB0">
        <w:rPr>
          <w:rFonts w:ascii="Times New Roman" w:hAnsi="Times New Roman" w:cs="Times New Roman"/>
          <w:b/>
          <w:bCs/>
          <w:sz w:val="24"/>
          <w:szCs w:val="24"/>
        </w:rPr>
        <w:t>korralduste</w:t>
      </w:r>
      <w:r w:rsidRPr="1836CB87" w:rsidR="18BE55E1">
        <w:rPr>
          <w:rFonts w:ascii="Times New Roman" w:hAnsi="Times New Roman" w:cs="Times New Roman"/>
          <w:b/>
          <w:bCs/>
          <w:sz w:val="24"/>
          <w:szCs w:val="24"/>
        </w:rPr>
        <w:t>ga esitatud päringute</w:t>
      </w:r>
      <w:r w:rsidRPr="1836CB87" w:rsidR="1C6E75B6">
        <w:rPr>
          <w:rFonts w:ascii="Times New Roman" w:hAnsi="Times New Roman" w:cs="Times New Roman"/>
          <w:b/>
          <w:bCs/>
          <w:sz w:val="24"/>
          <w:szCs w:val="24"/>
        </w:rPr>
        <w:t xml:space="preserve"> arv krediidiasutustele täitmisregistri kaudu aastatel 2022</w:t>
      </w:r>
      <w:r w:rsidRPr="1836CB87" w:rsidR="14ABE36B">
        <w:rPr>
          <w:rFonts w:ascii="Times New Roman" w:hAnsi="Times New Roman" w:cs="Times New Roman"/>
          <w:b/>
          <w:bCs/>
          <w:sz w:val="24"/>
          <w:szCs w:val="24"/>
        </w:rPr>
        <w:t>–</w:t>
      </w:r>
      <w:r w:rsidRPr="1836CB87" w:rsidR="49B0763B">
        <w:rPr>
          <w:rFonts w:ascii="Times New Roman" w:hAnsi="Times New Roman" w:cs="Times New Roman"/>
          <w:b/>
          <w:bCs/>
          <w:sz w:val="24"/>
          <w:szCs w:val="24"/>
        </w:rPr>
        <w:t>2024</w:t>
      </w:r>
    </w:p>
    <w:tbl>
      <w:tblPr>
        <w:tblStyle w:val="Kontuurtabel"/>
        <w:tblW w:w="0" w:type="auto"/>
        <w:tblLook w:val="04A0" w:firstRow="1" w:lastRow="0" w:firstColumn="1" w:lastColumn="0" w:noHBand="0" w:noVBand="1"/>
      </w:tblPr>
      <w:tblGrid>
        <w:gridCol w:w="4530"/>
        <w:gridCol w:w="4531"/>
      </w:tblGrid>
      <w:tr w:rsidRPr="004852FE" w:rsidR="00662117" w:rsidTr="1836CB87" w14:paraId="70D4B030" w14:textId="77777777">
        <w:tc>
          <w:tcPr>
            <w:tcW w:w="4531" w:type="dxa"/>
          </w:tcPr>
          <w:p w:rsidRPr="00A54076" w:rsidR="00662117" w:rsidP="006D7E48" w:rsidRDefault="0B2D3562" w14:paraId="4B59B63F" w14:textId="15F6124B">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Aasta</w:t>
            </w:r>
          </w:p>
        </w:tc>
        <w:tc>
          <w:tcPr>
            <w:tcW w:w="4531" w:type="dxa"/>
          </w:tcPr>
          <w:p w:rsidRPr="00A54076" w:rsidR="00662117" w:rsidP="006D7E48" w:rsidRDefault="601161FE" w14:paraId="4BB16DF8" w14:textId="397F8BA1">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Teabekorraldus</w:t>
            </w:r>
            <w:r w:rsidRPr="1836CB87" w:rsidR="4F80D0DF">
              <w:rPr>
                <w:rFonts w:ascii="Times New Roman" w:hAnsi="Times New Roman" w:cs="Times New Roman"/>
                <w:b/>
                <w:bCs/>
                <w:sz w:val="24"/>
                <w:szCs w:val="24"/>
              </w:rPr>
              <w:t>te</w:t>
            </w:r>
            <w:r w:rsidRPr="1836CB87" w:rsidR="64056D11">
              <w:rPr>
                <w:rFonts w:ascii="Times New Roman" w:hAnsi="Times New Roman" w:cs="Times New Roman"/>
                <w:b/>
                <w:bCs/>
                <w:sz w:val="24"/>
                <w:szCs w:val="24"/>
              </w:rPr>
              <w:t>ga esitatud päringute</w:t>
            </w:r>
            <w:r w:rsidRPr="1836CB87" w:rsidR="4F80D0DF">
              <w:rPr>
                <w:rFonts w:ascii="Times New Roman" w:hAnsi="Times New Roman" w:cs="Times New Roman"/>
                <w:b/>
                <w:bCs/>
                <w:sz w:val="24"/>
                <w:szCs w:val="24"/>
              </w:rPr>
              <w:t xml:space="preserve"> arv</w:t>
            </w:r>
            <w:r w:rsidRPr="1836CB87" w:rsidR="0B2D3562">
              <w:rPr>
                <w:rFonts w:ascii="Times New Roman" w:hAnsi="Times New Roman" w:cs="Times New Roman"/>
                <w:b/>
                <w:bCs/>
                <w:sz w:val="24"/>
                <w:szCs w:val="24"/>
              </w:rPr>
              <w:t xml:space="preserve"> kokku</w:t>
            </w:r>
          </w:p>
        </w:tc>
      </w:tr>
      <w:tr w:rsidRPr="004852FE" w:rsidR="00662117" w:rsidTr="1836CB87" w14:paraId="018B6841" w14:textId="77777777">
        <w:tc>
          <w:tcPr>
            <w:tcW w:w="4531" w:type="dxa"/>
          </w:tcPr>
          <w:p w:rsidRPr="00A54076" w:rsidR="00662117" w:rsidP="006D7E48" w:rsidRDefault="0B2D3562" w14:paraId="2A780D43" w14:textId="0E0F49A6">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2022</w:t>
            </w:r>
          </w:p>
        </w:tc>
        <w:tc>
          <w:tcPr>
            <w:tcW w:w="4531" w:type="dxa"/>
          </w:tcPr>
          <w:p w:rsidRPr="00A54076" w:rsidR="00662117" w:rsidP="006D7E48" w:rsidRDefault="0B2D3562" w14:paraId="5AA18580" w14:textId="7C42FFBE">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9217</w:t>
            </w:r>
          </w:p>
        </w:tc>
      </w:tr>
      <w:tr w:rsidRPr="004852FE" w:rsidR="00662117" w:rsidTr="1836CB87" w14:paraId="02B9561E" w14:textId="77777777">
        <w:tc>
          <w:tcPr>
            <w:tcW w:w="4531" w:type="dxa"/>
          </w:tcPr>
          <w:p w:rsidRPr="00A54076" w:rsidR="00662117" w:rsidP="006D7E48" w:rsidRDefault="0B2D3562" w14:paraId="5C2B368A" w14:textId="3B1EB40F">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2023</w:t>
            </w:r>
          </w:p>
        </w:tc>
        <w:tc>
          <w:tcPr>
            <w:tcW w:w="4531" w:type="dxa"/>
          </w:tcPr>
          <w:p w:rsidRPr="00A54076" w:rsidR="00662117" w:rsidP="006D7E48" w:rsidRDefault="0B2D3562" w14:paraId="00D83D6E" w14:textId="3E584863">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13 73</w:t>
            </w:r>
            <w:r w:rsidRPr="1836CB87" w:rsidR="7D4E2D8A">
              <w:rPr>
                <w:rFonts w:ascii="Times New Roman" w:hAnsi="Times New Roman" w:cs="Times New Roman"/>
                <w:sz w:val="24"/>
                <w:szCs w:val="24"/>
              </w:rPr>
              <w:t>0</w:t>
            </w:r>
          </w:p>
        </w:tc>
      </w:tr>
      <w:tr w:rsidRPr="004852FE" w:rsidR="00662117" w:rsidTr="1836CB87" w14:paraId="70AEE4A5" w14:textId="77777777">
        <w:tc>
          <w:tcPr>
            <w:tcW w:w="4531" w:type="dxa"/>
          </w:tcPr>
          <w:p w:rsidRPr="00A54076" w:rsidR="00662117" w:rsidP="006D7E48" w:rsidRDefault="0B2D3562" w14:paraId="1B29765F" w14:textId="6269CCBD">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2024</w:t>
            </w:r>
          </w:p>
        </w:tc>
        <w:tc>
          <w:tcPr>
            <w:tcW w:w="4531" w:type="dxa"/>
          </w:tcPr>
          <w:p w:rsidRPr="00A54076" w:rsidR="00662117" w:rsidP="006D7E48" w:rsidRDefault="0B2D3562" w14:paraId="20AEE5B4" w14:textId="6179647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19 1</w:t>
            </w:r>
            <w:r w:rsidRPr="1836CB87" w:rsidR="3E616ECD">
              <w:rPr>
                <w:rFonts w:ascii="Times New Roman" w:hAnsi="Times New Roman" w:cs="Times New Roman"/>
                <w:sz w:val="24"/>
                <w:szCs w:val="24"/>
              </w:rPr>
              <w:t>56</w:t>
            </w:r>
          </w:p>
        </w:tc>
      </w:tr>
      <w:tr w:rsidRPr="004852FE" w:rsidR="00662117" w:rsidTr="1836CB87" w14:paraId="5765AB18" w14:textId="77777777">
        <w:tc>
          <w:tcPr>
            <w:tcW w:w="4531" w:type="dxa"/>
          </w:tcPr>
          <w:p w:rsidRPr="00A54076" w:rsidR="00662117" w:rsidP="006D7E48" w:rsidRDefault="03508FF3" w14:paraId="0086839F" w14:textId="15EA3431">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Kokku</w:t>
            </w:r>
          </w:p>
        </w:tc>
        <w:tc>
          <w:tcPr>
            <w:tcW w:w="4531" w:type="dxa"/>
          </w:tcPr>
          <w:p w:rsidRPr="00A54076" w:rsidR="00662117" w:rsidP="006D7E48" w:rsidRDefault="377511CE" w14:paraId="43741565" w14:textId="4DB89114">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42 103</w:t>
            </w:r>
          </w:p>
        </w:tc>
      </w:tr>
    </w:tbl>
    <w:p w:rsidRPr="00A54076" w:rsidR="003E24D1" w:rsidP="006D7E48" w:rsidRDefault="07EB45A0" w14:paraId="72C0C957" w14:textId="788C881D">
      <w:pPr>
        <w:spacing w:after="0" w:line="240" w:lineRule="auto"/>
        <w:jc w:val="both"/>
        <w:rPr>
          <w:rFonts w:ascii="Times New Roman" w:hAnsi="Times New Roman" w:cs="Times New Roman"/>
          <w:sz w:val="18"/>
          <w:szCs w:val="18"/>
        </w:rPr>
      </w:pPr>
      <w:r w:rsidRPr="00B87B32">
        <w:rPr>
          <w:rFonts w:ascii="Times New Roman" w:hAnsi="Times New Roman" w:cs="Times New Roman"/>
          <w:sz w:val="18"/>
          <w:szCs w:val="18"/>
        </w:rPr>
        <w:t>Allikas: MTA</w:t>
      </w:r>
      <w:r w:rsidRPr="00B87B32" w:rsidR="00CD3594">
        <w:rPr>
          <w:rStyle w:val="Allmrkuseviide"/>
          <w:rFonts w:ascii="Times New Roman" w:hAnsi="Times New Roman" w:cs="Times New Roman"/>
          <w:sz w:val="18"/>
          <w:szCs w:val="18"/>
        </w:rPr>
        <w:footnoteReference w:id="64"/>
      </w:r>
      <w:r w:rsidRPr="00B87B32" w:rsidR="319BB35B">
        <w:rPr>
          <w:rFonts w:ascii="Times New Roman" w:hAnsi="Times New Roman" w:cs="Times New Roman"/>
          <w:sz w:val="18"/>
          <w:szCs w:val="18"/>
        </w:rPr>
        <w:t>. Teabe</w:t>
      </w:r>
      <w:r w:rsidRPr="00B87B32" w:rsidR="2CF85053">
        <w:rPr>
          <w:rFonts w:ascii="Times New Roman" w:hAnsi="Times New Roman" w:cs="Times New Roman"/>
          <w:sz w:val="18"/>
          <w:szCs w:val="18"/>
        </w:rPr>
        <w:t xml:space="preserve">korraldused </w:t>
      </w:r>
      <w:r w:rsidRPr="4A20DDC3" w:rsidR="0B56BACC">
        <w:rPr>
          <w:rFonts w:ascii="Times New Roman" w:hAnsi="Times New Roman" w:cs="Times New Roman"/>
          <w:sz w:val="18"/>
          <w:szCs w:val="18"/>
        </w:rPr>
        <w:t>sisaldavad</w:t>
      </w:r>
      <w:r w:rsidRPr="00B87B32" w:rsidR="319BB35B">
        <w:rPr>
          <w:rFonts w:ascii="Times New Roman" w:hAnsi="Times New Roman" w:cs="Times New Roman"/>
          <w:sz w:val="18"/>
          <w:szCs w:val="18"/>
        </w:rPr>
        <w:t xml:space="preserve"> nii maksumenetluse</w:t>
      </w:r>
      <w:r w:rsidRPr="4A20DDC3" w:rsidR="0B56BACC">
        <w:rPr>
          <w:rFonts w:ascii="Times New Roman" w:hAnsi="Times New Roman" w:cs="Times New Roman"/>
          <w:sz w:val="18"/>
          <w:szCs w:val="18"/>
        </w:rPr>
        <w:t>s</w:t>
      </w:r>
      <w:r w:rsidRPr="00B87B32" w:rsidR="319BB35B">
        <w:rPr>
          <w:rFonts w:ascii="Times New Roman" w:hAnsi="Times New Roman" w:cs="Times New Roman"/>
          <w:sz w:val="18"/>
          <w:szCs w:val="18"/>
        </w:rPr>
        <w:t xml:space="preserve"> kui ka kriminaal- ja väärteomenetluse</w:t>
      </w:r>
      <w:r w:rsidRPr="4A20DDC3" w:rsidR="0B56BACC">
        <w:rPr>
          <w:rFonts w:ascii="Times New Roman" w:hAnsi="Times New Roman" w:cs="Times New Roman"/>
          <w:sz w:val="18"/>
          <w:szCs w:val="18"/>
        </w:rPr>
        <w:t>s</w:t>
      </w:r>
      <w:r w:rsidRPr="00B87B32" w:rsidR="319BB35B">
        <w:rPr>
          <w:rFonts w:ascii="Times New Roman" w:hAnsi="Times New Roman" w:cs="Times New Roman"/>
          <w:sz w:val="18"/>
          <w:szCs w:val="18"/>
        </w:rPr>
        <w:t xml:space="preserve"> tehtud </w:t>
      </w:r>
      <w:r w:rsidRPr="00B87B32" w:rsidR="3E0FD933">
        <w:rPr>
          <w:rFonts w:ascii="Times New Roman" w:hAnsi="Times New Roman" w:cs="Times New Roman"/>
          <w:sz w:val="18"/>
          <w:szCs w:val="18"/>
        </w:rPr>
        <w:t>teabekorraldusi</w:t>
      </w:r>
      <w:r w:rsidRPr="00B87B32" w:rsidR="1A8338ED">
        <w:rPr>
          <w:rFonts w:ascii="Times New Roman" w:hAnsi="Times New Roman" w:cs="Times New Roman"/>
          <w:sz w:val="18"/>
          <w:szCs w:val="18"/>
        </w:rPr>
        <w:t>.</w:t>
      </w:r>
      <w:r w:rsidRPr="00B87B32" w:rsidR="0191367A">
        <w:rPr>
          <w:rFonts w:ascii="Times New Roman" w:hAnsi="Times New Roman" w:cs="Times New Roman"/>
          <w:sz w:val="18"/>
          <w:szCs w:val="18"/>
        </w:rPr>
        <w:t xml:space="preserve"> </w:t>
      </w:r>
      <w:r w:rsidRPr="00B87B32" w:rsidR="1CDD5092">
        <w:rPr>
          <w:rFonts w:ascii="Times New Roman" w:hAnsi="Times New Roman" w:cs="Times New Roman"/>
          <w:sz w:val="18"/>
          <w:szCs w:val="18"/>
        </w:rPr>
        <w:t>Keskmiselt</w:t>
      </w:r>
      <w:r w:rsidRPr="00B87B32" w:rsidR="30200F54">
        <w:rPr>
          <w:rFonts w:ascii="Times New Roman" w:hAnsi="Times New Roman" w:cs="Times New Roman"/>
          <w:sz w:val="18"/>
          <w:szCs w:val="18"/>
        </w:rPr>
        <w:t xml:space="preserve"> </w:t>
      </w:r>
      <w:r w:rsidRPr="20A76737" w:rsidR="30200F54">
        <w:rPr>
          <w:rFonts w:ascii="Times New Roman" w:hAnsi="Times New Roman" w:cs="Times New Roman"/>
          <w:i/>
          <w:iCs/>
          <w:sz w:val="18"/>
          <w:szCs w:val="18"/>
        </w:rPr>
        <w:t>ca</w:t>
      </w:r>
      <w:r w:rsidRPr="00B87B32" w:rsidR="1CDD5092">
        <w:rPr>
          <w:rFonts w:ascii="Times New Roman" w:hAnsi="Times New Roman" w:cs="Times New Roman"/>
          <w:sz w:val="18"/>
          <w:szCs w:val="18"/>
        </w:rPr>
        <w:t xml:space="preserve"> 5</w:t>
      </w:r>
      <w:r w:rsidRPr="00B87B32" w:rsidR="30200F54">
        <w:rPr>
          <w:rFonts w:ascii="Times New Roman" w:hAnsi="Times New Roman" w:cs="Times New Roman"/>
          <w:sz w:val="18"/>
          <w:szCs w:val="18"/>
        </w:rPr>
        <w:t>3</w:t>
      </w:r>
      <w:r w:rsidRPr="00B87B32" w:rsidR="1CDD5092">
        <w:rPr>
          <w:rFonts w:ascii="Times New Roman" w:hAnsi="Times New Roman" w:cs="Times New Roman"/>
          <w:sz w:val="18"/>
          <w:szCs w:val="18"/>
        </w:rPr>
        <w:t>% päringutest</w:t>
      </w:r>
      <w:r w:rsidRPr="00B87B32" w:rsidR="37C5ED04">
        <w:rPr>
          <w:rFonts w:ascii="Times New Roman" w:hAnsi="Times New Roman" w:cs="Times New Roman"/>
          <w:sz w:val="18"/>
          <w:szCs w:val="18"/>
        </w:rPr>
        <w:t xml:space="preserve"> aastas</w:t>
      </w:r>
      <w:r w:rsidRPr="00B87B32" w:rsidR="1CDD5092">
        <w:rPr>
          <w:rFonts w:ascii="Times New Roman" w:hAnsi="Times New Roman" w:cs="Times New Roman"/>
          <w:sz w:val="18"/>
          <w:szCs w:val="18"/>
        </w:rPr>
        <w:t xml:space="preserve"> on seotud kriminaal- ja väärteomenetlusega, </w:t>
      </w:r>
      <w:r w:rsidRPr="20A76737" w:rsidR="30200F54">
        <w:rPr>
          <w:rFonts w:ascii="Times New Roman" w:hAnsi="Times New Roman" w:cs="Times New Roman"/>
          <w:i/>
          <w:iCs/>
          <w:sz w:val="18"/>
          <w:szCs w:val="18"/>
        </w:rPr>
        <w:t>ca</w:t>
      </w:r>
      <w:r w:rsidRPr="00B87B32" w:rsidR="30200F54">
        <w:rPr>
          <w:rFonts w:ascii="Times New Roman" w:hAnsi="Times New Roman" w:cs="Times New Roman"/>
          <w:sz w:val="18"/>
          <w:szCs w:val="18"/>
        </w:rPr>
        <w:t xml:space="preserve"> </w:t>
      </w:r>
      <w:r w:rsidRPr="00B87B32" w:rsidR="1CDD5092">
        <w:rPr>
          <w:rFonts w:ascii="Times New Roman" w:hAnsi="Times New Roman" w:cs="Times New Roman"/>
          <w:sz w:val="18"/>
          <w:szCs w:val="18"/>
        </w:rPr>
        <w:t>4</w:t>
      </w:r>
      <w:r w:rsidRPr="00B87B32" w:rsidR="30200F54">
        <w:rPr>
          <w:rFonts w:ascii="Times New Roman" w:hAnsi="Times New Roman" w:cs="Times New Roman"/>
          <w:sz w:val="18"/>
          <w:szCs w:val="18"/>
        </w:rPr>
        <w:t>7</w:t>
      </w:r>
      <w:r w:rsidRPr="00B87B32" w:rsidR="1CDD5092">
        <w:rPr>
          <w:rFonts w:ascii="Times New Roman" w:hAnsi="Times New Roman" w:cs="Times New Roman"/>
          <w:sz w:val="18"/>
          <w:szCs w:val="18"/>
        </w:rPr>
        <w:t xml:space="preserve">% </w:t>
      </w:r>
      <w:r w:rsidRPr="00B87B32" w:rsidR="1B2C77B6">
        <w:rPr>
          <w:rFonts w:ascii="Times New Roman" w:hAnsi="Times New Roman" w:cs="Times New Roman"/>
          <w:sz w:val="18"/>
          <w:szCs w:val="18"/>
        </w:rPr>
        <w:t>maksumenetlusega.</w:t>
      </w:r>
    </w:p>
    <w:p w:rsidRPr="00A54076" w:rsidR="005708A4" w:rsidP="006D7E48" w:rsidRDefault="005708A4" w14:paraId="1E23C01F" w14:textId="77777777">
      <w:pPr>
        <w:spacing w:after="0" w:line="240" w:lineRule="auto"/>
        <w:jc w:val="both"/>
        <w:rPr>
          <w:rFonts w:ascii="Times New Roman" w:hAnsi="Times New Roman" w:cs="Times New Roman"/>
          <w:sz w:val="24"/>
          <w:szCs w:val="24"/>
        </w:rPr>
      </w:pPr>
    </w:p>
    <w:p w:rsidRPr="00A54076" w:rsidR="00AC0996" w:rsidP="006D7E48" w:rsidRDefault="736D739C" w14:paraId="5BBA4D6C" w14:textId="585FA4CD">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 xml:space="preserve">Tabelis </w:t>
      </w:r>
      <w:r w:rsidRPr="67C0DBE4" w:rsidR="00733B67">
        <w:rPr>
          <w:rFonts w:ascii="Times New Roman" w:hAnsi="Times New Roman" w:cs="Times New Roman"/>
          <w:sz w:val="24"/>
          <w:szCs w:val="24"/>
        </w:rPr>
        <w:t>on näha</w:t>
      </w:r>
      <w:r w:rsidRPr="67C0DBE4">
        <w:rPr>
          <w:rFonts w:ascii="Times New Roman" w:hAnsi="Times New Roman" w:cs="Times New Roman"/>
          <w:sz w:val="24"/>
          <w:szCs w:val="24"/>
        </w:rPr>
        <w:t xml:space="preserve"> perioodi 2022–2024 teabekorralduste</w:t>
      </w:r>
      <w:r w:rsidRPr="67C0DBE4" w:rsidR="526359D4">
        <w:rPr>
          <w:rFonts w:ascii="Times New Roman" w:hAnsi="Times New Roman" w:cs="Times New Roman"/>
          <w:sz w:val="24"/>
          <w:szCs w:val="24"/>
        </w:rPr>
        <w:t>ga esitatud päringute</w:t>
      </w:r>
      <w:r w:rsidRPr="67C0DBE4">
        <w:rPr>
          <w:rFonts w:ascii="Times New Roman" w:hAnsi="Times New Roman" w:cs="Times New Roman"/>
          <w:sz w:val="24"/>
          <w:szCs w:val="24"/>
        </w:rPr>
        <w:t xml:space="preserve"> kogumahud, samuti iga-aastane kasv, mis </w:t>
      </w:r>
      <w:r w:rsidRPr="67C0DBE4" w:rsidR="1151FF9B">
        <w:rPr>
          <w:rFonts w:ascii="Times New Roman" w:hAnsi="Times New Roman" w:cs="Times New Roman"/>
          <w:sz w:val="24"/>
          <w:szCs w:val="24"/>
        </w:rPr>
        <w:t>võib jätkuda</w:t>
      </w:r>
      <w:r w:rsidRPr="67C0DBE4">
        <w:rPr>
          <w:rFonts w:ascii="Times New Roman" w:hAnsi="Times New Roman" w:cs="Times New Roman"/>
          <w:sz w:val="24"/>
          <w:szCs w:val="24"/>
        </w:rPr>
        <w:t xml:space="preserve">, kui täitmisregistri täielik kasutusvõimalus taastada. </w:t>
      </w:r>
      <w:r w:rsidRPr="67C0DBE4" w:rsidR="62F9D942">
        <w:rPr>
          <w:rFonts w:ascii="Times New Roman" w:hAnsi="Times New Roman" w:cs="Times New Roman"/>
          <w:sz w:val="24"/>
          <w:szCs w:val="24"/>
        </w:rPr>
        <w:t>Kõnealu</w:t>
      </w:r>
      <w:r w:rsidRPr="67C0DBE4" w:rsidR="34B27890">
        <w:rPr>
          <w:rFonts w:ascii="Times New Roman" w:hAnsi="Times New Roman" w:cs="Times New Roman"/>
          <w:sz w:val="24"/>
          <w:szCs w:val="24"/>
        </w:rPr>
        <w:t>sele</w:t>
      </w:r>
      <w:r w:rsidRPr="67C0DBE4" w:rsidR="62F9D942">
        <w:rPr>
          <w:rFonts w:ascii="Times New Roman" w:hAnsi="Times New Roman" w:cs="Times New Roman"/>
          <w:sz w:val="24"/>
          <w:szCs w:val="24"/>
        </w:rPr>
        <w:t xml:space="preserve"> kas</w:t>
      </w:r>
      <w:r w:rsidRPr="67C0DBE4" w:rsidR="3100D2CC">
        <w:rPr>
          <w:rFonts w:ascii="Times New Roman" w:hAnsi="Times New Roman" w:cs="Times New Roman"/>
          <w:sz w:val="24"/>
          <w:szCs w:val="24"/>
        </w:rPr>
        <w:t>v</w:t>
      </w:r>
      <w:r w:rsidRPr="67C0DBE4" w:rsidR="62F9D942">
        <w:rPr>
          <w:rFonts w:ascii="Times New Roman" w:hAnsi="Times New Roman" w:cs="Times New Roman"/>
          <w:sz w:val="24"/>
          <w:szCs w:val="24"/>
        </w:rPr>
        <w:t xml:space="preserve">utendentsile vastandub aga </w:t>
      </w:r>
      <w:r w:rsidRPr="67C0DBE4" w:rsidR="00AB2153">
        <w:rPr>
          <w:rFonts w:ascii="Times New Roman" w:hAnsi="Times New Roman" w:cs="Times New Roman"/>
          <w:sz w:val="24"/>
          <w:szCs w:val="24"/>
        </w:rPr>
        <w:t xml:space="preserve">väljaspool </w:t>
      </w:r>
      <w:r w:rsidRPr="67C0DBE4" w:rsidR="33F6E829">
        <w:rPr>
          <w:rFonts w:ascii="Times New Roman" w:hAnsi="Times New Roman" w:cs="Times New Roman"/>
          <w:sz w:val="24"/>
          <w:szCs w:val="24"/>
        </w:rPr>
        <w:t>täitmisregistri</w:t>
      </w:r>
      <w:r w:rsidRPr="67C0DBE4" w:rsidR="00AB2153">
        <w:rPr>
          <w:rFonts w:ascii="Times New Roman" w:hAnsi="Times New Roman" w:cs="Times New Roman"/>
          <w:sz w:val="24"/>
          <w:szCs w:val="24"/>
        </w:rPr>
        <w:t>t</w:t>
      </w:r>
      <w:r w:rsidRPr="67C0DBE4" w:rsidR="33F6E829">
        <w:rPr>
          <w:rFonts w:ascii="Times New Roman" w:hAnsi="Times New Roman" w:cs="Times New Roman"/>
          <w:sz w:val="24"/>
          <w:szCs w:val="24"/>
        </w:rPr>
        <w:t xml:space="preserve"> esitatavate </w:t>
      </w:r>
      <w:r w:rsidRPr="67C0DBE4" w:rsidR="155BAA22">
        <w:rPr>
          <w:rFonts w:ascii="Times New Roman" w:hAnsi="Times New Roman" w:cs="Times New Roman"/>
          <w:sz w:val="24"/>
          <w:szCs w:val="24"/>
        </w:rPr>
        <w:t>korralduste</w:t>
      </w:r>
      <w:r w:rsidRPr="67C0DBE4" w:rsidR="33F6E829">
        <w:rPr>
          <w:rFonts w:ascii="Times New Roman" w:hAnsi="Times New Roman" w:cs="Times New Roman"/>
          <w:sz w:val="24"/>
          <w:szCs w:val="24"/>
        </w:rPr>
        <w:t xml:space="preserve"> arvu märkimisväärne vähenemine, </w:t>
      </w:r>
      <w:r w:rsidRPr="67C0DBE4" w:rsidR="00E2020B">
        <w:rPr>
          <w:rFonts w:ascii="Times New Roman" w:hAnsi="Times New Roman" w:cs="Times New Roman"/>
          <w:sz w:val="24"/>
          <w:szCs w:val="24"/>
        </w:rPr>
        <w:t>näiteks</w:t>
      </w:r>
      <w:r w:rsidRPr="67C0DBE4" w:rsidR="008449CC">
        <w:rPr>
          <w:rFonts w:ascii="Times New Roman" w:hAnsi="Times New Roman" w:cs="Times New Roman"/>
          <w:sz w:val="24"/>
          <w:szCs w:val="24"/>
        </w:rPr>
        <w:t xml:space="preserve"> mõne</w:t>
      </w:r>
      <w:r w:rsidRPr="67C0DBE4" w:rsidR="1C05E332">
        <w:rPr>
          <w:rFonts w:ascii="Times New Roman" w:hAnsi="Times New Roman" w:cs="Times New Roman"/>
          <w:sz w:val="24"/>
          <w:szCs w:val="24"/>
        </w:rPr>
        <w:t xml:space="preserve"> </w:t>
      </w:r>
      <w:r w:rsidRPr="67C0DBE4" w:rsidR="33F6E829">
        <w:rPr>
          <w:rFonts w:ascii="Times New Roman" w:hAnsi="Times New Roman" w:cs="Times New Roman"/>
          <w:sz w:val="24"/>
          <w:szCs w:val="24"/>
        </w:rPr>
        <w:t xml:space="preserve">krediidiasutuse </w:t>
      </w:r>
      <w:r w:rsidRPr="67C0DBE4" w:rsidR="008449CC">
        <w:rPr>
          <w:rFonts w:ascii="Times New Roman" w:hAnsi="Times New Roman" w:cs="Times New Roman"/>
          <w:sz w:val="24"/>
          <w:szCs w:val="24"/>
        </w:rPr>
        <w:t>puhul on</w:t>
      </w:r>
      <w:r w:rsidRPr="67C0DBE4" w:rsidR="1C05E332">
        <w:rPr>
          <w:rFonts w:ascii="Times New Roman" w:hAnsi="Times New Roman" w:cs="Times New Roman"/>
          <w:sz w:val="24"/>
          <w:szCs w:val="24"/>
        </w:rPr>
        <w:t xml:space="preserve"> selliste </w:t>
      </w:r>
      <w:r w:rsidRPr="67C0DBE4" w:rsidR="155BAA22">
        <w:rPr>
          <w:rFonts w:ascii="Times New Roman" w:hAnsi="Times New Roman" w:cs="Times New Roman"/>
          <w:sz w:val="24"/>
          <w:szCs w:val="24"/>
        </w:rPr>
        <w:t>korralduste</w:t>
      </w:r>
      <w:r w:rsidRPr="67C0DBE4" w:rsidR="1C05E332">
        <w:rPr>
          <w:rFonts w:ascii="Times New Roman" w:hAnsi="Times New Roman" w:cs="Times New Roman"/>
          <w:sz w:val="24"/>
          <w:szCs w:val="24"/>
        </w:rPr>
        <w:t xml:space="preserve"> arv</w:t>
      </w:r>
      <w:r w:rsidRPr="67C0DBE4" w:rsidR="33F6E829">
        <w:rPr>
          <w:rFonts w:ascii="Times New Roman" w:hAnsi="Times New Roman" w:cs="Times New Roman"/>
          <w:sz w:val="24"/>
          <w:szCs w:val="24"/>
        </w:rPr>
        <w:t xml:space="preserve"> vähenenud </w:t>
      </w:r>
      <w:r w:rsidRPr="67C0DBE4" w:rsidR="32CDEA52">
        <w:rPr>
          <w:rFonts w:ascii="Times New Roman" w:hAnsi="Times New Roman" w:cs="Times New Roman"/>
          <w:sz w:val="24"/>
          <w:szCs w:val="24"/>
        </w:rPr>
        <w:t>ligi</w:t>
      </w:r>
      <w:r w:rsidRPr="67C0DBE4" w:rsidR="3CC77412">
        <w:rPr>
          <w:rFonts w:ascii="Times New Roman" w:hAnsi="Times New Roman" w:cs="Times New Roman"/>
          <w:sz w:val="24"/>
          <w:szCs w:val="24"/>
        </w:rPr>
        <w:t xml:space="preserve"> 94%. </w:t>
      </w:r>
      <w:r w:rsidRPr="67C0DBE4" w:rsidR="1C05E332">
        <w:rPr>
          <w:rFonts w:ascii="Times New Roman" w:hAnsi="Times New Roman" w:cs="Times New Roman"/>
          <w:sz w:val="24"/>
          <w:szCs w:val="24"/>
        </w:rPr>
        <w:t xml:space="preserve">See on tingitud sellest, et </w:t>
      </w:r>
      <w:r w:rsidRPr="67C0DBE4" w:rsidR="75BE014F">
        <w:rPr>
          <w:rFonts w:ascii="Times New Roman" w:hAnsi="Times New Roman" w:cs="Times New Roman"/>
          <w:sz w:val="24"/>
          <w:szCs w:val="24"/>
        </w:rPr>
        <w:t>MTA tehniline võime</w:t>
      </w:r>
      <w:r w:rsidRPr="67C0DBE4" w:rsidR="732322B7">
        <w:rPr>
          <w:rFonts w:ascii="Times New Roman" w:hAnsi="Times New Roman" w:cs="Times New Roman"/>
          <w:sz w:val="24"/>
          <w:szCs w:val="24"/>
        </w:rPr>
        <w:t>kus</w:t>
      </w:r>
      <w:r w:rsidRPr="67C0DBE4" w:rsidR="745FBCCE">
        <w:rPr>
          <w:rFonts w:ascii="Times New Roman" w:hAnsi="Times New Roman" w:cs="Times New Roman"/>
          <w:sz w:val="24"/>
          <w:szCs w:val="24"/>
        </w:rPr>
        <w:t xml:space="preserve"> ja tema ametnike vilumus</w:t>
      </w:r>
      <w:r w:rsidRPr="67C0DBE4" w:rsidR="75BE014F">
        <w:rPr>
          <w:rFonts w:ascii="Times New Roman" w:hAnsi="Times New Roman" w:cs="Times New Roman"/>
          <w:sz w:val="24"/>
          <w:szCs w:val="24"/>
        </w:rPr>
        <w:t xml:space="preserve"> täitmisregistrit kasutada on ajas suurenenud</w:t>
      </w:r>
      <w:r w:rsidRPr="67C0DBE4" w:rsidR="030FFC55">
        <w:rPr>
          <w:rFonts w:ascii="Times New Roman" w:hAnsi="Times New Roman" w:cs="Times New Roman"/>
          <w:sz w:val="24"/>
          <w:szCs w:val="24"/>
        </w:rPr>
        <w:t>. Selle tulemusel on täitmisregister</w:t>
      </w:r>
      <w:r w:rsidRPr="67C0DBE4" w:rsidR="30EA92E6">
        <w:rPr>
          <w:rFonts w:ascii="Times New Roman" w:hAnsi="Times New Roman" w:cs="Times New Roman"/>
          <w:sz w:val="24"/>
          <w:szCs w:val="24"/>
        </w:rPr>
        <w:t xml:space="preserve"> </w:t>
      </w:r>
      <w:r w:rsidRPr="67C0DBE4" w:rsidR="030FFC55">
        <w:rPr>
          <w:rFonts w:ascii="Times New Roman" w:hAnsi="Times New Roman" w:cs="Times New Roman"/>
          <w:sz w:val="24"/>
          <w:szCs w:val="24"/>
        </w:rPr>
        <w:t>muutunud</w:t>
      </w:r>
      <w:r w:rsidRPr="67C0DBE4" w:rsidR="30EA92E6">
        <w:rPr>
          <w:rFonts w:ascii="Times New Roman" w:hAnsi="Times New Roman" w:cs="Times New Roman"/>
          <w:sz w:val="24"/>
          <w:szCs w:val="24"/>
        </w:rPr>
        <w:t xml:space="preserve"> peamiseks </w:t>
      </w:r>
      <w:r w:rsidRPr="67C0DBE4" w:rsidR="1C05E332">
        <w:rPr>
          <w:rFonts w:ascii="Times New Roman" w:hAnsi="Times New Roman" w:cs="Times New Roman"/>
          <w:sz w:val="24"/>
          <w:szCs w:val="24"/>
        </w:rPr>
        <w:t xml:space="preserve">kanaliks, mille kaudu MTA </w:t>
      </w:r>
      <w:r w:rsidRPr="67C0DBE4" w:rsidR="1E206190">
        <w:rPr>
          <w:rFonts w:ascii="Times New Roman" w:hAnsi="Times New Roman" w:cs="Times New Roman"/>
          <w:sz w:val="24"/>
          <w:szCs w:val="24"/>
        </w:rPr>
        <w:t>teabekorraldusi sihtrühmale esitab</w:t>
      </w:r>
      <w:r w:rsidRPr="67C0DBE4" w:rsidR="3832D0BA">
        <w:rPr>
          <w:rFonts w:ascii="Times New Roman" w:hAnsi="Times New Roman" w:cs="Times New Roman"/>
          <w:sz w:val="24"/>
          <w:szCs w:val="24"/>
        </w:rPr>
        <w:t xml:space="preserve">, sest see võimaldab </w:t>
      </w:r>
      <w:r w:rsidRPr="67C0DBE4" w:rsidR="007E3409">
        <w:rPr>
          <w:rFonts w:ascii="Times New Roman" w:hAnsi="Times New Roman" w:cs="Times New Roman"/>
          <w:sz w:val="24"/>
          <w:szCs w:val="24"/>
        </w:rPr>
        <w:t xml:space="preserve">hoida kokku </w:t>
      </w:r>
      <w:r w:rsidRPr="67C0DBE4" w:rsidR="3832D0BA">
        <w:rPr>
          <w:rFonts w:ascii="Times New Roman" w:hAnsi="Times New Roman" w:cs="Times New Roman"/>
          <w:sz w:val="24"/>
          <w:szCs w:val="24"/>
        </w:rPr>
        <w:t>kõikide osa</w:t>
      </w:r>
      <w:r w:rsidRPr="67C0DBE4" w:rsidR="007E3409">
        <w:rPr>
          <w:rFonts w:ascii="Times New Roman" w:hAnsi="Times New Roman" w:cs="Times New Roman"/>
          <w:sz w:val="24"/>
          <w:szCs w:val="24"/>
        </w:rPr>
        <w:t>liste</w:t>
      </w:r>
      <w:r w:rsidRPr="67C0DBE4" w:rsidR="0B30F3FB">
        <w:rPr>
          <w:rFonts w:ascii="Times New Roman" w:hAnsi="Times New Roman" w:cs="Times New Roman"/>
          <w:sz w:val="24"/>
          <w:szCs w:val="24"/>
        </w:rPr>
        <w:t xml:space="preserve"> a</w:t>
      </w:r>
      <w:r w:rsidRPr="67C0DBE4" w:rsidR="007E3409">
        <w:rPr>
          <w:rFonts w:ascii="Times New Roman" w:hAnsi="Times New Roman" w:cs="Times New Roman"/>
          <w:sz w:val="24"/>
          <w:szCs w:val="24"/>
        </w:rPr>
        <w:t>ega</w:t>
      </w:r>
      <w:r w:rsidRPr="67C0DBE4" w:rsidR="0B30F3FB">
        <w:rPr>
          <w:rFonts w:ascii="Times New Roman" w:hAnsi="Times New Roman" w:cs="Times New Roman"/>
          <w:sz w:val="24"/>
          <w:szCs w:val="24"/>
        </w:rPr>
        <w:t xml:space="preserve"> ja tööressurssi.</w:t>
      </w:r>
    </w:p>
    <w:p w:rsidRPr="00A54076" w:rsidR="00AC0996" w:rsidP="006D7E48" w:rsidRDefault="00AC0996" w14:paraId="40F0F574" w14:textId="77777777">
      <w:pPr>
        <w:spacing w:after="0" w:line="240" w:lineRule="auto"/>
        <w:jc w:val="both"/>
        <w:rPr>
          <w:rFonts w:ascii="Times New Roman" w:hAnsi="Times New Roman" w:cs="Times New Roman"/>
          <w:sz w:val="24"/>
          <w:szCs w:val="24"/>
        </w:rPr>
      </w:pPr>
    </w:p>
    <w:tbl>
      <w:tblPr>
        <w:tblStyle w:val="Kontuurtabel"/>
        <w:tblW w:w="0" w:type="auto"/>
        <w:tblLayout w:type="fixed"/>
        <w:tblLook w:val="06A0" w:firstRow="1" w:lastRow="0" w:firstColumn="1" w:lastColumn="0" w:noHBand="1" w:noVBand="1"/>
      </w:tblPr>
      <w:tblGrid>
        <w:gridCol w:w="1095"/>
        <w:gridCol w:w="3435"/>
        <w:gridCol w:w="2265"/>
        <w:gridCol w:w="2265"/>
      </w:tblGrid>
      <w:tr w:rsidR="1836CB87" w:rsidTr="74CD579E" w14:paraId="50F5E499" w14:textId="77777777">
        <w:trPr>
          <w:trHeight w:val="300"/>
        </w:trPr>
        <w:tc>
          <w:tcPr>
            <w:tcW w:w="1095" w:type="dxa"/>
          </w:tcPr>
          <w:p w:rsidR="1F2D26A1" w:rsidP="74CD579E" w:rsidRDefault="2DC6AD11" w14:paraId="3FC2FE4A" w14:textId="17B5027C">
            <w:pPr>
              <w:spacing w:line="240" w:lineRule="auto"/>
              <w:rPr>
                <w:rFonts w:ascii="Times New Roman" w:hAnsi="Times New Roman" w:cs="Times New Roman"/>
                <w:sz w:val="24"/>
                <w:szCs w:val="24"/>
              </w:rPr>
            </w:pPr>
            <w:r w:rsidRPr="74CD579E">
              <w:rPr>
                <w:rFonts w:ascii="Times New Roman" w:hAnsi="Times New Roman" w:cs="Times New Roman"/>
                <w:sz w:val="24"/>
                <w:szCs w:val="24"/>
              </w:rPr>
              <w:t>Aasta</w:t>
            </w:r>
          </w:p>
        </w:tc>
        <w:tc>
          <w:tcPr>
            <w:tcW w:w="3435" w:type="dxa"/>
          </w:tcPr>
          <w:p w:rsidR="1F2D26A1" w:rsidP="74CD579E" w:rsidRDefault="2DC6AD11" w14:paraId="0E239962" w14:textId="1BA644BF">
            <w:pPr>
              <w:spacing w:line="240" w:lineRule="auto"/>
              <w:rPr>
                <w:rFonts w:ascii="Times New Roman" w:hAnsi="Times New Roman" w:cs="Times New Roman"/>
                <w:sz w:val="24"/>
                <w:szCs w:val="24"/>
              </w:rPr>
            </w:pPr>
            <w:r w:rsidRPr="74CD579E">
              <w:rPr>
                <w:rFonts w:ascii="Times New Roman" w:hAnsi="Times New Roman" w:cs="Times New Roman"/>
                <w:sz w:val="24"/>
                <w:szCs w:val="24"/>
              </w:rPr>
              <w:t>RAB esitatud päringute arv krediidiasutustele täitmisregistri kaudu*</w:t>
            </w:r>
          </w:p>
        </w:tc>
        <w:tc>
          <w:tcPr>
            <w:tcW w:w="2265" w:type="dxa"/>
          </w:tcPr>
          <w:p w:rsidR="1F2D26A1" w:rsidP="74CD579E" w:rsidRDefault="2DC6AD11" w14:paraId="7353CB44" w14:textId="32939ABD">
            <w:pPr>
              <w:spacing w:line="240" w:lineRule="auto"/>
              <w:rPr>
                <w:rFonts w:ascii="Times New Roman" w:hAnsi="Times New Roman" w:cs="Times New Roman"/>
                <w:sz w:val="24"/>
                <w:szCs w:val="24"/>
              </w:rPr>
            </w:pPr>
            <w:r w:rsidRPr="74CD579E">
              <w:rPr>
                <w:rFonts w:ascii="Times New Roman" w:hAnsi="Times New Roman" w:cs="Times New Roman"/>
                <w:sz w:val="24"/>
                <w:szCs w:val="24"/>
              </w:rPr>
              <w:t>Juriidilistest isikutest subjektid</w:t>
            </w:r>
          </w:p>
        </w:tc>
        <w:tc>
          <w:tcPr>
            <w:tcW w:w="2265" w:type="dxa"/>
          </w:tcPr>
          <w:p w:rsidR="1F2D26A1" w:rsidP="74CD579E" w:rsidRDefault="2DC6AD11" w14:paraId="459EFC37" w14:textId="3F78EC26">
            <w:pPr>
              <w:spacing w:line="240" w:lineRule="auto"/>
              <w:rPr>
                <w:rFonts w:ascii="Times New Roman" w:hAnsi="Times New Roman" w:cs="Times New Roman"/>
                <w:sz w:val="24"/>
                <w:szCs w:val="24"/>
              </w:rPr>
            </w:pPr>
            <w:r w:rsidRPr="74CD579E">
              <w:rPr>
                <w:rFonts w:ascii="Times New Roman" w:hAnsi="Times New Roman" w:cs="Times New Roman"/>
                <w:sz w:val="24"/>
                <w:szCs w:val="24"/>
              </w:rPr>
              <w:t>Füüsilistest isikutest subjektid</w:t>
            </w:r>
          </w:p>
        </w:tc>
      </w:tr>
      <w:tr w:rsidR="1836CB87" w:rsidTr="74CD579E" w14:paraId="122FE123" w14:textId="77777777">
        <w:trPr>
          <w:trHeight w:val="300"/>
        </w:trPr>
        <w:tc>
          <w:tcPr>
            <w:tcW w:w="1095" w:type="dxa"/>
          </w:tcPr>
          <w:p w:rsidR="1F2D26A1" w:rsidP="74CD579E" w:rsidRDefault="2DC6AD11" w14:paraId="7870D89D" w14:textId="001B1EEC">
            <w:pPr>
              <w:spacing w:line="240" w:lineRule="auto"/>
              <w:rPr>
                <w:rFonts w:ascii="Times New Roman" w:hAnsi="Times New Roman" w:cs="Times New Roman"/>
                <w:sz w:val="24"/>
                <w:szCs w:val="24"/>
              </w:rPr>
            </w:pPr>
            <w:r w:rsidRPr="74CD579E">
              <w:rPr>
                <w:rFonts w:ascii="Times New Roman" w:hAnsi="Times New Roman" w:cs="Times New Roman"/>
                <w:sz w:val="24"/>
                <w:szCs w:val="24"/>
              </w:rPr>
              <w:t>2022</w:t>
            </w:r>
          </w:p>
        </w:tc>
        <w:tc>
          <w:tcPr>
            <w:tcW w:w="3435" w:type="dxa"/>
          </w:tcPr>
          <w:p w:rsidR="56ECDF95" w:rsidP="74CD579E" w:rsidRDefault="611AE530" w14:paraId="59DB3CC8" w14:textId="04030916">
            <w:pPr>
              <w:spacing w:line="240" w:lineRule="auto"/>
              <w:rPr>
                <w:rFonts w:ascii="Times New Roman" w:hAnsi="Times New Roman" w:cs="Times New Roman"/>
                <w:sz w:val="24"/>
                <w:szCs w:val="24"/>
              </w:rPr>
            </w:pPr>
            <w:r w:rsidRPr="74CD579E">
              <w:rPr>
                <w:rFonts w:ascii="Times New Roman" w:hAnsi="Times New Roman" w:cs="Times New Roman"/>
                <w:sz w:val="24"/>
                <w:szCs w:val="24"/>
              </w:rPr>
              <w:t>11</w:t>
            </w:r>
            <w:r w:rsidRPr="74CD579E" w:rsidR="623F5417">
              <w:rPr>
                <w:rFonts w:ascii="Times New Roman" w:hAnsi="Times New Roman" w:cs="Times New Roman"/>
                <w:sz w:val="24"/>
                <w:szCs w:val="24"/>
              </w:rPr>
              <w:t> </w:t>
            </w:r>
            <w:r w:rsidRPr="74CD579E">
              <w:rPr>
                <w:rFonts w:ascii="Times New Roman" w:hAnsi="Times New Roman" w:cs="Times New Roman"/>
                <w:sz w:val="24"/>
                <w:szCs w:val="24"/>
              </w:rPr>
              <w:t>567</w:t>
            </w:r>
          </w:p>
        </w:tc>
        <w:tc>
          <w:tcPr>
            <w:tcW w:w="2265" w:type="dxa"/>
          </w:tcPr>
          <w:p w:rsidR="59630814" w:rsidP="74CD579E" w:rsidRDefault="0552D2CE" w14:paraId="7CA9A4BA" w14:textId="04683C52">
            <w:pPr>
              <w:spacing w:line="240" w:lineRule="auto"/>
              <w:rPr>
                <w:rFonts w:ascii="Times New Roman" w:hAnsi="Times New Roman" w:cs="Times New Roman"/>
                <w:sz w:val="24"/>
                <w:szCs w:val="24"/>
              </w:rPr>
            </w:pPr>
            <w:r w:rsidRPr="74CD579E">
              <w:rPr>
                <w:rFonts w:ascii="Times New Roman" w:hAnsi="Times New Roman" w:cs="Times New Roman"/>
                <w:sz w:val="24"/>
                <w:szCs w:val="24"/>
              </w:rPr>
              <w:t>321</w:t>
            </w:r>
          </w:p>
        </w:tc>
        <w:tc>
          <w:tcPr>
            <w:tcW w:w="2265" w:type="dxa"/>
          </w:tcPr>
          <w:p w:rsidR="66E1EC2E" w:rsidP="74CD579E" w:rsidRDefault="5E02D444" w14:paraId="57E85DE5" w14:textId="751E1A77">
            <w:pPr>
              <w:spacing w:line="240" w:lineRule="auto"/>
              <w:rPr>
                <w:rFonts w:ascii="Times New Roman" w:hAnsi="Times New Roman" w:cs="Times New Roman"/>
                <w:sz w:val="24"/>
                <w:szCs w:val="24"/>
              </w:rPr>
            </w:pPr>
            <w:r w:rsidRPr="74CD579E">
              <w:rPr>
                <w:rFonts w:ascii="Times New Roman" w:hAnsi="Times New Roman" w:cs="Times New Roman"/>
                <w:sz w:val="24"/>
                <w:szCs w:val="24"/>
              </w:rPr>
              <w:t>294</w:t>
            </w:r>
          </w:p>
        </w:tc>
      </w:tr>
      <w:tr w:rsidR="1836CB87" w:rsidTr="74CD579E" w14:paraId="7D939A7E" w14:textId="77777777">
        <w:trPr>
          <w:trHeight w:val="300"/>
        </w:trPr>
        <w:tc>
          <w:tcPr>
            <w:tcW w:w="1095" w:type="dxa"/>
          </w:tcPr>
          <w:p w:rsidR="1F2D26A1" w:rsidP="74CD579E" w:rsidRDefault="2DC6AD11" w14:paraId="49777AC4" w14:textId="4EA4D1F9">
            <w:pPr>
              <w:spacing w:line="240" w:lineRule="auto"/>
              <w:rPr>
                <w:rFonts w:ascii="Times New Roman" w:hAnsi="Times New Roman" w:cs="Times New Roman"/>
                <w:sz w:val="24"/>
                <w:szCs w:val="24"/>
              </w:rPr>
            </w:pPr>
            <w:r w:rsidRPr="74CD579E">
              <w:rPr>
                <w:rFonts w:ascii="Times New Roman" w:hAnsi="Times New Roman" w:cs="Times New Roman"/>
                <w:sz w:val="24"/>
                <w:szCs w:val="24"/>
              </w:rPr>
              <w:t>2023</w:t>
            </w:r>
          </w:p>
        </w:tc>
        <w:tc>
          <w:tcPr>
            <w:tcW w:w="3435" w:type="dxa"/>
          </w:tcPr>
          <w:p w:rsidR="62B71CB9" w:rsidP="74CD579E" w:rsidRDefault="729B7EA6" w14:paraId="110F391F" w14:textId="049A1629">
            <w:pPr>
              <w:spacing w:line="240" w:lineRule="auto"/>
              <w:rPr>
                <w:rFonts w:ascii="Times New Roman" w:hAnsi="Times New Roman" w:cs="Times New Roman"/>
                <w:sz w:val="24"/>
                <w:szCs w:val="24"/>
              </w:rPr>
            </w:pPr>
            <w:r w:rsidRPr="74CD579E">
              <w:rPr>
                <w:rFonts w:ascii="Times New Roman" w:hAnsi="Times New Roman" w:cs="Times New Roman"/>
                <w:sz w:val="24"/>
                <w:szCs w:val="24"/>
              </w:rPr>
              <w:t>9267</w:t>
            </w:r>
          </w:p>
        </w:tc>
        <w:tc>
          <w:tcPr>
            <w:tcW w:w="2265" w:type="dxa"/>
          </w:tcPr>
          <w:p w:rsidR="6DA8C0E5" w:rsidP="74CD579E" w:rsidRDefault="2FEF5F69" w14:paraId="79C05743" w14:textId="532EB543">
            <w:pPr>
              <w:spacing w:line="240" w:lineRule="auto"/>
              <w:rPr>
                <w:rFonts w:ascii="Times New Roman" w:hAnsi="Times New Roman" w:cs="Times New Roman"/>
                <w:sz w:val="24"/>
                <w:szCs w:val="24"/>
              </w:rPr>
            </w:pPr>
            <w:r w:rsidRPr="74CD579E">
              <w:rPr>
                <w:rFonts w:ascii="Times New Roman" w:hAnsi="Times New Roman" w:cs="Times New Roman"/>
                <w:sz w:val="24"/>
                <w:szCs w:val="24"/>
              </w:rPr>
              <w:t>381</w:t>
            </w:r>
          </w:p>
        </w:tc>
        <w:tc>
          <w:tcPr>
            <w:tcW w:w="2265" w:type="dxa"/>
          </w:tcPr>
          <w:p w:rsidR="54C9B0D2" w:rsidP="74CD579E" w:rsidRDefault="65C0452B" w14:paraId="5E68706D" w14:textId="100D1DA4">
            <w:pPr>
              <w:spacing w:line="240" w:lineRule="auto"/>
              <w:rPr>
                <w:rFonts w:ascii="Times New Roman" w:hAnsi="Times New Roman" w:cs="Times New Roman"/>
                <w:sz w:val="24"/>
                <w:szCs w:val="24"/>
              </w:rPr>
            </w:pPr>
            <w:r w:rsidRPr="74CD579E">
              <w:rPr>
                <w:rFonts w:ascii="Times New Roman" w:hAnsi="Times New Roman" w:cs="Times New Roman"/>
                <w:sz w:val="24"/>
                <w:szCs w:val="24"/>
              </w:rPr>
              <w:t>201</w:t>
            </w:r>
          </w:p>
        </w:tc>
      </w:tr>
      <w:tr w:rsidR="1836CB87" w:rsidTr="74CD579E" w14:paraId="76F6AF32" w14:textId="77777777">
        <w:trPr>
          <w:trHeight w:val="300"/>
        </w:trPr>
        <w:tc>
          <w:tcPr>
            <w:tcW w:w="1095" w:type="dxa"/>
          </w:tcPr>
          <w:p w:rsidR="1F2D26A1" w:rsidP="74CD579E" w:rsidRDefault="2DC6AD11" w14:paraId="142F3367" w14:textId="0D7C55F8">
            <w:pPr>
              <w:spacing w:line="240" w:lineRule="auto"/>
              <w:rPr>
                <w:rFonts w:ascii="Times New Roman" w:hAnsi="Times New Roman" w:cs="Times New Roman"/>
                <w:sz w:val="24"/>
                <w:szCs w:val="24"/>
              </w:rPr>
            </w:pPr>
            <w:r w:rsidRPr="74CD579E">
              <w:rPr>
                <w:rFonts w:ascii="Times New Roman" w:hAnsi="Times New Roman" w:cs="Times New Roman"/>
                <w:sz w:val="24"/>
                <w:szCs w:val="24"/>
              </w:rPr>
              <w:t>2024</w:t>
            </w:r>
          </w:p>
        </w:tc>
        <w:tc>
          <w:tcPr>
            <w:tcW w:w="3435" w:type="dxa"/>
          </w:tcPr>
          <w:p w:rsidR="583654BD" w:rsidP="74CD579E" w:rsidRDefault="16A9FA23" w14:paraId="146246BD" w14:textId="27AC3641">
            <w:pPr>
              <w:spacing w:line="240" w:lineRule="auto"/>
              <w:rPr>
                <w:rFonts w:ascii="Times New Roman" w:hAnsi="Times New Roman" w:cs="Times New Roman"/>
                <w:sz w:val="24"/>
                <w:szCs w:val="24"/>
              </w:rPr>
            </w:pPr>
            <w:r w:rsidRPr="74CD579E">
              <w:rPr>
                <w:rFonts w:ascii="Times New Roman" w:hAnsi="Times New Roman" w:cs="Times New Roman"/>
                <w:sz w:val="24"/>
                <w:szCs w:val="24"/>
              </w:rPr>
              <w:t>12</w:t>
            </w:r>
            <w:r w:rsidRPr="74CD579E" w:rsidR="623F5417">
              <w:rPr>
                <w:rFonts w:ascii="Times New Roman" w:hAnsi="Times New Roman" w:cs="Times New Roman"/>
                <w:sz w:val="24"/>
                <w:szCs w:val="24"/>
              </w:rPr>
              <w:t> </w:t>
            </w:r>
            <w:r w:rsidRPr="74CD579E">
              <w:rPr>
                <w:rFonts w:ascii="Times New Roman" w:hAnsi="Times New Roman" w:cs="Times New Roman"/>
                <w:sz w:val="24"/>
                <w:szCs w:val="24"/>
              </w:rPr>
              <w:t>316</w:t>
            </w:r>
          </w:p>
        </w:tc>
        <w:tc>
          <w:tcPr>
            <w:tcW w:w="2265" w:type="dxa"/>
          </w:tcPr>
          <w:p w:rsidR="04757940" w:rsidP="74CD579E" w:rsidRDefault="01372955" w14:paraId="063FE40D" w14:textId="0E1B415C">
            <w:pPr>
              <w:spacing w:line="240" w:lineRule="auto"/>
              <w:rPr>
                <w:rFonts w:ascii="Times New Roman" w:hAnsi="Times New Roman" w:cs="Times New Roman"/>
                <w:sz w:val="24"/>
                <w:szCs w:val="24"/>
              </w:rPr>
            </w:pPr>
            <w:r w:rsidRPr="74CD579E">
              <w:rPr>
                <w:rFonts w:ascii="Times New Roman" w:hAnsi="Times New Roman" w:cs="Times New Roman"/>
                <w:sz w:val="24"/>
                <w:szCs w:val="24"/>
              </w:rPr>
              <w:t>551</w:t>
            </w:r>
          </w:p>
        </w:tc>
        <w:tc>
          <w:tcPr>
            <w:tcW w:w="2265" w:type="dxa"/>
          </w:tcPr>
          <w:p w:rsidR="4AAB7826" w:rsidP="74CD579E" w:rsidRDefault="025BACCD" w14:paraId="519B2187" w14:textId="5C1E103D">
            <w:pPr>
              <w:spacing w:line="240" w:lineRule="auto"/>
              <w:rPr>
                <w:rFonts w:ascii="Times New Roman" w:hAnsi="Times New Roman" w:cs="Times New Roman"/>
                <w:sz w:val="24"/>
                <w:szCs w:val="24"/>
              </w:rPr>
            </w:pPr>
            <w:r w:rsidRPr="74CD579E">
              <w:rPr>
                <w:rFonts w:ascii="Times New Roman" w:hAnsi="Times New Roman" w:cs="Times New Roman"/>
                <w:sz w:val="24"/>
                <w:szCs w:val="24"/>
              </w:rPr>
              <w:t>216</w:t>
            </w:r>
          </w:p>
        </w:tc>
      </w:tr>
      <w:tr w:rsidR="1836CB87" w:rsidTr="74CD579E" w14:paraId="6C2260CE" w14:textId="77777777">
        <w:trPr>
          <w:trHeight w:val="300"/>
        </w:trPr>
        <w:tc>
          <w:tcPr>
            <w:tcW w:w="1095" w:type="dxa"/>
          </w:tcPr>
          <w:p w:rsidR="1F2D26A1" w:rsidP="74CD579E" w:rsidRDefault="2DC6AD11" w14:paraId="306642D0" w14:textId="49D5187F">
            <w:pPr>
              <w:spacing w:line="240" w:lineRule="auto"/>
              <w:rPr>
                <w:rFonts w:ascii="Times New Roman" w:hAnsi="Times New Roman" w:cs="Times New Roman"/>
                <w:sz w:val="24"/>
                <w:szCs w:val="24"/>
              </w:rPr>
            </w:pPr>
            <w:r w:rsidRPr="74CD579E">
              <w:rPr>
                <w:rFonts w:ascii="Times New Roman" w:hAnsi="Times New Roman" w:cs="Times New Roman"/>
                <w:sz w:val="24"/>
                <w:szCs w:val="24"/>
              </w:rPr>
              <w:t>Kokku</w:t>
            </w:r>
          </w:p>
        </w:tc>
        <w:tc>
          <w:tcPr>
            <w:tcW w:w="3435" w:type="dxa"/>
          </w:tcPr>
          <w:p w:rsidR="2966861B" w:rsidP="74CD579E" w:rsidRDefault="304BD0EE" w14:paraId="72562C32" w14:textId="59AC44F9">
            <w:pPr>
              <w:spacing w:line="240" w:lineRule="auto"/>
              <w:rPr>
                <w:rFonts w:ascii="Times New Roman" w:hAnsi="Times New Roman" w:cs="Times New Roman"/>
                <w:sz w:val="24"/>
                <w:szCs w:val="24"/>
              </w:rPr>
            </w:pPr>
            <w:r w:rsidRPr="74CD579E">
              <w:rPr>
                <w:rFonts w:ascii="Times New Roman" w:hAnsi="Times New Roman" w:cs="Times New Roman"/>
                <w:sz w:val="24"/>
                <w:szCs w:val="24"/>
              </w:rPr>
              <w:t>33</w:t>
            </w:r>
            <w:r w:rsidRPr="74CD579E" w:rsidR="623F5417">
              <w:rPr>
                <w:rFonts w:ascii="Times New Roman" w:hAnsi="Times New Roman" w:cs="Times New Roman"/>
                <w:sz w:val="24"/>
                <w:szCs w:val="24"/>
              </w:rPr>
              <w:t> </w:t>
            </w:r>
            <w:r w:rsidRPr="74CD579E">
              <w:rPr>
                <w:rFonts w:ascii="Times New Roman" w:hAnsi="Times New Roman" w:cs="Times New Roman"/>
                <w:sz w:val="24"/>
                <w:szCs w:val="24"/>
              </w:rPr>
              <w:t>150</w:t>
            </w:r>
          </w:p>
        </w:tc>
        <w:tc>
          <w:tcPr>
            <w:tcW w:w="2265" w:type="dxa"/>
          </w:tcPr>
          <w:p w:rsidR="2C32A5AB" w:rsidP="74CD579E" w:rsidRDefault="21E9F947" w14:paraId="26B50349" w14:textId="316907BA">
            <w:pPr>
              <w:spacing w:line="240" w:lineRule="auto"/>
              <w:rPr>
                <w:rFonts w:ascii="Times New Roman" w:hAnsi="Times New Roman" w:cs="Times New Roman"/>
                <w:sz w:val="24"/>
                <w:szCs w:val="24"/>
              </w:rPr>
            </w:pPr>
            <w:r w:rsidRPr="74CD579E">
              <w:rPr>
                <w:rFonts w:ascii="Times New Roman" w:hAnsi="Times New Roman" w:cs="Times New Roman"/>
                <w:sz w:val="24"/>
                <w:szCs w:val="24"/>
              </w:rPr>
              <w:t>1212 * *</w:t>
            </w:r>
          </w:p>
        </w:tc>
        <w:tc>
          <w:tcPr>
            <w:tcW w:w="2265" w:type="dxa"/>
          </w:tcPr>
          <w:p w:rsidR="1AC10BE9" w:rsidP="74CD579E" w:rsidRDefault="5AE29D89" w14:paraId="3E2B5BD6" w14:textId="2E751853">
            <w:pPr>
              <w:spacing w:line="240" w:lineRule="auto"/>
              <w:rPr>
                <w:rFonts w:ascii="Times New Roman" w:hAnsi="Times New Roman" w:cs="Times New Roman"/>
                <w:sz w:val="24"/>
                <w:szCs w:val="24"/>
              </w:rPr>
            </w:pPr>
            <w:r w:rsidRPr="74CD579E">
              <w:rPr>
                <w:rFonts w:ascii="Times New Roman" w:hAnsi="Times New Roman" w:cs="Times New Roman"/>
                <w:sz w:val="24"/>
                <w:szCs w:val="24"/>
              </w:rPr>
              <w:t>694 * *</w:t>
            </w:r>
          </w:p>
        </w:tc>
      </w:tr>
    </w:tbl>
    <w:p w:rsidRPr="00A54076" w:rsidR="572829EA" w:rsidP="74CD579E" w:rsidRDefault="53D9CE2A" w14:paraId="089BA038" w14:textId="786B80EF">
      <w:pPr>
        <w:spacing w:after="0" w:line="240" w:lineRule="auto"/>
        <w:jc w:val="both"/>
        <w:rPr>
          <w:rFonts w:ascii="Times New Roman" w:hAnsi="Times New Roman" w:eastAsia="Times New Roman" w:cs="Times New Roman"/>
          <w:sz w:val="18"/>
          <w:szCs w:val="18"/>
        </w:rPr>
      </w:pPr>
      <w:r w:rsidRPr="74CD579E">
        <w:rPr>
          <w:rFonts w:ascii="Times New Roman" w:hAnsi="Times New Roman" w:cs="Times New Roman"/>
          <w:sz w:val="18"/>
          <w:szCs w:val="18"/>
        </w:rPr>
        <w:t xml:space="preserve">Allikas: RAB. </w:t>
      </w:r>
      <w:r w:rsidRPr="74CD579E" w:rsidR="6A50DACE">
        <w:rPr>
          <w:rFonts w:ascii="Times New Roman" w:hAnsi="Times New Roman" w:eastAsia="Times New Roman" w:cs="Times New Roman"/>
          <w:sz w:val="18"/>
          <w:szCs w:val="18"/>
        </w:rPr>
        <w:t>*</w:t>
      </w:r>
      <w:r w:rsidRPr="74CD579E" w:rsidR="65DA09C1">
        <w:rPr>
          <w:rFonts w:ascii="Times New Roman" w:hAnsi="Times New Roman" w:eastAsia="Times New Roman" w:cs="Times New Roman"/>
          <w:sz w:val="18"/>
          <w:szCs w:val="18"/>
        </w:rPr>
        <w:t xml:space="preserve">Üksikpäringute arv (andmeliigipõhine arvestus): </w:t>
      </w:r>
      <w:r w:rsidRPr="74CD579E" w:rsidR="6A50DACE">
        <w:rPr>
          <w:rFonts w:ascii="Times New Roman" w:hAnsi="Times New Roman" w:eastAsia="Times New Roman" w:cs="Times New Roman"/>
          <w:sz w:val="18"/>
          <w:szCs w:val="18"/>
        </w:rPr>
        <w:t>päringute arv, mis sisaldab kõikidele krediidiasutustele kõikide isikute kohta tehtud eritüüp</w:t>
      </w:r>
      <w:r w:rsidRPr="74CD579E" w:rsidR="0DBF387D">
        <w:rPr>
          <w:rFonts w:ascii="Times New Roman" w:hAnsi="Times New Roman" w:eastAsia="Times New Roman" w:cs="Times New Roman"/>
          <w:sz w:val="18"/>
          <w:szCs w:val="18"/>
        </w:rPr>
        <w:t>i</w:t>
      </w:r>
      <w:r w:rsidRPr="74CD579E" w:rsidR="6A50DACE">
        <w:rPr>
          <w:rFonts w:ascii="Times New Roman" w:hAnsi="Times New Roman" w:eastAsia="Times New Roman" w:cs="Times New Roman"/>
          <w:sz w:val="18"/>
          <w:szCs w:val="18"/>
        </w:rPr>
        <w:t xml:space="preserve"> (konto saldo, konto väljavõte, konto volitused isikutele, tegelik kasusaaja, laiendatud kontode olemasolu, hoiulaeka olemasolu) päringuid ehk üks päring tähendab ühte päringutüüpi, mis on tehtud ühe isiku kohta ühele krediidiasutusele. **</w:t>
      </w:r>
      <w:r w:rsidRPr="74CD579E" w:rsidR="4FCD848C">
        <w:rPr>
          <w:rFonts w:ascii="Times New Roman" w:hAnsi="Times New Roman" w:eastAsia="Times New Roman" w:cs="Times New Roman"/>
          <w:b/>
          <w:bCs/>
          <w:sz w:val="18"/>
          <w:szCs w:val="18"/>
        </w:rPr>
        <w:t xml:space="preserve"> </w:t>
      </w:r>
      <w:r w:rsidRPr="74CD579E" w:rsidR="4FCD848C">
        <w:rPr>
          <w:rFonts w:ascii="Times New Roman" w:hAnsi="Times New Roman" w:eastAsia="Times New Roman" w:cs="Times New Roman"/>
          <w:sz w:val="18"/>
          <w:szCs w:val="18"/>
        </w:rPr>
        <w:t>2022–2024 perioodi koguarv ei võrdu aastate summaga, sest sama isik võib esineda mitmel aastal (tema kohta on tehtud päringud eri aastatel).</w:t>
      </w:r>
    </w:p>
    <w:p w:rsidR="002C4FB9" w:rsidP="006D7E48" w:rsidRDefault="002C4FB9" w14:paraId="094D2AC3" w14:textId="77777777">
      <w:pPr>
        <w:spacing w:after="0" w:line="240" w:lineRule="auto"/>
        <w:jc w:val="both"/>
        <w:rPr>
          <w:rFonts w:ascii="Times New Roman" w:hAnsi="Times New Roman" w:cs="Times New Roman"/>
          <w:sz w:val="24"/>
          <w:szCs w:val="24"/>
        </w:rPr>
      </w:pPr>
    </w:p>
    <w:p w:rsidRPr="00A54076" w:rsidR="572829EA" w:rsidP="006D7E48" w:rsidRDefault="53D9CE2A" w14:paraId="530FDDC0" w14:textId="51F86EDA">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Tabelis</w:t>
      </w:r>
      <w:r w:rsidRPr="74CD579E" w:rsidR="3495A97E">
        <w:rPr>
          <w:rFonts w:ascii="Times New Roman" w:hAnsi="Times New Roman" w:cs="Times New Roman"/>
          <w:sz w:val="24"/>
          <w:szCs w:val="24"/>
        </w:rPr>
        <w:t xml:space="preserve"> on</w:t>
      </w:r>
      <w:r w:rsidRPr="74CD579E">
        <w:rPr>
          <w:rFonts w:ascii="Times New Roman" w:hAnsi="Times New Roman" w:cs="Times New Roman"/>
          <w:sz w:val="24"/>
          <w:szCs w:val="24"/>
        </w:rPr>
        <w:t xml:space="preserve"> perioodil 2022–2024 </w:t>
      </w:r>
      <w:r w:rsidRPr="74CD579E" w:rsidR="1DF665D4">
        <w:rPr>
          <w:rFonts w:ascii="Times New Roman" w:hAnsi="Times New Roman" w:cs="Times New Roman"/>
          <w:sz w:val="24"/>
          <w:szCs w:val="24"/>
        </w:rPr>
        <w:t xml:space="preserve">RAB täitmisregistri kaudu </w:t>
      </w:r>
      <w:r w:rsidRPr="74CD579E">
        <w:rPr>
          <w:rFonts w:ascii="Times New Roman" w:hAnsi="Times New Roman" w:cs="Times New Roman"/>
          <w:sz w:val="24"/>
          <w:szCs w:val="24"/>
        </w:rPr>
        <w:t>edastatud teabekorraldustega esitatud päringute kogumahud</w:t>
      </w:r>
      <w:r w:rsidRPr="74CD579E" w:rsidR="730C4D11">
        <w:rPr>
          <w:rFonts w:ascii="Times New Roman" w:hAnsi="Times New Roman" w:cs="Times New Roman"/>
          <w:sz w:val="24"/>
          <w:szCs w:val="24"/>
        </w:rPr>
        <w:t>.</w:t>
      </w:r>
      <w:r w:rsidRPr="74CD579E" w:rsidR="27964DC2">
        <w:rPr>
          <w:rFonts w:ascii="Times New Roman" w:hAnsi="Times New Roman" w:cs="Times New Roman"/>
          <w:sz w:val="24"/>
          <w:szCs w:val="24"/>
        </w:rPr>
        <w:t xml:space="preserve"> 2023. aasta ja 2024. aasta võrdluses</w:t>
      </w:r>
      <w:r w:rsidRPr="74CD579E">
        <w:rPr>
          <w:rFonts w:ascii="Times New Roman" w:hAnsi="Times New Roman" w:cs="Times New Roman"/>
          <w:sz w:val="24"/>
          <w:szCs w:val="24"/>
        </w:rPr>
        <w:t xml:space="preserve"> </w:t>
      </w:r>
      <w:r w:rsidRPr="74CD579E" w:rsidR="193CCDC9">
        <w:rPr>
          <w:rFonts w:ascii="Times New Roman" w:hAnsi="Times New Roman" w:cs="Times New Roman"/>
          <w:sz w:val="24"/>
          <w:szCs w:val="24"/>
        </w:rPr>
        <w:t xml:space="preserve">nähtav </w:t>
      </w:r>
      <w:r w:rsidRPr="74CD579E">
        <w:rPr>
          <w:rFonts w:ascii="Times New Roman" w:hAnsi="Times New Roman" w:cs="Times New Roman"/>
          <w:sz w:val="24"/>
          <w:szCs w:val="24"/>
        </w:rPr>
        <w:t xml:space="preserve">kasvutendents võib jätkuda, kui täitmisregistri täielik kasutusvõimalus taastada. </w:t>
      </w:r>
      <w:r w:rsidRPr="74CD579E" w:rsidR="3627E6E1">
        <w:rPr>
          <w:rFonts w:ascii="Times New Roman" w:hAnsi="Times New Roman" w:cs="Times New Roman"/>
          <w:sz w:val="24"/>
          <w:szCs w:val="24"/>
        </w:rPr>
        <w:t xml:space="preserve">Võttes arvesse päringute hulka, saab öelda, et </w:t>
      </w:r>
      <w:r w:rsidRPr="74CD579E" w:rsidR="69967827">
        <w:rPr>
          <w:rFonts w:ascii="Times New Roman" w:hAnsi="Times New Roman" w:cs="Times New Roman"/>
          <w:sz w:val="24"/>
          <w:szCs w:val="24"/>
        </w:rPr>
        <w:t>t</w:t>
      </w:r>
      <w:r w:rsidRPr="74CD579E">
        <w:rPr>
          <w:rFonts w:ascii="Times New Roman" w:hAnsi="Times New Roman" w:cs="Times New Roman"/>
          <w:sz w:val="24"/>
          <w:szCs w:val="24"/>
        </w:rPr>
        <w:t xml:space="preserve">äitmisregister </w:t>
      </w:r>
      <w:r w:rsidRPr="74CD579E" w:rsidR="0EA4A33E">
        <w:rPr>
          <w:rFonts w:ascii="Times New Roman" w:hAnsi="Times New Roman" w:cs="Times New Roman"/>
          <w:sz w:val="24"/>
          <w:szCs w:val="24"/>
        </w:rPr>
        <w:t xml:space="preserve">on </w:t>
      </w:r>
      <w:r w:rsidRPr="74CD579E">
        <w:rPr>
          <w:rFonts w:ascii="Times New Roman" w:hAnsi="Times New Roman" w:cs="Times New Roman"/>
          <w:sz w:val="24"/>
          <w:szCs w:val="24"/>
        </w:rPr>
        <w:t xml:space="preserve">muutunud peamiseks kanaliks, mille kaudu </w:t>
      </w:r>
      <w:r w:rsidRPr="74CD579E" w:rsidR="5011966D">
        <w:rPr>
          <w:rFonts w:ascii="Times New Roman" w:hAnsi="Times New Roman" w:cs="Times New Roman"/>
          <w:sz w:val="24"/>
          <w:szCs w:val="24"/>
        </w:rPr>
        <w:t>RAB</w:t>
      </w:r>
      <w:r w:rsidRPr="74CD579E">
        <w:rPr>
          <w:rFonts w:ascii="Times New Roman" w:hAnsi="Times New Roman" w:cs="Times New Roman"/>
          <w:sz w:val="24"/>
          <w:szCs w:val="24"/>
        </w:rPr>
        <w:t xml:space="preserve"> </w:t>
      </w:r>
      <w:r w:rsidRPr="74CD579E" w:rsidR="1436F762">
        <w:rPr>
          <w:rFonts w:ascii="Times New Roman" w:hAnsi="Times New Roman" w:cs="Times New Roman"/>
          <w:sz w:val="24"/>
          <w:szCs w:val="24"/>
        </w:rPr>
        <w:t>oma seaduse</w:t>
      </w:r>
      <w:r w:rsidRPr="74CD579E" w:rsidR="69967827">
        <w:rPr>
          <w:rFonts w:ascii="Times New Roman" w:hAnsi="Times New Roman" w:cs="Times New Roman"/>
          <w:sz w:val="24"/>
          <w:szCs w:val="24"/>
        </w:rPr>
        <w:t>kohaste</w:t>
      </w:r>
      <w:r w:rsidRPr="74CD579E" w:rsidR="1436F762">
        <w:rPr>
          <w:rFonts w:ascii="Times New Roman" w:hAnsi="Times New Roman" w:cs="Times New Roman"/>
          <w:sz w:val="24"/>
          <w:szCs w:val="24"/>
        </w:rPr>
        <w:t xml:space="preserve"> ülesannete efektiivseks täitmiseks vajalik</w:t>
      </w:r>
      <w:r w:rsidRPr="74CD579E" w:rsidR="010699B4">
        <w:rPr>
          <w:rFonts w:ascii="Times New Roman" w:hAnsi="Times New Roman" w:cs="Times New Roman"/>
          <w:sz w:val="24"/>
          <w:szCs w:val="24"/>
        </w:rPr>
        <w:t>ku teavet kogub</w:t>
      </w:r>
      <w:r w:rsidRPr="74CD579E">
        <w:rPr>
          <w:rFonts w:ascii="Times New Roman" w:hAnsi="Times New Roman" w:cs="Times New Roman"/>
          <w:sz w:val="24"/>
          <w:szCs w:val="24"/>
        </w:rPr>
        <w:t xml:space="preserve">, sest see võimaldab </w:t>
      </w:r>
      <w:r w:rsidRPr="74CD579E" w:rsidR="69967827">
        <w:rPr>
          <w:rFonts w:ascii="Times New Roman" w:hAnsi="Times New Roman" w:cs="Times New Roman"/>
          <w:sz w:val="24"/>
          <w:szCs w:val="24"/>
        </w:rPr>
        <w:t>hoida</w:t>
      </w:r>
      <w:r w:rsidRPr="74CD579E" w:rsidR="77737869">
        <w:rPr>
          <w:rFonts w:ascii="Times New Roman" w:hAnsi="Times New Roman" w:cs="Times New Roman"/>
          <w:sz w:val="24"/>
          <w:szCs w:val="24"/>
        </w:rPr>
        <w:t xml:space="preserve"> kokku </w:t>
      </w:r>
      <w:r w:rsidRPr="74CD579E">
        <w:rPr>
          <w:rFonts w:ascii="Times New Roman" w:hAnsi="Times New Roman" w:cs="Times New Roman"/>
          <w:sz w:val="24"/>
          <w:szCs w:val="24"/>
        </w:rPr>
        <w:t>kõikide osa</w:t>
      </w:r>
      <w:r w:rsidRPr="74CD579E" w:rsidR="77737869">
        <w:rPr>
          <w:rFonts w:ascii="Times New Roman" w:hAnsi="Times New Roman" w:cs="Times New Roman"/>
          <w:sz w:val="24"/>
          <w:szCs w:val="24"/>
        </w:rPr>
        <w:t>liste</w:t>
      </w:r>
      <w:r w:rsidRPr="74CD579E">
        <w:rPr>
          <w:rFonts w:ascii="Times New Roman" w:hAnsi="Times New Roman" w:cs="Times New Roman"/>
          <w:sz w:val="24"/>
          <w:szCs w:val="24"/>
        </w:rPr>
        <w:t xml:space="preserve"> a</w:t>
      </w:r>
      <w:r w:rsidRPr="74CD579E" w:rsidR="77737869">
        <w:rPr>
          <w:rFonts w:ascii="Times New Roman" w:hAnsi="Times New Roman" w:cs="Times New Roman"/>
          <w:sz w:val="24"/>
          <w:szCs w:val="24"/>
        </w:rPr>
        <w:t>ega</w:t>
      </w:r>
      <w:r w:rsidRPr="74CD579E">
        <w:rPr>
          <w:rFonts w:ascii="Times New Roman" w:hAnsi="Times New Roman" w:cs="Times New Roman"/>
          <w:sz w:val="24"/>
          <w:szCs w:val="24"/>
        </w:rPr>
        <w:t xml:space="preserve"> ja tööressurssi.</w:t>
      </w:r>
      <w:r w:rsidRPr="74CD579E" w:rsidR="4EBE9100">
        <w:rPr>
          <w:rFonts w:ascii="Times New Roman" w:hAnsi="Times New Roman" w:cs="Times New Roman"/>
          <w:sz w:val="24"/>
          <w:szCs w:val="24"/>
        </w:rPr>
        <w:t xml:space="preserve"> </w:t>
      </w:r>
      <w:r w:rsidRPr="74CD579E" w:rsidR="048FB8C2">
        <w:rPr>
          <w:rFonts w:ascii="Times New Roman" w:hAnsi="Times New Roman" w:cs="Times New Roman"/>
          <w:sz w:val="24"/>
          <w:szCs w:val="24"/>
        </w:rPr>
        <w:t>Samuti</w:t>
      </w:r>
      <w:r w:rsidRPr="74CD579E" w:rsidR="4EBE9100">
        <w:rPr>
          <w:rFonts w:ascii="Times New Roman" w:hAnsi="Times New Roman" w:cs="Times New Roman"/>
          <w:sz w:val="24"/>
          <w:szCs w:val="24"/>
        </w:rPr>
        <w:t xml:space="preserve"> saab järeld</w:t>
      </w:r>
      <w:r w:rsidRPr="74CD579E" w:rsidR="30922A58">
        <w:rPr>
          <w:rFonts w:ascii="Times New Roman" w:hAnsi="Times New Roman" w:cs="Times New Roman"/>
          <w:sz w:val="24"/>
          <w:szCs w:val="24"/>
        </w:rPr>
        <w:t>ada</w:t>
      </w:r>
      <w:r w:rsidRPr="74CD579E" w:rsidR="4EBE9100">
        <w:rPr>
          <w:rFonts w:ascii="Times New Roman" w:hAnsi="Times New Roman" w:cs="Times New Roman"/>
          <w:sz w:val="24"/>
          <w:szCs w:val="24"/>
        </w:rPr>
        <w:t>, et var</w:t>
      </w:r>
      <w:r w:rsidRPr="74CD579E" w:rsidR="30922A58">
        <w:rPr>
          <w:rFonts w:ascii="Times New Roman" w:hAnsi="Times New Roman" w:cs="Times New Roman"/>
          <w:sz w:val="24"/>
          <w:szCs w:val="24"/>
        </w:rPr>
        <w:t>em</w:t>
      </w:r>
      <w:r w:rsidRPr="74CD579E" w:rsidR="4EBE9100">
        <w:rPr>
          <w:rFonts w:ascii="Times New Roman" w:hAnsi="Times New Roman" w:cs="Times New Roman"/>
          <w:sz w:val="24"/>
          <w:szCs w:val="24"/>
        </w:rPr>
        <w:t xml:space="preserve"> täitmisregistri kaudu tehtud päringute </w:t>
      </w:r>
      <w:r w:rsidRPr="74CD579E" w:rsidR="247F0C6C">
        <w:rPr>
          <w:rFonts w:ascii="Times New Roman" w:hAnsi="Times New Roman" w:cs="Times New Roman"/>
          <w:sz w:val="24"/>
          <w:szCs w:val="24"/>
        </w:rPr>
        <w:t xml:space="preserve">asendumine ettekirjutustega </w:t>
      </w:r>
      <w:r w:rsidRPr="74CD579E" w:rsidR="30922A58">
        <w:rPr>
          <w:rFonts w:ascii="Times New Roman" w:hAnsi="Times New Roman" w:cs="Times New Roman"/>
          <w:sz w:val="24"/>
          <w:szCs w:val="24"/>
        </w:rPr>
        <w:t xml:space="preserve">on </w:t>
      </w:r>
      <w:r w:rsidRPr="74CD579E" w:rsidR="1C44827D">
        <w:rPr>
          <w:rFonts w:ascii="Times New Roman" w:hAnsi="Times New Roman" w:cs="Times New Roman"/>
          <w:sz w:val="24"/>
          <w:szCs w:val="24"/>
        </w:rPr>
        <w:t>suurendanud</w:t>
      </w:r>
      <w:r w:rsidRPr="74CD579E" w:rsidR="247F0C6C">
        <w:rPr>
          <w:rFonts w:ascii="Times New Roman" w:hAnsi="Times New Roman" w:cs="Times New Roman"/>
          <w:sz w:val="24"/>
          <w:szCs w:val="24"/>
        </w:rPr>
        <w:t xml:space="preserve"> ettekirjutuse adressaatide</w:t>
      </w:r>
      <w:r w:rsidRPr="74CD579E" w:rsidR="77E8B309">
        <w:rPr>
          <w:rFonts w:ascii="Times New Roman" w:hAnsi="Times New Roman" w:cs="Times New Roman"/>
          <w:sz w:val="24"/>
          <w:szCs w:val="24"/>
        </w:rPr>
        <w:t xml:space="preserve"> </w:t>
      </w:r>
      <w:r w:rsidRPr="74CD579E" w:rsidR="247F0C6C">
        <w:rPr>
          <w:rFonts w:ascii="Times New Roman" w:hAnsi="Times New Roman" w:cs="Times New Roman"/>
          <w:sz w:val="24"/>
          <w:szCs w:val="24"/>
        </w:rPr>
        <w:t>aja</w:t>
      </w:r>
      <w:r w:rsidRPr="74CD579E" w:rsidR="22377EAB">
        <w:rPr>
          <w:rFonts w:ascii="Times New Roman" w:hAnsi="Times New Roman" w:cs="Times New Roman"/>
          <w:sz w:val="24"/>
          <w:szCs w:val="24"/>
        </w:rPr>
        <w:t>kulu ja töö</w:t>
      </w:r>
      <w:r w:rsidRPr="74CD579E" w:rsidR="1506FB9B">
        <w:rPr>
          <w:rFonts w:ascii="Times New Roman" w:hAnsi="Times New Roman" w:cs="Times New Roman"/>
          <w:sz w:val="24"/>
          <w:szCs w:val="24"/>
        </w:rPr>
        <w:t>d.</w:t>
      </w:r>
    </w:p>
    <w:p w:rsidRPr="00A54076" w:rsidR="1836CB87" w:rsidP="006D7E48" w:rsidRDefault="1836CB87" w14:paraId="673C2F37" w14:textId="5207EEF9">
      <w:pPr>
        <w:spacing w:after="0" w:line="240" w:lineRule="auto"/>
        <w:jc w:val="both"/>
        <w:rPr>
          <w:rFonts w:ascii="Times New Roman" w:hAnsi="Times New Roman" w:cs="Times New Roman"/>
          <w:sz w:val="24"/>
          <w:szCs w:val="24"/>
        </w:rPr>
      </w:pPr>
    </w:p>
    <w:p w:rsidRPr="00A54076" w:rsidR="003F1614" w:rsidP="006D7E48" w:rsidRDefault="5666F6AF" w14:paraId="3AB728B2" w14:textId="62AC0F37">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lastRenderedPageBreak/>
        <w:t>Pärast 1. juulit 2025</w:t>
      </w:r>
      <w:r w:rsidR="00E055AC">
        <w:rPr>
          <w:rFonts w:ascii="Times New Roman" w:hAnsi="Times New Roman" w:cs="Times New Roman"/>
          <w:sz w:val="24"/>
          <w:szCs w:val="24"/>
        </w:rPr>
        <w:t>. a</w:t>
      </w:r>
      <w:r w:rsidRPr="74CD579E" w:rsidR="373D0F01">
        <w:rPr>
          <w:rFonts w:ascii="Times New Roman" w:hAnsi="Times New Roman" w:cs="Times New Roman"/>
          <w:sz w:val="24"/>
          <w:szCs w:val="24"/>
        </w:rPr>
        <w:t>, mil täitmisregistri kasutamist piirati,</w:t>
      </w:r>
      <w:r w:rsidRPr="74CD579E">
        <w:rPr>
          <w:rFonts w:ascii="Times New Roman" w:hAnsi="Times New Roman" w:cs="Times New Roman"/>
          <w:sz w:val="24"/>
          <w:szCs w:val="24"/>
        </w:rPr>
        <w:t xml:space="preserve"> on aga täitmisregistri välis</w:t>
      </w:r>
      <w:r w:rsidRPr="74CD579E" w:rsidR="758F703F">
        <w:rPr>
          <w:rFonts w:ascii="Times New Roman" w:hAnsi="Times New Roman" w:cs="Times New Roman"/>
          <w:sz w:val="24"/>
          <w:szCs w:val="24"/>
        </w:rPr>
        <w:t>elt edastatud</w:t>
      </w:r>
      <w:r w:rsidRPr="74CD579E">
        <w:rPr>
          <w:rFonts w:ascii="Times New Roman" w:hAnsi="Times New Roman" w:cs="Times New Roman"/>
          <w:sz w:val="24"/>
          <w:szCs w:val="24"/>
        </w:rPr>
        <w:t xml:space="preserve"> </w:t>
      </w:r>
      <w:r w:rsidRPr="74CD579E" w:rsidR="345E816C">
        <w:rPr>
          <w:rFonts w:ascii="Times New Roman" w:hAnsi="Times New Roman" w:cs="Times New Roman"/>
          <w:sz w:val="24"/>
          <w:szCs w:val="24"/>
        </w:rPr>
        <w:t xml:space="preserve">RAB ja MTA </w:t>
      </w:r>
      <w:r w:rsidRPr="74CD579E">
        <w:rPr>
          <w:rFonts w:ascii="Times New Roman" w:hAnsi="Times New Roman" w:cs="Times New Roman"/>
          <w:sz w:val="24"/>
          <w:szCs w:val="24"/>
        </w:rPr>
        <w:t>teabekorralduste hulk</w:t>
      </w:r>
      <w:r w:rsidRPr="74CD579E" w:rsidR="1B695D66">
        <w:rPr>
          <w:rFonts w:ascii="Times New Roman" w:hAnsi="Times New Roman" w:cs="Times New Roman"/>
          <w:sz w:val="24"/>
          <w:szCs w:val="24"/>
        </w:rPr>
        <w:t xml:space="preserve"> taas</w:t>
      </w:r>
      <w:r w:rsidRPr="74CD579E">
        <w:rPr>
          <w:rFonts w:ascii="Times New Roman" w:hAnsi="Times New Roman" w:cs="Times New Roman"/>
          <w:sz w:val="24"/>
          <w:szCs w:val="24"/>
        </w:rPr>
        <w:t xml:space="preserve"> kasv</w:t>
      </w:r>
      <w:r w:rsidRPr="74CD579E" w:rsidR="33E9467B">
        <w:rPr>
          <w:rFonts w:ascii="Times New Roman" w:hAnsi="Times New Roman" w:cs="Times New Roman"/>
          <w:sz w:val="24"/>
          <w:szCs w:val="24"/>
        </w:rPr>
        <w:t>amas</w:t>
      </w:r>
      <w:r w:rsidRPr="74CD579E">
        <w:rPr>
          <w:rFonts w:ascii="Times New Roman" w:hAnsi="Times New Roman" w:cs="Times New Roman"/>
          <w:sz w:val="24"/>
          <w:szCs w:val="24"/>
        </w:rPr>
        <w:t xml:space="preserve"> ning see võib jätkuda kuni täitmisregistri täieliku kasutamise taastamiseni.</w:t>
      </w:r>
    </w:p>
    <w:p w:rsidRPr="00A54076" w:rsidR="003F1614" w:rsidP="006D7E48" w:rsidRDefault="003F1614" w14:paraId="36466BF9" w14:textId="77777777">
      <w:pPr>
        <w:spacing w:after="0" w:line="240" w:lineRule="auto"/>
        <w:jc w:val="both"/>
        <w:rPr>
          <w:rFonts w:ascii="Times New Roman" w:hAnsi="Times New Roman" w:cs="Times New Roman"/>
          <w:sz w:val="24"/>
          <w:szCs w:val="24"/>
        </w:rPr>
      </w:pPr>
    </w:p>
    <w:p w:rsidRPr="00A54076" w:rsidR="00113343" w:rsidP="006D7E48" w:rsidRDefault="53E90DCE" w14:paraId="56FFA70D" w14:textId="7D279C4B">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 xml:space="preserve">Kuni eelnõu jõustumiseni võib seega teabekorralduste edastamise sagedus </w:t>
      </w:r>
      <w:r w:rsidRPr="74CD579E" w:rsidR="215145D4">
        <w:rPr>
          <w:rFonts w:ascii="Times New Roman" w:hAnsi="Times New Roman" w:cs="Times New Roman"/>
          <w:sz w:val="24"/>
          <w:szCs w:val="24"/>
        </w:rPr>
        <w:t>küll</w:t>
      </w:r>
      <w:r w:rsidRPr="74CD579E">
        <w:rPr>
          <w:rFonts w:ascii="Times New Roman" w:hAnsi="Times New Roman" w:cs="Times New Roman"/>
          <w:sz w:val="24"/>
          <w:szCs w:val="24"/>
        </w:rPr>
        <w:t xml:space="preserve"> väheneda, kuid seevastu </w:t>
      </w:r>
      <w:r w:rsidRPr="74CD579E" w:rsidR="1506FB9B">
        <w:rPr>
          <w:rFonts w:ascii="Times New Roman" w:hAnsi="Times New Roman" w:cs="Times New Roman"/>
          <w:sz w:val="24"/>
          <w:szCs w:val="24"/>
        </w:rPr>
        <w:t>saadetakse</w:t>
      </w:r>
      <w:r w:rsidRPr="74CD579E">
        <w:rPr>
          <w:rFonts w:ascii="Times New Roman" w:hAnsi="Times New Roman" w:cs="Times New Roman"/>
          <w:sz w:val="24"/>
          <w:szCs w:val="24"/>
        </w:rPr>
        <w:t xml:space="preserve"> täitmisregistri välis</w:t>
      </w:r>
      <w:r w:rsidRPr="74CD579E" w:rsidR="07203085">
        <w:rPr>
          <w:rFonts w:ascii="Times New Roman" w:hAnsi="Times New Roman" w:cs="Times New Roman"/>
          <w:sz w:val="24"/>
          <w:szCs w:val="24"/>
        </w:rPr>
        <w:t>elt</w:t>
      </w:r>
      <w:r w:rsidRPr="74CD579E">
        <w:rPr>
          <w:rFonts w:ascii="Times New Roman" w:hAnsi="Times New Roman" w:cs="Times New Roman"/>
          <w:sz w:val="24"/>
          <w:szCs w:val="24"/>
        </w:rPr>
        <w:t xml:space="preserve"> </w:t>
      </w:r>
      <w:r w:rsidRPr="74CD579E" w:rsidR="1506FB9B">
        <w:rPr>
          <w:rFonts w:ascii="Times New Roman" w:hAnsi="Times New Roman" w:cs="Times New Roman"/>
          <w:sz w:val="24"/>
          <w:szCs w:val="24"/>
        </w:rPr>
        <w:t xml:space="preserve">rohkem </w:t>
      </w:r>
      <w:r w:rsidRPr="74CD579E">
        <w:rPr>
          <w:rFonts w:ascii="Times New Roman" w:hAnsi="Times New Roman" w:cs="Times New Roman"/>
          <w:sz w:val="24"/>
          <w:szCs w:val="24"/>
        </w:rPr>
        <w:t>teabekorraldus</w:t>
      </w:r>
      <w:r w:rsidRPr="74CD579E" w:rsidR="1506FB9B">
        <w:rPr>
          <w:rFonts w:ascii="Times New Roman" w:hAnsi="Times New Roman" w:cs="Times New Roman"/>
          <w:sz w:val="24"/>
          <w:szCs w:val="24"/>
        </w:rPr>
        <w:t>i</w:t>
      </w:r>
      <w:r w:rsidRPr="74CD579E" w:rsidR="252ACFC4">
        <w:rPr>
          <w:rFonts w:ascii="Times New Roman" w:hAnsi="Times New Roman" w:cs="Times New Roman"/>
          <w:sz w:val="24"/>
          <w:szCs w:val="24"/>
        </w:rPr>
        <w:t xml:space="preserve">, mille </w:t>
      </w:r>
      <w:r w:rsidRPr="74CD579E" w:rsidR="24DC9613">
        <w:rPr>
          <w:rFonts w:ascii="Times New Roman" w:hAnsi="Times New Roman" w:cs="Times New Roman"/>
          <w:sz w:val="24"/>
          <w:szCs w:val="24"/>
        </w:rPr>
        <w:t>täitmine</w:t>
      </w:r>
      <w:r w:rsidRPr="74CD579E" w:rsidR="252ACFC4">
        <w:rPr>
          <w:rFonts w:ascii="Times New Roman" w:hAnsi="Times New Roman" w:cs="Times New Roman"/>
          <w:sz w:val="24"/>
          <w:szCs w:val="24"/>
        </w:rPr>
        <w:t xml:space="preserve"> </w:t>
      </w:r>
      <w:r w:rsidRPr="74CD579E" w:rsidR="42239B6F">
        <w:rPr>
          <w:rFonts w:ascii="Times New Roman" w:hAnsi="Times New Roman" w:cs="Times New Roman"/>
          <w:sz w:val="24"/>
          <w:szCs w:val="24"/>
        </w:rPr>
        <w:t>toob kaasa</w:t>
      </w:r>
      <w:r w:rsidRPr="74CD579E" w:rsidR="252ACFC4">
        <w:rPr>
          <w:rFonts w:ascii="Times New Roman" w:hAnsi="Times New Roman" w:cs="Times New Roman"/>
          <w:sz w:val="24"/>
          <w:szCs w:val="24"/>
        </w:rPr>
        <w:t xml:space="preserve"> suurema halduskoormus</w:t>
      </w:r>
      <w:r w:rsidRPr="74CD579E" w:rsidR="00E686F7">
        <w:rPr>
          <w:rFonts w:ascii="Times New Roman" w:hAnsi="Times New Roman" w:cs="Times New Roman"/>
          <w:sz w:val="24"/>
          <w:szCs w:val="24"/>
        </w:rPr>
        <w:t>e</w:t>
      </w:r>
      <w:r w:rsidRPr="74CD579E" w:rsidR="252ACFC4">
        <w:rPr>
          <w:rFonts w:ascii="Times New Roman" w:hAnsi="Times New Roman" w:cs="Times New Roman"/>
          <w:sz w:val="24"/>
          <w:szCs w:val="24"/>
        </w:rPr>
        <w:t xml:space="preserve">. </w:t>
      </w:r>
      <w:r w:rsidRPr="74CD579E" w:rsidR="4682B3AC">
        <w:rPr>
          <w:rFonts w:ascii="Times New Roman" w:hAnsi="Times New Roman" w:cs="Times New Roman"/>
          <w:sz w:val="24"/>
          <w:szCs w:val="24"/>
        </w:rPr>
        <w:t xml:space="preserve">Mõju sagedusele </w:t>
      </w:r>
      <w:r w:rsidRPr="74CD579E" w:rsidR="67BCDEB9">
        <w:rPr>
          <w:rFonts w:ascii="Times New Roman" w:hAnsi="Times New Roman" w:cs="Times New Roman"/>
          <w:sz w:val="24"/>
          <w:szCs w:val="24"/>
        </w:rPr>
        <w:t>võib olla väike kuni keskmine.</w:t>
      </w:r>
    </w:p>
    <w:p w:rsidRPr="00A54076" w:rsidR="003C4B91" w:rsidP="006D7E48" w:rsidRDefault="003C4B91" w14:paraId="6EBE957A" w14:textId="77777777">
      <w:pPr>
        <w:spacing w:after="0" w:line="240" w:lineRule="auto"/>
        <w:jc w:val="both"/>
        <w:rPr>
          <w:rFonts w:ascii="Times New Roman" w:hAnsi="Times New Roman" w:cs="Times New Roman"/>
          <w:sz w:val="24"/>
          <w:szCs w:val="24"/>
        </w:rPr>
      </w:pPr>
    </w:p>
    <w:p w:rsidRPr="00A54076" w:rsidR="00A855F6" w:rsidP="006D7E48" w:rsidRDefault="4F8DAFF0" w14:paraId="3A26F233" w14:textId="1B71E2F8">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Sihtrühm on väike</w:t>
      </w:r>
      <w:r w:rsidRPr="67C0DBE4" w:rsidR="12486B31">
        <w:rPr>
          <w:rFonts w:ascii="Times New Roman" w:hAnsi="Times New Roman" w:cs="Times New Roman"/>
          <w:sz w:val="24"/>
          <w:szCs w:val="24"/>
        </w:rPr>
        <w:t xml:space="preserve"> võrreldes </w:t>
      </w:r>
      <w:r w:rsidRPr="67C0DBE4" w:rsidR="748B4492">
        <w:rPr>
          <w:rFonts w:ascii="Times New Roman" w:hAnsi="Times New Roman" w:cs="Times New Roman"/>
          <w:sz w:val="24"/>
          <w:szCs w:val="24"/>
        </w:rPr>
        <w:t xml:space="preserve">Eestis tegutsevate </w:t>
      </w:r>
      <w:r w:rsidRPr="67C0DBE4" w:rsidR="12486B31">
        <w:rPr>
          <w:rFonts w:ascii="Times New Roman" w:hAnsi="Times New Roman" w:cs="Times New Roman"/>
          <w:sz w:val="24"/>
          <w:szCs w:val="24"/>
        </w:rPr>
        <w:t>ettevõtjate hulgaga</w:t>
      </w:r>
      <w:r w:rsidRPr="67C0DBE4">
        <w:rPr>
          <w:rFonts w:ascii="Times New Roman" w:hAnsi="Times New Roman" w:cs="Times New Roman"/>
          <w:sz w:val="24"/>
          <w:szCs w:val="24"/>
        </w:rPr>
        <w:t>.</w:t>
      </w:r>
      <w:r w:rsidRPr="67C0DBE4" w:rsidR="7945DA01">
        <w:rPr>
          <w:rFonts w:ascii="Times New Roman" w:hAnsi="Times New Roman" w:cs="Times New Roman"/>
          <w:sz w:val="24"/>
          <w:szCs w:val="24"/>
        </w:rPr>
        <w:t xml:space="preserve"> </w:t>
      </w:r>
      <w:r w:rsidRPr="67C0DBE4" w:rsidR="4DED9ADF">
        <w:rPr>
          <w:rFonts w:ascii="Times New Roman" w:hAnsi="Times New Roman" w:cs="Times New Roman"/>
          <w:sz w:val="24"/>
          <w:szCs w:val="24"/>
        </w:rPr>
        <w:t>Finantsinspektsiooni andmete</w:t>
      </w:r>
      <w:r w:rsidRPr="67C0DBE4" w:rsidR="3EBE9E30">
        <w:rPr>
          <w:rFonts w:ascii="Times New Roman" w:hAnsi="Times New Roman" w:cs="Times New Roman"/>
          <w:sz w:val="24"/>
          <w:szCs w:val="24"/>
        </w:rPr>
        <w:t>l</w:t>
      </w:r>
      <w:r w:rsidRPr="67C0DBE4" w:rsidR="7945DA01">
        <w:rPr>
          <w:rFonts w:ascii="Times New Roman" w:hAnsi="Times New Roman" w:cs="Times New Roman"/>
          <w:sz w:val="24"/>
          <w:szCs w:val="24"/>
        </w:rPr>
        <w:t xml:space="preserve"> tegutseb Eestis</w:t>
      </w:r>
      <w:r w:rsidRPr="67C0DBE4" w:rsidR="12486B31">
        <w:rPr>
          <w:rFonts w:ascii="Times New Roman" w:hAnsi="Times New Roman" w:cs="Times New Roman"/>
          <w:sz w:val="24"/>
          <w:szCs w:val="24"/>
        </w:rPr>
        <w:t xml:space="preserve"> üksnes</w:t>
      </w:r>
      <w:r w:rsidRPr="67C0DBE4" w:rsidR="4DED9ADF">
        <w:rPr>
          <w:rFonts w:ascii="Times New Roman" w:hAnsi="Times New Roman" w:cs="Times New Roman"/>
          <w:sz w:val="24"/>
          <w:szCs w:val="24"/>
        </w:rPr>
        <w:t xml:space="preserve"> </w:t>
      </w:r>
      <w:r w:rsidRPr="67C0DBE4" w:rsidR="1337B836">
        <w:rPr>
          <w:rFonts w:ascii="Times New Roman" w:hAnsi="Times New Roman" w:cs="Times New Roman"/>
          <w:sz w:val="24"/>
          <w:szCs w:val="24"/>
        </w:rPr>
        <w:t>kaheksa</w:t>
      </w:r>
      <w:r w:rsidRPr="67C0DBE4" w:rsidR="4DED9ADF">
        <w:rPr>
          <w:rFonts w:ascii="Times New Roman" w:hAnsi="Times New Roman" w:cs="Times New Roman"/>
          <w:sz w:val="24"/>
          <w:szCs w:val="24"/>
        </w:rPr>
        <w:t xml:space="preserve"> krediidiasutust ning viis välis</w:t>
      </w:r>
      <w:r w:rsidRPr="67C0DBE4" w:rsidR="7945DA01">
        <w:rPr>
          <w:rFonts w:ascii="Times New Roman" w:hAnsi="Times New Roman" w:cs="Times New Roman"/>
          <w:sz w:val="24"/>
          <w:szCs w:val="24"/>
        </w:rPr>
        <w:t>riigi krediidiasutuste filiaali</w:t>
      </w:r>
      <w:r w:rsidRPr="67C0DBE4" w:rsidR="228F9CCF">
        <w:rPr>
          <w:rFonts w:ascii="Times New Roman" w:hAnsi="Times New Roman" w:cs="Times New Roman"/>
          <w:sz w:val="24"/>
          <w:szCs w:val="24"/>
        </w:rPr>
        <w:t>.</w:t>
      </w:r>
      <w:r w:rsidRPr="67C0DBE4" w:rsidR="40389D22">
        <w:rPr>
          <w:rFonts w:ascii="Times New Roman" w:hAnsi="Times New Roman" w:cs="Times New Roman"/>
          <w:sz w:val="24"/>
          <w:szCs w:val="24"/>
        </w:rPr>
        <w:t xml:space="preserve"> </w:t>
      </w:r>
      <w:r w:rsidRPr="67C0DBE4" w:rsidR="21C9562B">
        <w:rPr>
          <w:rFonts w:ascii="Times New Roman" w:hAnsi="Times New Roman" w:cs="Times New Roman"/>
          <w:sz w:val="24"/>
          <w:szCs w:val="24"/>
        </w:rPr>
        <w:t xml:space="preserve">Tegeliku sihtrühma moodustavad üksnes need krediidiasutused, </w:t>
      </w:r>
      <w:r w:rsidRPr="67C0DBE4" w:rsidR="00755C7E">
        <w:rPr>
          <w:rFonts w:ascii="Times New Roman" w:hAnsi="Times New Roman" w:cs="Times New Roman"/>
          <w:sz w:val="24"/>
          <w:szCs w:val="24"/>
        </w:rPr>
        <w:t>mis</w:t>
      </w:r>
      <w:r w:rsidRPr="67C0DBE4" w:rsidR="21C9562B">
        <w:rPr>
          <w:rFonts w:ascii="Times New Roman" w:hAnsi="Times New Roman" w:cs="Times New Roman"/>
          <w:sz w:val="24"/>
          <w:szCs w:val="24"/>
        </w:rPr>
        <w:t xml:space="preserve"> on liidest</w:t>
      </w:r>
      <w:r w:rsidRPr="67C0DBE4" w:rsidR="24B1E4F2">
        <w:rPr>
          <w:rFonts w:ascii="Times New Roman" w:hAnsi="Times New Roman" w:cs="Times New Roman"/>
          <w:sz w:val="24"/>
          <w:szCs w:val="24"/>
        </w:rPr>
        <w:t>at</w:t>
      </w:r>
      <w:r w:rsidRPr="67C0DBE4" w:rsidR="21C9562B">
        <w:rPr>
          <w:rFonts w:ascii="Times New Roman" w:hAnsi="Times New Roman" w:cs="Times New Roman"/>
          <w:sz w:val="24"/>
          <w:szCs w:val="24"/>
        </w:rPr>
        <w:t xml:space="preserve">ud täitmisregistriga – praeguse seisuga on neid </w:t>
      </w:r>
      <w:commentRangeStart w:id="6"/>
      <w:r w:rsidRPr="67C0DBE4" w:rsidR="21C9562B">
        <w:rPr>
          <w:rFonts w:ascii="Times New Roman" w:hAnsi="Times New Roman" w:cs="Times New Roman"/>
          <w:sz w:val="24"/>
          <w:szCs w:val="24"/>
        </w:rPr>
        <w:t>seitse</w:t>
      </w:r>
      <w:commentRangeEnd w:id="6"/>
      <w:r w:rsidR="00B042C0">
        <w:rPr>
          <w:rStyle w:val="Kommentaariviide"/>
        </w:rPr>
        <w:commentReference w:id="6"/>
      </w:r>
      <w:r w:rsidRPr="67C0DBE4" w:rsidR="21C9562B">
        <w:rPr>
          <w:rFonts w:ascii="Times New Roman" w:hAnsi="Times New Roman" w:cs="Times New Roman"/>
          <w:sz w:val="24"/>
          <w:szCs w:val="24"/>
        </w:rPr>
        <w:t>.</w:t>
      </w:r>
    </w:p>
    <w:p w:rsidRPr="00A54076" w:rsidR="0000687E" w:rsidP="006D7E48" w:rsidRDefault="0000687E" w14:paraId="50214031" w14:textId="77777777">
      <w:pPr>
        <w:spacing w:after="0" w:line="240" w:lineRule="auto"/>
        <w:jc w:val="both"/>
        <w:rPr>
          <w:rFonts w:ascii="Times New Roman" w:hAnsi="Times New Roman" w:cs="Times New Roman"/>
          <w:sz w:val="24"/>
          <w:szCs w:val="24"/>
        </w:rPr>
      </w:pPr>
    </w:p>
    <w:p w:rsidRPr="00A54076" w:rsidR="0083489D" w:rsidP="006D7E48" w:rsidRDefault="4E616442" w14:paraId="492E5F37" w14:textId="4EE9EAD4">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 xml:space="preserve">Ebasoodsa mõju esinemise riski ei </w:t>
      </w:r>
      <w:commentRangeStart w:id="7"/>
      <w:r w:rsidRPr="74CD579E">
        <w:rPr>
          <w:rFonts w:ascii="Times New Roman" w:hAnsi="Times New Roman" w:cs="Times New Roman"/>
          <w:sz w:val="24"/>
          <w:szCs w:val="24"/>
        </w:rPr>
        <w:t>tuvastatud</w:t>
      </w:r>
      <w:commentRangeEnd w:id="7"/>
      <w:r w:rsidR="00AD79C5">
        <w:rPr>
          <w:rStyle w:val="Kommentaariviide"/>
        </w:rPr>
        <w:commentReference w:id="7"/>
      </w:r>
      <w:r w:rsidRPr="74CD579E" w:rsidR="47D6A03C">
        <w:rPr>
          <w:rFonts w:ascii="Times New Roman" w:hAnsi="Times New Roman" w:cs="Times New Roman"/>
          <w:sz w:val="24"/>
          <w:szCs w:val="24"/>
        </w:rPr>
        <w:t>.</w:t>
      </w:r>
    </w:p>
    <w:p w:rsidRPr="00A54076" w:rsidR="008117CF" w:rsidP="006D7E48" w:rsidRDefault="008117CF" w14:paraId="46FC5DE2" w14:textId="503C1B5E">
      <w:pPr>
        <w:spacing w:after="0" w:line="240" w:lineRule="auto"/>
        <w:jc w:val="both"/>
        <w:rPr>
          <w:rFonts w:ascii="Times New Roman" w:hAnsi="Times New Roman" w:cs="Times New Roman"/>
          <w:sz w:val="24"/>
          <w:szCs w:val="24"/>
        </w:rPr>
      </w:pPr>
    </w:p>
    <w:p w:rsidRPr="00A54076" w:rsidR="005D5F83" w:rsidP="006D7E48" w:rsidRDefault="1F282E8F" w14:paraId="2B5C3C97" w14:textId="206DBAE8">
      <w:pPr>
        <w:spacing w:after="0" w:line="240" w:lineRule="auto"/>
        <w:jc w:val="both"/>
        <w:rPr>
          <w:rFonts w:ascii="Times New Roman" w:hAnsi="Times New Roman" w:cs="Times New Roman"/>
          <w:sz w:val="24"/>
          <w:szCs w:val="24"/>
        </w:rPr>
      </w:pPr>
      <w:r w:rsidRPr="74CD579E">
        <w:rPr>
          <w:rFonts w:ascii="Times New Roman" w:hAnsi="Times New Roman" w:cs="Times New Roman"/>
          <w:b/>
          <w:bCs/>
          <w:sz w:val="24"/>
          <w:szCs w:val="24"/>
        </w:rPr>
        <w:t>Mõju valdkond:</w:t>
      </w:r>
      <w:r w:rsidRPr="74CD579E">
        <w:rPr>
          <w:rFonts w:ascii="Times New Roman" w:hAnsi="Times New Roman" w:cs="Times New Roman"/>
          <w:sz w:val="24"/>
          <w:szCs w:val="24"/>
        </w:rPr>
        <w:t xml:space="preserve"> </w:t>
      </w:r>
      <w:r w:rsidRPr="74CD579E" w:rsidR="4B7D85A4">
        <w:rPr>
          <w:rFonts w:ascii="Times New Roman" w:hAnsi="Times New Roman" w:cs="Times New Roman"/>
          <w:sz w:val="24"/>
          <w:szCs w:val="24"/>
        </w:rPr>
        <w:t>mõju majandusele (ettevõtluskeskkond</w:t>
      </w:r>
      <w:r w:rsidRPr="74CD579E" w:rsidR="3A06B106">
        <w:rPr>
          <w:rFonts w:ascii="Times New Roman" w:hAnsi="Times New Roman" w:cs="Times New Roman"/>
          <w:sz w:val="24"/>
          <w:szCs w:val="24"/>
        </w:rPr>
        <w:t>,</w:t>
      </w:r>
      <w:r w:rsidRPr="74CD579E" w:rsidR="4B7D85A4">
        <w:rPr>
          <w:rFonts w:ascii="Times New Roman" w:hAnsi="Times New Roman" w:cs="Times New Roman"/>
          <w:sz w:val="24"/>
          <w:szCs w:val="24"/>
        </w:rPr>
        <w:t xml:space="preserve"> ettevõtete tegevus</w:t>
      </w:r>
      <w:r w:rsidRPr="74CD579E" w:rsidR="161995A0">
        <w:rPr>
          <w:rFonts w:ascii="Times New Roman" w:hAnsi="Times New Roman" w:cs="Times New Roman"/>
          <w:sz w:val="24"/>
          <w:szCs w:val="24"/>
        </w:rPr>
        <w:t>, halduskoormus</w:t>
      </w:r>
      <w:r w:rsidRPr="74CD579E" w:rsidR="4B7D85A4">
        <w:rPr>
          <w:rFonts w:ascii="Times New Roman" w:hAnsi="Times New Roman" w:cs="Times New Roman"/>
          <w:sz w:val="24"/>
          <w:szCs w:val="24"/>
        </w:rPr>
        <w:t>)</w:t>
      </w:r>
      <w:r w:rsidRPr="74CD579E" w:rsidR="3A06B106">
        <w:rPr>
          <w:rFonts w:ascii="Times New Roman" w:hAnsi="Times New Roman" w:cs="Times New Roman"/>
          <w:sz w:val="24"/>
          <w:szCs w:val="24"/>
        </w:rPr>
        <w:t>.</w:t>
      </w:r>
    </w:p>
    <w:p w:rsidRPr="00A54076" w:rsidR="005D5F83" w:rsidP="006D7E48" w:rsidRDefault="005D5F83" w14:paraId="2595028B" w14:textId="77777777">
      <w:pPr>
        <w:spacing w:after="0" w:line="240" w:lineRule="auto"/>
        <w:jc w:val="both"/>
        <w:rPr>
          <w:rFonts w:ascii="Times New Roman" w:hAnsi="Times New Roman" w:cs="Times New Roman"/>
          <w:sz w:val="24"/>
          <w:szCs w:val="24"/>
        </w:rPr>
      </w:pPr>
    </w:p>
    <w:p w:rsidRPr="00A54076" w:rsidR="008117CF" w:rsidP="006D7E48" w:rsidRDefault="55CE701E" w14:paraId="6FC1FF43" w14:textId="303F1527">
      <w:pPr>
        <w:spacing w:after="0" w:line="240" w:lineRule="auto"/>
        <w:jc w:val="both"/>
        <w:rPr>
          <w:rFonts w:ascii="Times New Roman" w:hAnsi="Times New Roman" w:cs="Times New Roman"/>
          <w:sz w:val="24"/>
          <w:szCs w:val="24"/>
        </w:rPr>
      </w:pPr>
      <w:r w:rsidRPr="67C0DBE4">
        <w:rPr>
          <w:rFonts w:ascii="Times New Roman" w:hAnsi="Times New Roman" w:cs="Times New Roman"/>
          <w:b/>
          <w:bCs/>
          <w:sz w:val="24"/>
          <w:szCs w:val="24"/>
        </w:rPr>
        <w:t>Sihtrühm</w:t>
      </w:r>
      <w:r w:rsidRPr="67C0DBE4">
        <w:rPr>
          <w:rFonts w:ascii="Times New Roman" w:hAnsi="Times New Roman" w:cs="Times New Roman"/>
          <w:sz w:val="24"/>
          <w:szCs w:val="24"/>
        </w:rPr>
        <w:t xml:space="preserve">: </w:t>
      </w:r>
      <w:r w:rsidRPr="67C0DBE4" w:rsidR="2F7E3E11">
        <w:rPr>
          <w:rFonts w:ascii="Times New Roman" w:hAnsi="Times New Roman" w:cs="Times New Roman"/>
          <w:sz w:val="24"/>
          <w:szCs w:val="24"/>
        </w:rPr>
        <w:t>ettevõtjad ja muud juriidilisest isikust maksukohustuslased</w:t>
      </w:r>
      <w:r w:rsidRPr="67C0DBE4" w:rsidR="6878D9DB">
        <w:rPr>
          <w:rFonts w:ascii="Times New Roman" w:hAnsi="Times New Roman" w:cs="Times New Roman"/>
          <w:sz w:val="24"/>
          <w:szCs w:val="24"/>
        </w:rPr>
        <w:t>, kelle kohta teavet küsitakse</w:t>
      </w:r>
      <w:r w:rsidRPr="67C0DBE4" w:rsidR="00755C7E">
        <w:rPr>
          <w:rFonts w:ascii="Times New Roman" w:hAnsi="Times New Roman" w:cs="Times New Roman"/>
          <w:sz w:val="24"/>
          <w:szCs w:val="24"/>
        </w:rPr>
        <w:t>.</w:t>
      </w:r>
    </w:p>
    <w:p w:rsidRPr="00A54076" w:rsidR="000722AF" w:rsidP="006D7E48" w:rsidRDefault="000722AF" w14:paraId="0E8F42E8" w14:textId="77777777">
      <w:pPr>
        <w:spacing w:after="0" w:line="240" w:lineRule="auto"/>
        <w:jc w:val="both"/>
        <w:rPr>
          <w:rFonts w:ascii="Times New Roman" w:hAnsi="Times New Roman" w:cs="Times New Roman"/>
          <w:sz w:val="24"/>
          <w:szCs w:val="24"/>
        </w:rPr>
      </w:pPr>
    </w:p>
    <w:p w:rsidRPr="00A54076" w:rsidR="000722AF" w:rsidP="006D7E48" w:rsidRDefault="2A99C037" w14:paraId="0F0814A5" w14:textId="00E9A7FC">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Muudatus</w:t>
      </w:r>
      <w:r w:rsidRPr="74CD579E" w:rsidR="500D546D">
        <w:rPr>
          <w:rFonts w:ascii="Times New Roman" w:hAnsi="Times New Roman" w:cs="Times New Roman"/>
          <w:sz w:val="24"/>
          <w:szCs w:val="24"/>
        </w:rPr>
        <w:t>el ei ole</w:t>
      </w:r>
      <w:r w:rsidRPr="74CD579E">
        <w:rPr>
          <w:rFonts w:ascii="Times New Roman" w:hAnsi="Times New Roman" w:cs="Times New Roman"/>
          <w:sz w:val="24"/>
          <w:szCs w:val="24"/>
        </w:rPr>
        <w:t xml:space="preserve"> otsest mõju</w:t>
      </w:r>
      <w:r w:rsidRPr="74CD579E" w:rsidR="7797F7F2">
        <w:rPr>
          <w:rFonts w:ascii="Times New Roman" w:hAnsi="Times New Roman" w:cs="Times New Roman"/>
          <w:sz w:val="24"/>
          <w:szCs w:val="24"/>
        </w:rPr>
        <w:t xml:space="preserve"> sihtrühmale</w:t>
      </w:r>
      <w:r w:rsidRPr="74CD579E" w:rsidR="694D2291">
        <w:rPr>
          <w:rFonts w:ascii="Times New Roman" w:hAnsi="Times New Roman" w:cs="Times New Roman"/>
          <w:sz w:val="24"/>
          <w:szCs w:val="24"/>
        </w:rPr>
        <w:t xml:space="preserve">, sest see ei muuda </w:t>
      </w:r>
      <w:r w:rsidRPr="74CD579E" w:rsidR="742FBB62">
        <w:rPr>
          <w:rFonts w:ascii="Times New Roman" w:hAnsi="Times New Roman" w:cs="Times New Roman"/>
          <w:sz w:val="24"/>
          <w:szCs w:val="24"/>
        </w:rPr>
        <w:t xml:space="preserve">teabe nõudmiseks korralduse esitamise </w:t>
      </w:r>
      <w:r w:rsidRPr="74CD579E" w:rsidR="3DD94866">
        <w:rPr>
          <w:rFonts w:ascii="Times New Roman" w:hAnsi="Times New Roman" w:cs="Times New Roman"/>
          <w:sz w:val="24"/>
          <w:szCs w:val="24"/>
        </w:rPr>
        <w:t>regulatsiooni</w:t>
      </w:r>
      <w:r w:rsidRPr="74CD579E" w:rsidR="37C28E1B">
        <w:rPr>
          <w:rFonts w:ascii="Times New Roman" w:hAnsi="Times New Roman" w:cs="Times New Roman"/>
          <w:sz w:val="24"/>
          <w:szCs w:val="24"/>
        </w:rPr>
        <w:t>, mille kohaselt peab</w:t>
      </w:r>
      <w:r w:rsidRPr="74CD579E" w:rsidR="694D2291">
        <w:rPr>
          <w:rFonts w:ascii="Times New Roman" w:hAnsi="Times New Roman" w:cs="Times New Roman"/>
          <w:sz w:val="24"/>
          <w:szCs w:val="24"/>
        </w:rPr>
        <w:t xml:space="preserve"> </w:t>
      </w:r>
      <w:r w:rsidRPr="74CD579E" w:rsidR="734A56E6">
        <w:rPr>
          <w:rFonts w:ascii="Times New Roman" w:hAnsi="Times New Roman" w:cs="Times New Roman"/>
          <w:sz w:val="24"/>
          <w:szCs w:val="24"/>
        </w:rPr>
        <w:t>MTA</w:t>
      </w:r>
      <w:r w:rsidRPr="74CD579E" w:rsidR="2CA8D402">
        <w:rPr>
          <w:rFonts w:ascii="Times New Roman" w:hAnsi="Times New Roman" w:cs="Times New Roman"/>
          <w:sz w:val="24"/>
          <w:szCs w:val="24"/>
        </w:rPr>
        <w:t xml:space="preserve"> üldreeglina</w:t>
      </w:r>
      <w:r w:rsidRPr="74CD579E" w:rsidR="734A56E6">
        <w:rPr>
          <w:rFonts w:ascii="Times New Roman" w:hAnsi="Times New Roman" w:cs="Times New Roman"/>
          <w:sz w:val="24"/>
          <w:szCs w:val="24"/>
        </w:rPr>
        <w:t xml:space="preserve"> pöörduma esmalt </w:t>
      </w:r>
      <w:r w:rsidRPr="74CD579E" w:rsidR="7797F7F2">
        <w:rPr>
          <w:rFonts w:ascii="Times New Roman" w:hAnsi="Times New Roman" w:cs="Times New Roman"/>
          <w:sz w:val="24"/>
          <w:szCs w:val="24"/>
        </w:rPr>
        <w:t xml:space="preserve">teabe saamiseks </w:t>
      </w:r>
      <w:r w:rsidRPr="74CD579E" w:rsidR="37C28E1B">
        <w:rPr>
          <w:rFonts w:ascii="Times New Roman" w:hAnsi="Times New Roman" w:cs="Times New Roman"/>
          <w:sz w:val="24"/>
          <w:szCs w:val="24"/>
        </w:rPr>
        <w:t>sihtrühma</w:t>
      </w:r>
      <w:r w:rsidRPr="74CD579E" w:rsidR="7797F7F2">
        <w:rPr>
          <w:rFonts w:ascii="Times New Roman" w:hAnsi="Times New Roman" w:cs="Times New Roman"/>
          <w:sz w:val="24"/>
          <w:szCs w:val="24"/>
        </w:rPr>
        <w:t xml:space="preserve"> enda poole. Kui see aga pole ühel või teisel põhjusel võimalik</w:t>
      </w:r>
      <w:r w:rsidRPr="74CD579E" w:rsidR="2C295743">
        <w:rPr>
          <w:rFonts w:ascii="Times New Roman" w:hAnsi="Times New Roman" w:cs="Times New Roman"/>
          <w:sz w:val="24"/>
          <w:szCs w:val="24"/>
        </w:rPr>
        <w:t>,</w:t>
      </w:r>
      <w:r w:rsidRPr="74CD579E" w:rsidR="7797F7F2">
        <w:rPr>
          <w:rFonts w:ascii="Times New Roman" w:hAnsi="Times New Roman" w:cs="Times New Roman"/>
          <w:sz w:val="24"/>
          <w:szCs w:val="24"/>
        </w:rPr>
        <w:t xml:space="preserve"> või kui </w:t>
      </w:r>
      <w:r w:rsidRPr="74CD579E" w:rsidR="33881E9F">
        <w:rPr>
          <w:rFonts w:ascii="Times New Roman" w:hAnsi="Times New Roman" w:cs="Times New Roman"/>
          <w:sz w:val="24"/>
          <w:szCs w:val="24"/>
        </w:rPr>
        <w:t>sihtrühm</w:t>
      </w:r>
      <w:r w:rsidRPr="74CD579E" w:rsidR="7797F7F2">
        <w:rPr>
          <w:rFonts w:ascii="Times New Roman" w:hAnsi="Times New Roman" w:cs="Times New Roman"/>
          <w:sz w:val="24"/>
          <w:szCs w:val="24"/>
        </w:rPr>
        <w:t xml:space="preserve"> ise keeldub teavet esitamas</w:t>
      </w:r>
      <w:r w:rsidRPr="74CD579E" w:rsidR="770F1A47">
        <w:rPr>
          <w:rFonts w:ascii="Times New Roman" w:hAnsi="Times New Roman" w:cs="Times New Roman"/>
          <w:sz w:val="24"/>
          <w:szCs w:val="24"/>
        </w:rPr>
        <w:t>t</w:t>
      </w:r>
      <w:r w:rsidRPr="74CD579E" w:rsidR="7F8603BC">
        <w:rPr>
          <w:rFonts w:ascii="Times New Roman" w:hAnsi="Times New Roman" w:cs="Times New Roman"/>
          <w:sz w:val="24"/>
          <w:szCs w:val="24"/>
        </w:rPr>
        <w:t>,</w:t>
      </w:r>
      <w:r w:rsidRPr="74CD579E" w:rsidR="32937975">
        <w:rPr>
          <w:rFonts w:ascii="Times New Roman" w:hAnsi="Times New Roman" w:cs="Times New Roman"/>
          <w:sz w:val="24"/>
          <w:szCs w:val="24"/>
        </w:rPr>
        <w:t xml:space="preserve"> või esineb muu seadusest tulenev alus</w:t>
      </w:r>
      <w:r w:rsidRPr="74CD579E" w:rsidR="7FF0E48C">
        <w:rPr>
          <w:rFonts w:ascii="Times New Roman" w:hAnsi="Times New Roman" w:cs="Times New Roman"/>
          <w:sz w:val="24"/>
          <w:szCs w:val="24"/>
        </w:rPr>
        <w:t>,</w:t>
      </w:r>
      <w:r w:rsidRPr="74CD579E" w:rsidR="770F1A47">
        <w:rPr>
          <w:rFonts w:ascii="Times New Roman" w:hAnsi="Times New Roman" w:cs="Times New Roman"/>
          <w:sz w:val="24"/>
          <w:szCs w:val="24"/>
        </w:rPr>
        <w:t xml:space="preserve"> tekib MTA-l õigus </w:t>
      </w:r>
      <w:r w:rsidRPr="74CD579E" w:rsidR="7797F7F2">
        <w:rPr>
          <w:rFonts w:ascii="Times New Roman" w:hAnsi="Times New Roman" w:cs="Times New Roman"/>
          <w:sz w:val="24"/>
          <w:szCs w:val="24"/>
        </w:rPr>
        <w:t xml:space="preserve">pöörduda </w:t>
      </w:r>
      <w:r w:rsidRPr="74CD579E" w:rsidR="2976CBBD">
        <w:rPr>
          <w:rFonts w:ascii="Times New Roman" w:hAnsi="Times New Roman" w:cs="Times New Roman"/>
          <w:sz w:val="24"/>
          <w:szCs w:val="24"/>
        </w:rPr>
        <w:t>sama teabe saamiseks kolmanda isiku, s</w:t>
      </w:r>
      <w:r w:rsidRPr="74CD579E" w:rsidR="7FF0E48C">
        <w:rPr>
          <w:rFonts w:ascii="Times New Roman" w:hAnsi="Times New Roman" w:cs="Times New Roman"/>
          <w:sz w:val="24"/>
          <w:szCs w:val="24"/>
        </w:rPr>
        <w:t>ealhulgas</w:t>
      </w:r>
      <w:r w:rsidRPr="74CD579E" w:rsidR="2976CBBD">
        <w:rPr>
          <w:rFonts w:ascii="Times New Roman" w:hAnsi="Times New Roman" w:cs="Times New Roman"/>
          <w:sz w:val="24"/>
          <w:szCs w:val="24"/>
        </w:rPr>
        <w:t xml:space="preserve"> krediidiasutuste poole. Sellises olukorras on sihtrühmal küll talumiskohustus, et MTA saab sama info alternatiivsel viisil, ent </w:t>
      </w:r>
      <w:r w:rsidRPr="74CD579E" w:rsidR="1E7B475B">
        <w:rPr>
          <w:rFonts w:ascii="Times New Roman" w:hAnsi="Times New Roman" w:cs="Times New Roman"/>
          <w:sz w:val="24"/>
          <w:szCs w:val="24"/>
        </w:rPr>
        <w:t>see kohustus on praegu juba olemas</w:t>
      </w:r>
      <w:r w:rsidRPr="74CD579E" w:rsidR="4081D561">
        <w:rPr>
          <w:rFonts w:ascii="Times New Roman" w:hAnsi="Times New Roman" w:cs="Times New Roman"/>
          <w:sz w:val="24"/>
          <w:szCs w:val="24"/>
        </w:rPr>
        <w:t>,</w:t>
      </w:r>
      <w:r w:rsidRPr="74CD579E" w:rsidR="37CA1E92">
        <w:rPr>
          <w:rFonts w:ascii="Times New Roman" w:hAnsi="Times New Roman" w:cs="Times New Roman"/>
          <w:sz w:val="24"/>
          <w:szCs w:val="24"/>
        </w:rPr>
        <w:t xml:space="preserve"> ehk</w:t>
      </w:r>
      <w:r w:rsidRPr="74CD579E" w:rsidR="492501E4">
        <w:rPr>
          <w:rFonts w:ascii="Times New Roman" w:hAnsi="Times New Roman" w:cs="Times New Roman"/>
          <w:sz w:val="24"/>
          <w:szCs w:val="24"/>
        </w:rPr>
        <w:t xml:space="preserve"> eelnõu siinkohal</w:t>
      </w:r>
      <w:r w:rsidRPr="74CD579E" w:rsidR="56D78057">
        <w:rPr>
          <w:rFonts w:ascii="Times New Roman" w:hAnsi="Times New Roman" w:cs="Times New Roman"/>
          <w:sz w:val="24"/>
          <w:szCs w:val="24"/>
        </w:rPr>
        <w:t xml:space="preserve"> sellele kohustusele midagi juurde ei lisa</w:t>
      </w:r>
      <w:r w:rsidRPr="74CD579E" w:rsidR="492501E4">
        <w:rPr>
          <w:rFonts w:ascii="Times New Roman" w:hAnsi="Times New Roman" w:cs="Times New Roman"/>
          <w:sz w:val="24"/>
          <w:szCs w:val="24"/>
        </w:rPr>
        <w:t>.</w:t>
      </w:r>
      <w:r w:rsidRPr="74CD579E" w:rsidR="2976CBBD">
        <w:rPr>
          <w:rFonts w:ascii="Times New Roman" w:hAnsi="Times New Roman" w:cs="Times New Roman"/>
          <w:sz w:val="24"/>
          <w:szCs w:val="24"/>
        </w:rPr>
        <w:t xml:space="preserve"> </w:t>
      </w:r>
      <w:r w:rsidRPr="74CD579E" w:rsidR="7048A92D">
        <w:rPr>
          <w:rFonts w:ascii="Times New Roman" w:hAnsi="Times New Roman" w:cs="Times New Roman"/>
          <w:sz w:val="24"/>
          <w:szCs w:val="24"/>
        </w:rPr>
        <w:t>MTA</w:t>
      </w:r>
      <w:r w:rsidRPr="74CD579E" w:rsidR="02A4AAD9">
        <w:rPr>
          <w:rFonts w:ascii="Times New Roman" w:hAnsi="Times New Roman" w:cs="Times New Roman"/>
          <w:sz w:val="24"/>
          <w:szCs w:val="24"/>
        </w:rPr>
        <w:t>-le</w:t>
      </w:r>
      <w:r w:rsidRPr="74CD579E" w:rsidR="7048A92D">
        <w:rPr>
          <w:rFonts w:ascii="Times New Roman" w:hAnsi="Times New Roman" w:cs="Times New Roman"/>
          <w:sz w:val="24"/>
          <w:szCs w:val="24"/>
        </w:rPr>
        <w:t xml:space="preserve"> </w:t>
      </w:r>
      <w:r w:rsidRPr="74CD579E" w:rsidR="7FF0E48C">
        <w:rPr>
          <w:rFonts w:ascii="Times New Roman" w:hAnsi="Times New Roman" w:cs="Times New Roman"/>
          <w:sz w:val="24"/>
          <w:szCs w:val="24"/>
        </w:rPr>
        <w:t xml:space="preserve">ei anta </w:t>
      </w:r>
      <w:r w:rsidRPr="74CD579E" w:rsidR="7048A92D">
        <w:rPr>
          <w:rFonts w:ascii="Times New Roman" w:hAnsi="Times New Roman" w:cs="Times New Roman"/>
          <w:sz w:val="24"/>
          <w:szCs w:val="24"/>
        </w:rPr>
        <w:t xml:space="preserve">õigust küsida </w:t>
      </w:r>
      <w:r w:rsidRPr="74CD579E" w:rsidR="7FF0E48C">
        <w:rPr>
          <w:rFonts w:ascii="Times New Roman" w:hAnsi="Times New Roman" w:cs="Times New Roman"/>
          <w:sz w:val="24"/>
          <w:szCs w:val="24"/>
        </w:rPr>
        <w:t>praegusega</w:t>
      </w:r>
      <w:r w:rsidRPr="74CD579E" w:rsidR="7048A92D">
        <w:rPr>
          <w:rFonts w:ascii="Times New Roman" w:hAnsi="Times New Roman" w:cs="Times New Roman"/>
          <w:sz w:val="24"/>
          <w:szCs w:val="24"/>
        </w:rPr>
        <w:t xml:space="preserve"> võrreldes </w:t>
      </w:r>
      <w:r w:rsidRPr="74CD579E" w:rsidR="02A4AAD9">
        <w:rPr>
          <w:rFonts w:ascii="Times New Roman" w:hAnsi="Times New Roman" w:cs="Times New Roman"/>
          <w:sz w:val="24"/>
          <w:szCs w:val="24"/>
        </w:rPr>
        <w:t>rohkem teavet krediidi</w:t>
      </w:r>
      <w:r w:rsidRPr="74CD579E" w:rsidR="18FA270B">
        <w:rPr>
          <w:rFonts w:ascii="Times New Roman" w:hAnsi="Times New Roman" w:cs="Times New Roman"/>
          <w:sz w:val="24"/>
          <w:szCs w:val="24"/>
        </w:rPr>
        <w:t>a</w:t>
      </w:r>
      <w:r w:rsidRPr="74CD579E" w:rsidR="02A4AAD9">
        <w:rPr>
          <w:rFonts w:ascii="Times New Roman" w:hAnsi="Times New Roman" w:cs="Times New Roman"/>
          <w:sz w:val="24"/>
          <w:szCs w:val="24"/>
        </w:rPr>
        <w:t xml:space="preserve">sutustelt. </w:t>
      </w:r>
      <w:r w:rsidRPr="74CD579E" w:rsidR="2976CBBD">
        <w:rPr>
          <w:rFonts w:ascii="Times New Roman" w:hAnsi="Times New Roman" w:cs="Times New Roman"/>
          <w:sz w:val="24"/>
          <w:szCs w:val="24"/>
        </w:rPr>
        <w:t xml:space="preserve">Sihtrühm võib talumiskohustust ka vältida, kui ta </w:t>
      </w:r>
      <w:r w:rsidRPr="74CD579E" w:rsidR="0ACC37F7">
        <w:rPr>
          <w:rFonts w:ascii="Times New Roman" w:hAnsi="Times New Roman" w:cs="Times New Roman"/>
          <w:sz w:val="24"/>
          <w:szCs w:val="24"/>
        </w:rPr>
        <w:t>täidaks usaldusväärselt oma</w:t>
      </w:r>
      <w:r w:rsidRPr="74CD579E" w:rsidR="1AF839B7">
        <w:rPr>
          <w:rFonts w:ascii="Times New Roman" w:hAnsi="Times New Roman" w:cs="Times New Roman"/>
          <w:sz w:val="24"/>
          <w:szCs w:val="24"/>
        </w:rPr>
        <w:t xml:space="preserve"> kaasaaitamiskohustus</w:t>
      </w:r>
      <w:r w:rsidRPr="74CD579E" w:rsidR="0ACC37F7">
        <w:rPr>
          <w:rFonts w:ascii="Times New Roman" w:hAnsi="Times New Roman" w:cs="Times New Roman"/>
          <w:sz w:val="24"/>
          <w:szCs w:val="24"/>
        </w:rPr>
        <w:t>t</w:t>
      </w:r>
      <w:r w:rsidRPr="74CD579E" w:rsidR="1AF839B7">
        <w:rPr>
          <w:rFonts w:ascii="Times New Roman" w:hAnsi="Times New Roman" w:cs="Times New Roman"/>
          <w:sz w:val="24"/>
          <w:szCs w:val="24"/>
        </w:rPr>
        <w:t>.</w:t>
      </w:r>
      <w:r w:rsidRPr="74CD579E" w:rsidR="4FF811AE">
        <w:rPr>
          <w:rFonts w:ascii="Times New Roman" w:hAnsi="Times New Roman" w:cs="Times New Roman"/>
          <w:sz w:val="24"/>
          <w:szCs w:val="24"/>
        </w:rPr>
        <w:t xml:space="preserve"> </w:t>
      </w:r>
      <w:r w:rsidRPr="74CD579E" w:rsidR="56D78057">
        <w:rPr>
          <w:rFonts w:ascii="Times New Roman" w:hAnsi="Times New Roman" w:cs="Times New Roman"/>
          <w:sz w:val="24"/>
          <w:szCs w:val="24"/>
        </w:rPr>
        <w:t>Niisamuti ei saa s</w:t>
      </w:r>
      <w:r w:rsidRPr="74CD579E" w:rsidR="4FF811AE">
        <w:rPr>
          <w:rFonts w:ascii="Times New Roman" w:hAnsi="Times New Roman" w:cs="Times New Roman"/>
          <w:sz w:val="24"/>
          <w:szCs w:val="24"/>
        </w:rPr>
        <w:t>ihtrühma perspektiivist</w:t>
      </w:r>
      <w:r w:rsidRPr="74CD579E" w:rsidR="5C9EC9BA">
        <w:rPr>
          <w:rFonts w:ascii="Times New Roman" w:hAnsi="Times New Roman" w:cs="Times New Roman"/>
          <w:sz w:val="24"/>
          <w:szCs w:val="24"/>
        </w:rPr>
        <w:t xml:space="preserve"> tähendust omada see</w:t>
      </w:r>
      <w:r w:rsidRPr="74CD579E" w:rsidR="4FF811AE">
        <w:rPr>
          <w:rFonts w:ascii="Times New Roman" w:hAnsi="Times New Roman" w:cs="Times New Roman"/>
          <w:sz w:val="24"/>
          <w:szCs w:val="24"/>
        </w:rPr>
        <w:t xml:space="preserve">, kas MTA küsib kolmandalt isikult teabe täitmisregistri vahendusel või </w:t>
      </w:r>
      <w:r w:rsidRPr="74CD579E" w:rsidR="6D146C17">
        <w:rPr>
          <w:rFonts w:ascii="Times New Roman" w:hAnsi="Times New Roman" w:cs="Times New Roman"/>
          <w:sz w:val="24"/>
          <w:szCs w:val="24"/>
        </w:rPr>
        <w:t>postiga või e-kirjaga</w:t>
      </w:r>
      <w:r w:rsidRPr="74CD579E" w:rsidR="4FF811AE">
        <w:rPr>
          <w:rFonts w:ascii="Times New Roman" w:hAnsi="Times New Roman" w:cs="Times New Roman"/>
          <w:sz w:val="24"/>
          <w:szCs w:val="24"/>
        </w:rPr>
        <w:t xml:space="preserve">. </w:t>
      </w:r>
      <w:r w:rsidRPr="74CD579E" w:rsidR="6BB9AF8D">
        <w:rPr>
          <w:rFonts w:ascii="Times New Roman" w:hAnsi="Times New Roman" w:cs="Times New Roman"/>
          <w:sz w:val="24"/>
          <w:szCs w:val="24"/>
        </w:rPr>
        <w:t>Mõju ulatus on seega väike.</w:t>
      </w:r>
    </w:p>
    <w:p w:rsidRPr="00A54076" w:rsidR="00EA12AA" w:rsidP="006D7E48" w:rsidRDefault="00EA12AA" w14:paraId="4CB57754" w14:textId="77777777">
      <w:pPr>
        <w:spacing w:after="0" w:line="240" w:lineRule="auto"/>
        <w:jc w:val="both"/>
        <w:rPr>
          <w:rFonts w:ascii="Times New Roman" w:hAnsi="Times New Roman" w:cs="Times New Roman"/>
          <w:sz w:val="24"/>
          <w:szCs w:val="24"/>
        </w:rPr>
      </w:pPr>
    </w:p>
    <w:p w:rsidRPr="00A54076" w:rsidR="006E0541" w:rsidP="006D7E48" w:rsidRDefault="008C472D" w14:paraId="7C443835" w14:textId="0AF87230">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T</w:t>
      </w:r>
      <w:r w:rsidRPr="67C0DBE4" w:rsidR="002450C2">
        <w:rPr>
          <w:rFonts w:ascii="Times New Roman" w:hAnsi="Times New Roman" w:cs="Times New Roman"/>
          <w:sz w:val="24"/>
          <w:szCs w:val="24"/>
        </w:rPr>
        <w:t>õenäoliselt</w:t>
      </w:r>
      <w:r w:rsidRPr="67C0DBE4" w:rsidR="3CABA759">
        <w:rPr>
          <w:rFonts w:ascii="Times New Roman" w:hAnsi="Times New Roman" w:cs="Times New Roman"/>
          <w:sz w:val="24"/>
          <w:szCs w:val="24"/>
        </w:rPr>
        <w:t xml:space="preserve"> ei mõjuta </w:t>
      </w:r>
      <w:r w:rsidRPr="67C0DBE4">
        <w:rPr>
          <w:rFonts w:ascii="Times New Roman" w:hAnsi="Times New Roman" w:cs="Times New Roman"/>
          <w:sz w:val="24"/>
          <w:szCs w:val="24"/>
        </w:rPr>
        <w:t xml:space="preserve">muudatus </w:t>
      </w:r>
      <w:r w:rsidRPr="67C0DBE4" w:rsidR="3CABA759">
        <w:rPr>
          <w:rFonts w:ascii="Times New Roman" w:hAnsi="Times New Roman" w:cs="Times New Roman"/>
          <w:sz w:val="24"/>
          <w:szCs w:val="24"/>
        </w:rPr>
        <w:t>teabe</w:t>
      </w:r>
      <w:r w:rsidRPr="67C0DBE4" w:rsidR="6A4E4636">
        <w:rPr>
          <w:rFonts w:ascii="Times New Roman" w:hAnsi="Times New Roman" w:cs="Times New Roman"/>
          <w:sz w:val="24"/>
          <w:szCs w:val="24"/>
        </w:rPr>
        <w:t>korralduste</w:t>
      </w:r>
      <w:r w:rsidRPr="67C0DBE4" w:rsidR="3CABA759">
        <w:rPr>
          <w:rFonts w:ascii="Times New Roman" w:hAnsi="Times New Roman" w:cs="Times New Roman"/>
          <w:sz w:val="24"/>
          <w:szCs w:val="24"/>
        </w:rPr>
        <w:t xml:space="preserve"> </w:t>
      </w:r>
      <w:r w:rsidRPr="67C0DBE4" w:rsidR="7FFE43D2">
        <w:rPr>
          <w:rFonts w:ascii="Times New Roman" w:hAnsi="Times New Roman" w:cs="Times New Roman"/>
          <w:sz w:val="24"/>
          <w:szCs w:val="24"/>
        </w:rPr>
        <w:t xml:space="preserve">mahtu </w:t>
      </w:r>
      <w:r w:rsidRPr="67C0DBE4" w:rsidR="004823D8">
        <w:rPr>
          <w:rFonts w:ascii="Times New Roman" w:hAnsi="Times New Roman" w:cs="Times New Roman"/>
          <w:sz w:val="24"/>
          <w:szCs w:val="24"/>
        </w:rPr>
        <w:t>ega</w:t>
      </w:r>
      <w:r w:rsidRPr="67C0DBE4" w:rsidR="3CABA759">
        <w:rPr>
          <w:rFonts w:ascii="Times New Roman" w:hAnsi="Times New Roman" w:cs="Times New Roman"/>
          <w:sz w:val="24"/>
          <w:szCs w:val="24"/>
        </w:rPr>
        <w:t xml:space="preserve"> sellest tingitud halduskoormust</w:t>
      </w:r>
      <w:r w:rsidRPr="67C0DBE4" w:rsidR="52E1F974">
        <w:rPr>
          <w:rFonts w:ascii="Times New Roman" w:hAnsi="Times New Roman" w:cs="Times New Roman"/>
          <w:sz w:val="24"/>
          <w:szCs w:val="24"/>
        </w:rPr>
        <w:t>, kuid võib oodata teabekorralduste vähenemist kuni muudatuse jõustumiseni, mil 2025</w:t>
      </w:r>
      <w:r w:rsidRPr="67C0DBE4" w:rsidR="3CABA759">
        <w:rPr>
          <w:rFonts w:ascii="Times New Roman" w:hAnsi="Times New Roman" w:cs="Times New Roman"/>
          <w:sz w:val="24"/>
          <w:szCs w:val="24"/>
        </w:rPr>
        <w:t>.</w:t>
      </w:r>
      <w:r w:rsidRPr="67C0DBE4" w:rsidR="52E1F974">
        <w:rPr>
          <w:rFonts w:ascii="Times New Roman" w:hAnsi="Times New Roman" w:cs="Times New Roman"/>
          <w:sz w:val="24"/>
          <w:szCs w:val="24"/>
        </w:rPr>
        <w:t xml:space="preserve"> aasta juuli</w:t>
      </w:r>
      <w:r w:rsidRPr="67C0DBE4" w:rsidR="6DC385CC">
        <w:rPr>
          <w:rFonts w:ascii="Times New Roman" w:hAnsi="Times New Roman" w:cs="Times New Roman"/>
          <w:sz w:val="24"/>
          <w:szCs w:val="24"/>
        </w:rPr>
        <w:t xml:space="preserve"> eel</w:t>
      </w:r>
      <w:r w:rsidRPr="67C0DBE4" w:rsidR="002450C2">
        <w:rPr>
          <w:rFonts w:ascii="Times New Roman" w:hAnsi="Times New Roman" w:cs="Times New Roman"/>
          <w:sz w:val="24"/>
          <w:szCs w:val="24"/>
        </w:rPr>
        <w:t>ne olukord</w:t>
      </w:r>
      <w:r w:rsidRPr="67C0DBE4" w:rsidR="52E1F974">
        <w:rPr>
          <w:rFonts w:ascii="Times New Roman" w:hAnsi="Times New Roman" w:cs="Times New Roman"/>
          <w:sz w:val="24"/>
          <w:szCs w:val="24"/>
        </w:rPr>
        <w:t xml:space="preserve"> </w:t>
      </w:r>
      <w:r w:rsidRPr="67C0DBE4" w:rsidR="0EF352B0">
        <w:rPr>
          <w:rFonts w:ascii="Times New Roman" w:hAnsi="Times New Roman" w:cs="Times New Roman"/>
          <w:sz w:val="24"/>
          <w:szCs w:val="24"/>
        </w:rPr>
        <w:t>taastu</w:t>
      </w:r>
      <w:r w:rsidRPr="67C0DBE4" w:rsidR="002450C2">
        <w:rPr>
          <w:rFonts w:ascii="Times New Roman" w:hAnsi="Times New Roman" w:cs="Times New Roman"/>
          <w:sz w:val="24"/>
          <w:szCs w:val="24"/>
        </w:rPr>
        <w:t>b</w:t>
      </w:r>
      <w:r w:rsidRPr="67C0DBE4" w:rsidR="0EF352B0">
        <w:rPr>
          <w:rFonts w:ascii="Times New Roman" w:hAnsi="Times New Roman" w:cs="Times New Roman"/>
          <w:sz w:val="24"/>
          <w:szCs w:val="24"/>
        </w:rPr>
        <w:t xml:space="preserve">. </w:t>
      </w:r>
      <w:r w:rsidRPr="67C0DBE4" w:rsidR="41B2E474">
        <w:rPr>
          <w:rFonts w:ascii="Times New Roman" w:hAnsi="Times New Roman" w:cs="Times New Roman"/>
          <w:sz w:val="24"/>
          <w:szCs w:val="24"/>
        </w:rPr>
        <w:t>Muudatus</w:t>
      </w:r>
      <w:r w:rsidRPr="67C0DBE4" w:rsidR="00264662">
        <w:rPr>
          <w:rFonts w:ascii="Times New Roman" w:hAnsi="Times New Roman" w:cs="Times New Roman"/>
          <w:sz w:val="24"/>
          <w:szCs w:val="24"/>
        </w:rPr>
        <w:t xml:space="preserve"> mõjutab</w:t>
      </w:r>
      <w:r w:rsidRPr="67C0DBE4" w:rsidR="4271B813">
        <w:rPr>
          <w:rFonts w:ascii="Times New Roman" w:hAnsi="Times New Roman" w:cs="Times New Roman"/>
          <w:sz w:val="24"/>
          <w:szCs w:val="24"/>
        </w:rPr>
        <w:t xml:space="preserve"> suuremas osas</w:t>
      </w:r>
      <w:r w:rsidRPr="67C0DBE4" w:rsidR="41B2E474">
        <w:rPr>
          <w:rFonts w:ascii="Times New Roman" w:hAnsi="Times New Roman" w:cs="Times New Roman"/>
          <w:sz w:val="24"/>
          <w:szCs w:val="24"/>
        </w:rPr>
        <w:t xml:space="preserve"> vaid neid maksukohustuslasi, </w:t>
      </w:r>
      <w:r w:rsidRPr="67C0DBE4" w:rsidR="7730242A">
        <w:rPr>
          <w:rFonts w:ascii="Times New Roman" w:hAnsi="Times New Roman" w:cs="Times New Roman"/>
          <w:sz w:val="24"/>
          <w:szCs w:val="24"/>
        </w:rPr>
        <w:t>kes</w:t>
      </w:r>
      <w:r w:rsidRPr="67C0DBE4" w:rsidR="0CBC6DA2">
        <w:rPr>
          <w:rFonts w:ascii="Times New Roman" w:hAnsi="Times New Roman" w:cs="Times New Roman"/>
          <w:sz w:val="24"/>
          <w:szCs w:val="24"/>
        </w:rPr>
        <w:t xml:space="preserve"> ei täida oma kaasaaitamiskohustust maksumenetluses</w:t>
      </w:r>
      <w:r w:rsidRPr="67C0DBE4" w:rsidR="7FFE43D2">
        <w:rPr>
          <w:rFonts w:ascii="Times New Roman" w:hAnsi="Times New Roman" w:cs="Times New Roman"/>
          <w:sz w:val="24"/>
          <w:szCs w:val="24"/>
        </w:rPr>
        <w:t xml:space="preserve"> või kelle esitatud tõendid </w:t>
      </w:r>
      <w:r w:rsidRPr="67C0DBE4" w:rsidR="00F10A60">
        <w:rPr>
          <w:rFonts w:ascii="Times New Roman" w:hAnsi="Times New Roman" w:cs="Times New Roman"/>
          <w:sz w:val="24"/>
          <w:szCs w:val="24"/>
        </w:rPr>
        <w:t>tulek</w:t>
      </w:r>
      <w:r w:rsidRPr="67C0DBE4" w:rsidR="0011316D">
        <w:rPr>
          <w:rFonts w:ascii="Times New Roman" w:hAnsi="Times New Roman" w:cs="Times New Roman"/>
          <w:sz w:val="24"/>
          <w:szCs w:val="24"/>
        </w:rPr>
        <w:t>s</w:t>
      </w:r>
      <w:r w:rsidRPr="67C0DBE4" w:rsidR="7FFE43D2">
        <w:rPr>
          <w:rFonts w:ascii="Times New Roman" w:hAnsi="Times New Roman" w:cs="Times New Roman"/>
          <w:sz w:val="24"/>
          <w:szCs w:val="24"/>
        </w:rPr>
        <w:t xml:space="preserve"> usaldusväärse</w:t>
      </w:r>
      <w:r w:rsidRPr="67C0DBE4" w:rsidR="73C67305">
        <w:rPr>
          <w:rFonts w:ascii="Times New Roman" w:hAnsi="Times New Roman" w:cs="Times New Roman"/>
          <w:sz w:val="24"/>
          <w:szCs w:val="24"/>
        </w:rPr>
        <w:t>st allikast üle kontrolli</w:t>
      </w:r>
      <w:r w:rsidRPr="67C0DBE4" w:rsidR="0011316D">
        <w:rPr>
          <w:rFonts w:ascii="Times New Roman" w:hAnsi="Times New Roman" w:cs="Times New Roman"/>
          <w:sz w:val="24"/>
          <w:szCs w:val="24"/>
        </w:rPr>
        <w:t>d</w:t>
      </w:r>
      <w:r w:rsidRPr="67C0DBE4" w:rsidR="14BC8F85">
        <w:rPr>
          <w:rFonts w:ascii="Times New Roman" w:hAnsi="Times New Roman" w:cs="Times New Roman"/>
          <w:sz w:val="24"/>
          <w:szCs w:val="24"/>
        </w:rPr>
        <w:t>a.</w:t>
      </w:r>
    </w:p>
    <w:p w:rsidRPr="00A54076" w:rsidR="006E0541" w:rsidP="006D7E48" w:rsidRDefault="006E0541" w14:paraId="670B2369" w14:textId="77777777">
      <w:pPr>
        <w:spacing w:after="0" w:line="240" w:lineRule="auto"/>
        <w:jc w:val="both"/>
        <w:rPr>
          <w:rFonts w:ascii="Times New Roman" w:hAnsi="Times New Roman" w:cs="Times New Roman"/>
          <w:sz w:val="24"/>
          <w:szCs w:val="24"/>
        </w:rPr>
      </w:pPr>
    </w:p>
    <w:p w:rsidRPr="00A54076" w:rsidR="007E1074" w:rsidP="006D7E48" w:rsidRDefault="44EF860F" w14:paraId="273BDDC9" w14:textId="3CBE89ED">
      <w:pPr>
        <w:spacing w:after="0" w:line="240" w:lineRule="auto"/>
        <w:jc w:val="both"/>
        <w:rPr>
          <w:rFonts w:ascii="Times New Roman" w:hAnsi="Times New Roman" w:cs="Times New Roman"/>
          <w:b/>
          <w:bCs/>
          <w:sz w:val="24"/>
          <w:szCs w:val="24"/>
        </w:rPr>
      </w:pPr>
      <w:r w:rsidRPr="67C0DBE4">
        <w:rPr>
          <w:rFonts w:ascii="Times New Roman" w:hAnsi="Times New Roman" w:cs="Times New Roman"/>
          <w:b/>
          <w:bCs/>
          <w:sz w:val="24"/>
          <w:szCs w:val="24"/>
        </w:rPr>
        <w:t>MTA teabe</w:t>
      </w:r>
      <w:r w:rsidRPr="67C0DBE4" w:rsidR="6A9D2EB6">
        <w:rPr>
          <w:rFonts w:ascii="Times New Roman" w:hAnsi="Times New Roman" w:cs="Times New Roman"/>
          <w:b/>
          <w:bCs/>
          <w:sz w:val="24"/>
          <w:szCs w:val="24"/>
        </w:rPr>
        <w:t>korraldus</w:t>
      </w:r>
      <w:r w:rsidRPr="67C0DBE4" w:rsidR="0E303795">
        <w:rPr>
          <w:rFonts w:ascii="Times New Roman" w:hAnsi="Times New Roman" w:cs="Times New Roman"/>
          <w:b/>
          <w:bCs/>
          <w:sz w:val="24"/>
          <w:szCs w:val="24"/>
        </w:rPr>
        <w:t>te juriidilistest isikutest subjektid</w:t>
      </w:r>
      <w:r w:rsidRPr="67C0DBE4">
        <w:rPr>
          <w:rFonts w:ascii="Times New Roman" w:hAnsi="Times New Roman" w:cs="Times New Roman"/>
          <w:b/>
          <w:bCs/>
          <w:sz w:val="24"/>
          <w:szCs w:val="24"/>
        </w:rPr>
        <w:t xml:space="preserve"> perioodil 2022–</w:t>
      </w:r>
      <w:r w:rsidRPr="67C0DBE4" w:rsidR="15EC26B5">
        <w:rPr>
          <w:rFonts w:ascii="Times New Roman" w:hAnsi="Times New Roman" w:cs="Times New Roman"/>
          <w:b/>
          <w:bCs/>
          <w:sz w:val="24"/>
          <w:szCs w:val="24"/>
        </w:rPr>
        <w:t>2024</w:t>
      </w:r>
    </w:p>
    <w:tbl>
      <w:tblPr>
        <w:tblStyle w:val="Kontuurtabel"/>
        <w:tblW w:w="0" w:type="auto"/>
        <w:tblLook w:val="04A0" w:firstRow="1" w:lastRow="0" w:firstColumn="1" w:lastColumn="0" w:noHBand="0" w:noVBand="1"/>
      </w:tblPr>
      <w:tblGrid>
        <w:gridCol w:w="4530"/>
        <w:gridCol w:w="4531"/>
      </w:tblGrid>
      <w:tr w:rsidRPr="004852FE" w:rsidR="00811E26" w:rsidTr="1836CB87" w14:paraId="135B05E7" w14:textId="77777777">
        <w:tc>
          <w:tcPr>
            <w:tcW w:w="4531" w:type="dxa"/>
          </w:tcPr>
          <w:p w:rsidRPr="00A54076" w:rsidR="00811E26" w:rsidP="006D7E48" w:rsidRDefault="33EE5593" w14:paraId="1F83BB63" w14:textId="5BCAE439">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Aasta</w:t>
            </w:r>
          </w:p>
        </w:tc>
        <w:tc>
          <w:tcPr>
            <w:tcW w:w="4531" w:type="dxa"/>
          </w:tcPr>
          <w:p w:rsidRPr="00A54076" w:rsidR="00811E26" w:rsidP="006D7E48" w:rsidRDefault="0E303795" w14:paraId="1BB895E4" w14:textId="60E6DA2A">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Juriidiliste isikute arv, kelle kohta teabekorraldusi tehti</w:t>
            </w:r>
          </w:p>
        </w:tc>
      </w:tr>
      <w:tr w:rsidRPr="004852FE" w:rsidR="00811E26" w:rsidTr="1836CB87" w14:paraId="05EEB9F9" w14:textId="77777777">
        <w:tc>
          <w:tcPr>
            <w:tcW w:w="4531" w:type="dxa"/>
          </w:tcPr>
          <w:p w:rsidRPr="00A54076" w:rsidR="00811E26" w:rsidP="006D7E48" w:rsidRDefault="33EE5593" w14:paraId="25FE19A1" w14:textId="3E1E8403">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2022</w:t>
            </w:r>
          </w:p>
        </w:tc>
        <w:tc>
          <w:tcPr>
            <w:tcW w:w="4531" w:type="dxa"/>
          </w:tcPr>
          <w:p w:rsidRPr="00A54076" w:rsidR="00811E26" w:rsidP="006D7E48" w:rsidRDefault="45B6E454" w14:paraId="2029FD7F" w14:textId="1EE80C1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601</w:t>
            </w:r>
          </w:p>
        </w:tc>
      </w:tr>
      <w:tr w:rsidRPr="004852FE" w:rsidR="00811E26" w:rsidTr="1836CB87" w14:paraId="19CD6475" w14:textId="77777777">
        <w:tc>
          <w:tcPr>
            <w:tcW w:w="4531" w:type="dxa"/>
          </w:tcPr>
          <w:p w:rsidRPr="00A54076" w:rsidR="00811E26" w:rsidP="006D7E48" w:rsidRDefault="33EE5593" w14:paraId="326127DA" w14:textId="0DC289E0">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2023</w:t>
            </w:r>
          </w:p>
        </w:tc>
        <w:tc>
          <w:tcPr>
            <w:tcW w:w="4531" w:type="dxa"/>
          </w:tcPr>
          <w:p w:rsidRPr="00A54076" w:rsidR="00811E26" w:rsidP="006D7E48" w:rsidRDefault="45B6E454" w14:paraId="544297FB" w14:textId="056D991B">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789</w:t>
            </w:r>
          </w:p>
        </w:tc>
      </w:tr>
      <w:tr w:rsidRPr="004852FE" w:rsidR="00811E26" w:rsidTr="1836CB87" w14:paraId="4D8B97AC" w14:textId="77777777">
        <w:tc>
          <w:tcPr>
            <w:tcW w:w="4531" w:type="dxa"/>
          </w:tcPr>
          <w:p w:rsidRPr="00A54076" w:rsidR="00811E26" w:rsidP="006D7E48" w:rsidRDefault="33EE5593" w14:paraId="7793A209" w14:textId="2EAF0FD3">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2024</w:t>
            </w:r>
          </w:p>
        </w:tc>
        <w:tc>
          <w:tcPr>
            <w:tcW w:w="4531" w:type="dxa"/>
          </w:tcPr>
          <w:p w:rsidRPr="00A54076" w:rsidR="00811E26" w:rsidP="006D7E48" w:rsidRDefault="45B6E454" w14:paraId="75BC22AF" w14:textId="3010AE2F">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916</w:t>
            </w:r>
          </w:p>
        </w:tc>
      </w:tr>
      <w:tr w:rsidRPr="004852FE" w:rsidR="00811E26" w:rsidTr="1836CB87" w14:paraId="20264B13" w14:textId="77777777">
        <w:tc>
          <w:tcPr>
            <w:tcW w:w="4531" w:type="dxa"/>
          </w:tcPr>
          <w:p w:rsidRPr="00A54076" w:rsidR="00811E26" w:rsidP="006D7E48" w:rsidRDefault="33EE5593" w14:paraId="7F468450" w14:textId="5ECC49CE">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Kokku</w:t>
            </w:r>
          </w:p>
        </w:tc>
        <w:tc>
          <w:tcPr>
            <w:tcW w:w="4531" w:type="dxa"/>
          </w:tcPr>
          <w:p w:rsidRPr="00A54076" w:rsidR="00811E26" w:rsidP="006D7E48" w:rsidRDefault="45B6E454" w14:paraId="4F4EE14E" w14:textId="20DD4DCD">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2306</w:t>
            </w:r>
          </w:p>
        </w:tc>
      </w:tr>
    </w:tbl>
    <w:p w:rsidRPr="006A2F5D" w:rsidR="006A2F5D" w:rsidP="006D7E48" w:rsidRDefault="20091AC3" w14:paraId="6F663F19" w14:textId="1BE29F85">
      <w:pPr>
        <w:spacing w:after="0" w:line="240" w:lineRule="auto"/>
        <w:jc w:val="both"/>
        <w:rPr>
          <w:rFonts w:ascii="Times New Roman" w:hAnsi="Times New Roman" w:cs="Times New Roman"/>
          <w:sz w:val="18"/>
          <w:szCs w:val="18"/>
        </w:rPr>
      </w:pPr>
      <w:r w:rsidRPr="67C0DBE4">
        <w:rPr>
          <w:rFonts w:ascii="Times New Roman" w:hAnsi="Times New Roman" w:cs="Times New Roman"/>
          <w:sz w:val="18"/>
          <w:szCs w:val="18"/>
        </w:rPr>
        <w:t>Allikas: MTA</w:t>
      </w:r>
      <w:r w:rsidRPr="67C0DBE4" w:rsidR="66155430">
        <w:rPr>
          <w:rFonts w:ascii="Times New Roman" w:hAnsi="Times New Roman" w:cs="Times New Roman"/>
          <w:sz w:val="18"/>
          <w:szCs w:val="18"/>
        </w:rPr>
        <w:t>.</w:t>
      </w:r>
    </w:p>
    <w:p w:rsidRPr="00A54076" w:rsidR="00CB2583" w:rsidP="006D7E48" w:rsidRDefault="00CB2583" w14:paraId="345D0237" w14:textId="77777777">
      <w:pPr>
        <w:spacing w:after="0" w:line="240" w:lineRule="auto"/>
        <w:jc w:val="both"/>
        <w:rPr>
          <w:rFonts w:ascii="Times New Roman" w:hAnsi="Times New Roman" w:cs="Times New Roman"/>
          <w:sz w:val="24"/>
          <w:szCs w:val="24"/>
        </w:rPr>
      </w:pPr>
    </w:p>
    <w:p w:rsidRPr="00A54076" w:rsidR="00B671C8" w:rsidP="006D7E48" w:rsidRDefault="6464BC1F" w14:paraId="2E6F0EA4" w14:textId="720B8E76">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Tabeli</w:t>
      </w:r>
      <w:r w:rsidRPr="67C0DBE4" w:rsidR="00EF088A">
        <w:rPr>
          <w:rFonts w:ascii="Times New Roman" w:hAnsi="Times New Roman" w:cs="Times New Roman"/>
          <w:sz w:val="24"/>
          <w:szCs w:val="24"/>
        </w:rPr>
        <w:t xml:space="preserve"> järgi</w:t>
      </w:r>
      <w:r w:rsidRPr="67C0DBE4" w:rsidR="04004B4D">
        <w:rPr>
          <w:rFonts w:ascii="Times New Roman" w:hAnsi="Times New Roman" w:cs="Times New Roman"/>
          <w:sz w:val="24"/>
          <w:szCs w:val="24"/>
        </w:rPr>
        <w:t xml:space="preserve"> puudutasid MTA teabekorraldused perioodil 2022–202</w:t>
      </w:r>
      <w:r w:rsidRPr="67C0DBE4" w:rsidR="5E86AD2C">
        <w:rPr>
          <w:rFonts w:ascii="Times New Roman" w:hAnsi="Times New Roman" w:cs="Times New Roman"/>
          <w:sz w:val="24"/>
          <w:szCs w:val="24"/>
        </w:rPr>
        <w:t>4</w:t>
      </w:r>
      <w:r w:rsidRPr="67C0DBE4" w:rsidR="611B7DF1">
        <w:rPr>
          <w:rFonts w:ascii="Times New Roman" w:hAnsi="Times New Roman" w:cs="Times New Roman"/>
          <w:sz w:val="24"/>
          <w:szCs w:val="24"/>
        </w:rPr>
        <w:t xml:space="preserve"> keskmiselt</w:t>
      </w:r>
      <w:r w:rsidRPr="67C0DBE4" w:rsidR="29993F21">
        <w:rPr>
          <w:rFonts w:ascii="Times New Roman" w:hAnsi="Times New Roman" w:cs="Times New Roman"/>
          <w:sz w:val="24"/>
          <w:szCs w:val="24"/>
        </w:rPr>
        <w:t xml:space="preserve"> </w:t>
      </w:r>
      <w:r w:rsidRPr="67C0DBE4" w:rsidR="29993F21">
        <w:rPr>
          <w:rFonts w:ascii="Times New Roman" w:hAnsi="Times New Roman" w:cs="Times New Roman"/>
          <w:i/>
          <w:iCs/>
          <w:sz w:val="24"/>
          <w:szCs w:val="24"/>
        </w:rPr>
        <w:t>ca</w:t>
      </w:r>
      <w:r w:rsidRPr="67C0DBE4" w:rsidR="611B7DF1">
        <w:rPr>
          <w:rFonts w:ascii="Times New Roman" w:hAnsi="Times New Roman" w:cs="Times New Roman"/>
          <w:sz w:val="24"/>
          <w:szCs w:val="24"/>
        </w:rPr>
        <w:t xml:space="preserve"> </w:t>
      </w:r>
      <w:r w:rsidRPr="67C0DBE4" w:rsidR="60334D02">
        <w:rPr>
          <w:rFonts w:ascii="Times New Roman" w:hAnsi="Times New Roman" w:cs="Times New Roman"/>
          <w:sz w:val="24"/>
          <w:szCs w:val="24"/>
        </w:rPr>
        <w:t>76</w:t>
      </w:r>
      <w:r w:rsidRPr="67C0DBE4" w:rsidR="0C1B29DD">
        <w:rPr>
          <w:rFonts w:ascii="Times New Roman" w:hAnsi="Times New Roman" w:cs="Times New Roman"/>
          <w:sz w:val="24"/>
          <w:szCs w:val="24"/>
        </w:rPr>
        <w:t>9</w:t>
      </w:r>
      <w:r w:rsidRPr="67C0DBE4" w:rsidR="60334D02">
        <w:rPr>
          <w:rFonts w:ascii="Times New Roman" w:hAnsi="Times New Roman" w:cs="Times New Roman"/>
          <w:sz w:val="24"/>
          <w:szCs w:val="24"/>
        </w:rPr>
        <w:t xml:space="preserve"> juriidilist isikut aastas. See moodustab marginaalse osa juriidiliste isikute koguhulgast.</w:t>
      </w:r>
    </w:p>
    <w:p w:rsidRPr="00A54076" w:rsidR="006035E0" w:rsidP="006D7E48" w:rsidRDefault="006035E0" w14:paraId="727AA81D" w14:textId="77777777">
      <w:pPr>
        <w:spacing w:after="0" w:line="240" w:lineRule="auto"/>
        <w:jc w:val="both"/>
        <w:rPr>
          <w:rFonts w:ascii="Times New Roman" w:hAnsi="Times New Roman" w:cs="Times New Roman"/>
          <w:sz w:val="24"/>
          <w:szCs w:val="24"/>
        </w:rPr>
      </w:pPr>
    </w:p>
    <w:tbl>
      <w:tblPr>
        <w:tblStyle w:val="Kontuurtabel"/>
        <w:tblW w:w="0" w:type="auto"/>
        <w:tblLayout w:type="fixed"/>
        <w:tblLook w:val="06A0" w:firstRow="1" w:lastRow="0" w:firstColumn="1" w:lastColumn="0" w:noHBand="1" w:noVBand="1"/>
      </w:tblPr>
      <w:tblGrid>
        <w:gridCol w:w="1095"/>
        <w:gridCol w:w="3435"/>
        <w:gridCol w:w="2265"/>
      </w:tblGrid>
      <w:tr w:rsidR="1836CB87" w:rsidTr="74CD579E" w14:paraId="2428B4D3" w14:textId="77777777">
        <w:trPr>
          <w:trHeight w:val="300"/>
        </w:trPr>
        <w:tc>
          <w:tcPr>
            <w:tcW w:w="1095" w:type="dxa"/>
          </w:tcPr>
          <w:p w:rsidR="1836CB87" w:rsidP="74CD579E" w:rsidRDefault="6795FCE2" w14:paraId="12515F25" w14:textId="17B5027C">
            <w:pPr>
              <w:spacing w:line="240" w:lineRule="auto"/>
              <w:rPr>
                <w:rFonts w:ascii="Times New Roman" w:hAnsi="Times New Roman" w:cs="Times New Roman"/>
                <w:sz w:val="24"/>
                <w:szCs w:val="24"/>
              </w:rPr>
            </w:pPr>
            <w:r w:rsidRPr="74CD579E">
              <w:rPr>
                <w:rFonts w:ascii="Times New Roman" w:hAnsi="Times New Roman" w:cs="Times New Roman"/>
                <w:sz w:val="24"/>
                <w:szCs w:val="24"/>
              </w:rPr>
              <w:lastRenderedPageBreak/>
              <w:t>Aasta</w:t>
            </w:r>
          </w:p>
        </w:tc>
        <w:tc>
          <w:tcPr>
            <w:tcW w:w="3435" w:type="dxa"/>
          </w:tcPr>
          <w:p w:rsidR="1836CB87" w:rsidP="74CD579E" w:rsidRDefault="6795FCE2" w14:paraId="014104A8" w14:textId="35BD4DBB">
            <w:pPr>
              <w:spacing w:line="240" w:lineRule="auto"/>
              <w:rPr>
                <w:rFonts w:ascii="Times New Roman" w:hAnsi="Times New Roman" w:cs="Times New Roman"/>
                <w:sz w:val="24"/>
                <w:szCs w:val="24"/>
              </w:rPr>
            </w:pPr>
            <w:r w:rsidRPr="74CD579E">
              <w:rPr>
                <w:rFonts w:ascii="Times New Roman" w:hAnsi="Times New Roman" w:cs="Times New Roman"/>
                <w:sz w:val="24"/>
                <w:szCs w:val="24"/>
              </w:rPr>
              <w:t>RAB esitatud päringute arv krediidiasutustele täitmisregistri kaudu</w:t>
            </w:r>
          </w:p>
        </w:tc>
        <w:tc>
          <w:tcPr>
            <w:tcW w:w="2265" w:type="dxa"/>
          </w:tcPr>
          <w:p w:rsidR="1836CB87" w:rsidP="74CD579E" w:rsidRDefault="6795FCE2" w14:paraId="53312934" w14:textId="32939ABD">
            <w:pPr>
              <w:spacing w:line="240" w:lineRule="auto"/>
              <w:rPr>
                <w:rFonts w:ascii="Times New Roman" w:hAnsi="Times New Roman" w:cs="Times New Roman"/>
                <w:sz w:val="24"/>
                <w:szCs w:val="24"/>
              </w:rPr>
            </w:pPr>
            <w:r w:rsidRPr="74CD579E">
              <w:rPr>
                <w:rFonts w:ascii="Times New Roman" w:hAnsi="Times New Roman" w:cs="Times New Roman"/>
                <w:sz w:val="24"/>
                <w:szCs w:val="24"/>
              </w:rPr>
              <w:t>Juriidilistest isikutest subjektid</w:t>
            </w:r>
          </w:p>
        </w:tc>
      </w:tr>
      <w:tr w:rsidR="1836CB87" w:rsidTr="74CD579E" w14:paraId="7E2114BF" w14:textId="77777777">
        <w:trPr>
          <w:trHeight w:val="300"/>
        </w:trPr>
        <w:tc>
          <w:tcPr>
            <w:tcW w:w="1095" w:type="dxa"/>
          </w:tcPr>
          <w:p w:rsidR="1836CB87" w:rsidP="74CD579E" w:rsidRDefault="6795FCE2" w14:paraId="21820C54" w14:textId="001B1EEC">
            <w:pPr>
              <w:spacing w:line="240" w:lineRule="auto"/>
              <w:rPr>
                <w:rFonts w:ascii="Times New Roman" w:hAnsi="Times New Roman" w:cs="Times New Roman"/>
                <w:sz w:val="24"/>
                <w:szCs w:val="24"/>
              </w:rPr>
            </w:pPr>
            <w:r w:rsidRPr="74CD579E">
              <w:rPr>
                <w:rFonts w:ascii="Times New Roman" w:hAnsi="Times New Roman" w:cs="Times New Roman"/>
                <w:sz w:val="24"/>
                <w:szCs w:val="24"/>
              </w:rPr>
              <w:t>2022</w:t>
            </w:r>
          </w:p>
        </w:tc>
        <w:tc>
          <w:tcPr>
            <w:tcW w:w="3435" w:type="dxa"/>
          </w:tcPr>
          <w:p w:rsidR="1836CB87" w:rsidP="74CD579E" w:rsidRDefault="6795FCE2" w14:paraId="3D207EB7" w14:textId="60058169">
            <w:pPr>
              <w:spacing w:line="240" w:lineRule="auto"/>
              <w:rPr>
                <w:rFonts w:ascii="Times New Roman" w:hAnsi="Times New Roman" w:cs="Times New Roman"/>
                <w:sz w:val="24"/>
                <w:szCs w:val="24"/>
              </w:rPr>
            </w:pPr>
            <w:r w:rsidRPr="74CD579E">
              <w:rPr>
                <w:rFonts w:ascii="Times New Roman" w:hAnsi="Times New Roman" w:cs="Times New Roman"/>
                <w:sz w:val="24"/>
                <w:szCs w:val="24"/>
              </w:rPr>
              <w:t>11</w:t>
            </w:r>
            <w:r w:rsidRPr="74CD579E" w:rsidR="0E77E171">
              <w:rPr>
                <w:rFonts w:ascii="Times New Roman" w:hAnsi="Times New Roman" w:cs="Times New Roman"/>
                <w:sz w:val="24"/>
                <w:szCs w:val="24"/>
              </w:rPr>
              <w:t> </w:t>
            </w:r>
            <w:r w:rsidRPr="74CD579E">
              <w:rPr>
                <w:rFonts w:ascii="Times New Roman" w:hAnsi="Times New Roman" w:cs="Times New Roman"/>
                <w:sz w:val="24"/>
                <w:szCs w:val="24"/>
              </w:rPr>
              <w:t>567</w:t>
            </w:r>
          </w:p>
        </w:tc>
        <w:tc>
          <w:tcPr>
            <w:tcW w:w="2265" w:type="dxa"/>
          </w:tcPr>
          <w:p w:rsidR="1836CB87" w:rsidP="74CD579E" w:rsidRDefault="6795FCE2" w14:paraId="4E9F33F9" w14:textId="04683C52">
            <w:pPr>
              <w:spacing w:line="240" w:lineRule="auto"/>
              <w:rPr>
                <w:rFonts w:ascii="Times New Roman" w:hAnsi="Times New Roman" w:cs="Times New Roman"/>
                <w:sz w:val="24"/>
                <w:szCs w:val="24"/>
              </w:rPr>
            </w:pPr>
            <w:r w:rsidRPr="74CD579E">
              <w:rPr>
                <w:rFonts w:ascii="Times New Roman" w:hAnsi="Times New Roman" w:cs="Times New Roman"/>
                <w:sz w:val="24"/>
                <w:szCs w:val="24"/>
              </w:rPr>
              <w:t>321</w:t>
            </w:r>
          </w:p>
        </w:tc>
      </w:tr>
      <w:tr w:rsidR="1836CB87" w:rsidTr="74CD579E" w14:paraId="5F319E28" w14:textId="77777777">
        <w:trPr>
          <w:trHeight w:val="300"/>
        </w:trPr>
        <w:tc>
          <w:tcPr>
            <w:tcW w:w="1095" w:type="dxa"/>
          </w:tcPr>
          <w:p w:rsidR="1836CB87" w:rsidP="74CD579E" w:rsidRDefault="6795FCE2" w14:paraId="61441242" w14:textId="4EA4D1F9">
            <w:pPr>
              <w:spacing w:line="240" w:lineRule="auto"/>
              <w:rPr>
                <w:rFonts w:ascii="Times New Roman" w:hAnsi="Times New Roman" w:cs="Times New Roman"/>
                <w:sz w:val="24"/>
                <w:szCs w:val="24"/>
              </w:rPr>
            </w:pPr>
            <w:r w:rsidRPr="74CD579E">
              <w:rPr>
                <w:rFonts w:ascii="Times New Roman" w:hAnsi="Times New Roman" w:cs="Times New Roman"/>
                <w:sz w:val="24"/>
                <w:szCs w:val="24"/>
              </w:rPr>
              <w:t>2023</w:t>
            </w:r>
          </w:p>
        </w:tc>
        <w:tc>
          <w:tcPr>
            <w:tcW w:w="3435" w:type="dxa"/>
          </w:tcPr>
          <w:p w:rsidR="1836CB87" w:rsidP="74CD579E" w:rsidRDefault="6795FCE2" w14:paraId="500C8B8F" w14:textId="049A1629">
            <w:pPr>
              <w:spacing w:line="240" w:lineRule="auto"/>
              <w:rPr>
                <w:rFonts w:ascii="Times New Roman" w:hAnsi="Times New Roman" w:cs="Times New Roman"/>
                <w:sz w:val="24"/>
                <w:szCs w:val="24"/>
              </w:rPr>
            </w:pPr>
            <w:r w:rsidRPr="74CD579E">
              <w:rPr>
                <w:rFonts w:ascii="Times New Roman" w:hAnsi="Times New Roman" w:cs="Times New Roman"/>
                <w:sz w:val="24"/>
                <w:szCs w:val="24"/>
              </w:rPr>
              <w:t>9267</w:t>
            </w:r>
          </w:p>
        </w:tc>
        <w:tc>
          <w:tcPr>
            <w:tcW w:w="2265" w:type="dxa"/>
          </w:tcPr>
          <w:p w:rsidR="1836CB87" w:rsidP="74CD579E" w:rsidRDefault="6795FCE2" w14:paraId="1BCE1547" w14:textId="532EB543">
            <w:pPr>
              <w:spacing w:line="240" w:lineRule="auto"/>
              <w:rPr>
                <w:rFonts w:ascii="Times New Roman" w:hAnsi="Times New Roman" w:cs="Times New Roman"/>
                <w:sz w:val="24"/>
                <w:szCs w:val="24"/>
              </w:rPr>
            </w:pPr>
            <w:r w:rsidRPr="74CD579E">
              <w:rPr>
                <w:rFonts w:ascii="Times New Roman" w:hAnsi="Times New Roman" w:cs="Times New Roman"/>
                <w:sz w:val="24"/>
                <w:szCs w:val="24"/>
              </w:rPr>
              <w:t>381</w:t>
            </w:r>
          </w:p>
        </w:tc>
      </w:tr>
      <w:tr w:rsidR="1836CB87" w:rsidTr="74CD579E" w14:paraId="69C08BD8" w14:textId="77777777">
        <w:trPr>
          <w:trHeight w:val="300"/>
        </w:trPr>
        <w:tc>
          <w:tcPr>
            <w:tcW w:w="1095" w:type="dxa"/>
          </w:tcPr>
          <w:p w:rsidR="1836CB87" w:rsidP="74CD579E" w:rsidRDefault="6795FCE2" w14:paraId="4FB9CA26" w14:textId="0D7C55F8">
            <w:pPr>
              <w:spacing w:line="240" w:lineRule="auto"/>
              <w:rPr>
                <w:rFonts w:ascii="Times New Roman" w:hAnsi="Times New Roman" w:cs="Times New Roman"/>
                <w:sz w:val="24"/>
                <w:szCs w:val="24"/>
              </w:rPr>
            </w:pPr>
            <w:r w:rsidRPr="74CD579E">
              <w:rPr>
                <w:rFonts w:ascii="Times New Roman" w:hAnsi="Times New Roman" w:cs="Times New Roman"/>
                <w:sz w:val="24"/>
                <w:szCs w:val="24"/>
              </w:rPr>
              <w:t>2024</w:t>
            </w:r>
          </w:p>
        </w:tc>
        <w:tc>
          <w:tcPr>
            <w:tcW w:w="3435" w:type="dxa"/>
          </w:tcPr>
          <w:p w:rsidR="1836CB87" w:rsidP="74CD579E" w:rsidRDefault="6795FCE2" w14:paraId="37AA0D10" w14:textId="707C7642">
            <w:pPr>
              <w:spacing w:line="240" w:lineRule="auto"/>
              <w:rPr>
                <w:rFonts w:ascii="Times New Roman" w:hAnsi="Times New Roman" w:cs="Times New Roman"/>
                <w:sz w:val="24"/>
                <w:szCs w:val="24"/>
              </w:rPr>
            </w:pPr>
            <w:r w:rsidRPr="74CD579E">
              <w:rPr>
                <w:rFonts w:ascii="Times New Roman" w:hAnsi="Times New Roman" w:cs="Times New Roman"/>
                <w:sz w:val="24"/>
                <w:szCs w:val="24"/>
              </w:rPr>
              <w:t>12</w:t>
            </w:r>
            <w:r w:rsidRPr="74CD579E" w:rsidR="0E77E171">
              <w:rPr>
                <w:rFonts w:ascii="Times New Roman" w:hAnsi="Times New Roman" w:cs="Times New Roman"/>
                <w:sz w:val="24"/>
                <w:szCs w:val="24"/>
              </w:rPr>
              <w:t> </w:t>
            </w:r>
            <w:r w:rsidRPr="74CD579E">
              <w:rPr>
                <w:rFonts w:ascii="Times New Roman" w:hAnsi="Times New Roman" w:cs="Times New Roman"/>
                <w:sz w:val="24"/>
                <w:szCs w:val="24"/>
              </w:rPr>
              <w:t>316</w:t>
            </w:r>
          </w:p>
        </w:tc>
        <w:tc>
          <w:tcPr>
            <w:tcW w:w="2265" w:type="dxa"/>
          </w:tcPr>
          <w:p w:rsidR="1836CB87" w:rsidP="74CD579E" w:rsidRDefault="6795FCE2" w14:paraId="1573C988" w14:textId="0E1B415C">
            <w:pPr>
              <w:spacing w:line="240" w:lineRule="auto"/>
              <w:rPr>
                <w:rFonts w:ascii="Times New Roman" w:hAnsi="Times New Roman" w:cs="Times New Roman"/>
                <w:sz w:val="24"/>
                <w:szCs w:val="24"/>
              </w:rPr>
            </w:pPr>
            <w:r w:rsidRPr="74CD579E">
              <w:rPr>
                <w:rFonts w:ascii="Times New Roman" w:hAnsi="Times New Roman" w:cs="Times New Roman"/>
                <w:sz w:val="24"/>
                <w:szCs w:val="24"/>
              </w:rPr>
              <w:t>551</w:t>
            </w:r>
          </w:p>
        </w:tc>
      </w:tr>
      <w:tr w:rsidR="1836CB87" w:rsidTr="74CD579E" w14:paraId="7D6DA9D6" w14:textId="77777777">
        <w:trPr>
          <w:trHeight w:val="300"/>
        </w:trPr>
        <w:tc>
          <w:tcPr>
            <w:tcW w:w="1095" w:type="dxa"/>
          </w:tcPr>
          <w:p w:rsidR="1836CB87" w:rsidP="74CD579E" w:rsidRDefault="6795FCE2" w14:paraId="51CE1986" w14:textId="49D5187F">
            <w:pPr>
              <w:spacing w:line="240" w:lineRule="auto"/>
              <w:rPr>
                <w:rFonts w:ascii="Times New Roman" w:hAnsi="Times New Roman" w:cs="Times New Roman"/>
                <w:sz w:val="24"/>
                <w:szCs w:val="24"/>
              </w:rPr>
            </w:pPr>
            <w:r w:rsidRPr="74CD579E">
              <w:rPr>
                <w:rFonts w:ascii="Times New Roman" w:hAnsi="Times New Roman" w:cs="Times New Roman"/>
                <w:sz w:val="24"/>
                <w:szCs w:val="24"/>
              </w:rPr>
              <w:t>Kokku</w:t>
            </w:r>
          </w:p>
        </w:tc>
        <w:tc>
          <w:tcPr>
            <w:tcW w:w="3435" w:type="dxa"/>
          </w:tcPr>
          <w:p w:rsidR="1836CB87" w:rsidP="74CD579E" w:rsidRDefault="6795FCE2" w14:paraId="4066D58C" w14:textId="34534670">
            <w:pPr>
              <w:spacing w:line="240" w:lineRule="auto"/>
              <w:rPr>
                <w:rFonts w:ascii="Times New Roman" w:hAnsi="Times New Roman" w:cs="Times New Roman"/>
                <w:sz w:val="24"/>
                <w:szCs w:val="24"/>
              </w:rPr>
            </w:pPr>
            <w:r w:rsidRPr="74CD579E">
              <w:rPr>
                <w:rFonts w:ascii="Times New Roman" w:hAnsi="Times New Roman" w:cs="Times New Roman"/>
                <w:sz w:val="24"/>
                <w:szCs w:val="24"/>
              </w:rPr>
              <w:t>33</w:t>
            </w:r>
            <w:r w:rsidRPr="74CD579E" w:rsidR="0E77E171">
              <w:rPr>
                <w:rFonts w:ascii="Times New Roman" w:hAnsi="Times New Roman" w:cs="Times New Roman"/>
                <w:sz w:val="24"/>
                <w:szCs w:val="24"/>
              </w:rPr>
              <w:t> </w:t>
            </w:r>
            <w:r w:rsidRPr="74CD579E">
              <w:rPr>
                <w:rFonts w:ascii="Times New Roman" w:hAnsi="Times New Roman" w:cs="Times New Roman"/>
                <w:sz w:val="24"/>
                <w:szCs w:val="24"/>
              </w:rPr>
              <w:t>150</w:t>
            </w:r>
          </w:p>
        </w:tc>
        <w:tc>
          <w:tcPr>
            <w:tcW w:w="2265" w:type="dxa"/>
          </w:tcPr>
          <w:p w:rsidR="1836CB87" w:rsidP="74CD579E" w:rsidRDefault="6795FCE2" w14:paraId="3D902A89" w14:textId="5561BA01">
            <w:pPr>
              <w:spacing w:line="240" w:lineRule="auto"/>
              <w:rPr>
                <w:rFonts w:ascii="Times New Roman" w:hAnsi="Times New Roman" w:cs="Times New Roman"/>
                <w:sz w:val="24"/>
                <w:szCs w:val="24"/>
              </w:rPr>
            </w:pPr>
            <w:r w:rsidRPr="74CD579E">
              <w:rPr>
                <w:rFonts w:ascii="Times New Roman" w:hAnsi="Times New Roman" w:cs="Times New Roman"/>
                <w:sz w:val="24"/>
                <w:szCs w:val="24"/>
              </w:rPr>
              <w:t>1212</w:t>
            </w:r>
          </w:p>
        </w:tc>
      </w:tr>
    </w:tbl>
    <w:p w:rsidRPr="00A54076" w:rsidR="243AFEED" w:rsidP="74CD579E" w:rsidRDefault="09383D6B" w14:paraId="587B4C5A" w14:textId="42E7CD16">
      <w:pPr>
        <w:spacing w:after="0" w:line="240" w:lineRule="auto"/>
        <w:jc w:val="both"/>
        <w:rPr>
          <w:rFonts w:ascii="Times New Roman" w:hAnsi="Times New Roman" w:eastAsia="Times New Roman" w:cs="Times New Roman"/>
          <w:sz w:val="18"/>
          <w:szCs w:val="18"/>
        </w:rPr>
      </w:pPr>
      <w:r w:rsidRPr="74CD579E">
        <w:rPr>
          <w:rFonts w:ascii="Times New Roman" w:hAnsi="Times New Roman" w:cs="Times New Roman"/>
          <w:sz w:val="18"/>
          <w:szCs w:val="18"/>
        </w:rPr>
        <w:t xml:space="preserve">Allikas: RAB. </w:t>
      </w:r>
    </w:p>
    <w:p w:rsidRPr="00A54076" w:rsidR="1836CB87" w:rsidP="006D7E48" w:rsidRDefault="1836CB87" w14:paraId="28B60931" w14:textId="492B57B0">
      <w:pPr>
        <w:spacing w:after="0" w:line="240" w:lineRule="auto"/>
        <w:jc w:val="both"/>
        <w:rPr>
          <w:rFonts w:ascii="Times New Roman" w:hAnsi="Times New Roman" w:cs="Times New Roman"/>
          <w:sz w:val="24"/>
          <w:szCs w:val="24"/>
        </w:rPr>
      </w:pPr>
    </w:p>
    <w:p w:rsidRPr="00A54076" w:rsidR="243AFEED" w:rsidP="006D7E48" w:rsidRDefault="09383D6B" w14:paraId="6BFE1AC0" w14:textId="139F18F5">
      <w:pPr>
        <w:spacing w:after="0" w:line="240" w:lineRule="auto"/>
        <w:jc w:val="both"/>
        <w:rPr>
          <w:rFonts w:ascii="Times New Roman" w:hAnsi="Times New Roman" w:cs="Times New Roman"/>
          <w:sz w:val="24"/>
          <w:szCs w:val="24"/>
        </w:rPr>
      </w:pPr>
      <w:commentRangeStart w:id="8"/>
      <w:r w:rsidRPr="74CD579E">
        <w:rPr>
          <w:rFonts w:ascii="Times New Roman" w:hAnsi="Times New Roman" w:cs="Times New Roman"/>
          <w:sz w:val="24"/>
          <w:szCs w:val="24"/>
        </w:rPr>
        <w:t>RAB</w:t>
      </w:r>
      <w:commentRangeEnd w:id="8"/>
      <w:r w:rsidR="00695092">
        <w:rPr>
          <w:rStyle w:val="Kommentaariviide"/>
        </w:rPr>
        <w:commentReference w:id="8"/>
      </w:r>
      <w:r w:rsidRPr="74CD579E">
        <w:rPr>
          <w:rFonts w:ascii="Times New Roman" w:hAnsi="Times New Roman" w:cs="Times New Roman"/>
          <w:sz w:val="24"/>
          <w:szCs w:val="24"/>
        </w:rPr>
        <w:t xml:space="preserve"> täitmisregistri kaudu tehtud päringud </w:t>
      </w:r>
      <w:r w:rsidRPr="74CD579E" w:rsidR="1C566CAC">
        <w:rPr>
          <w:rFonts w:ascii="Times New Roman" w:hAnsi="Times New Roman" w:cs="Times New Roman"/>
          <w:sz w:val="24"/>
          <w:szCs w:val="24"/>
        </w:rPr>
        <w:t xml:space="preserve">puudutasid tabeli järgi </w:t>
      </w:r>
      <w:r w:rsidRPr="74CD579E" w:rsidR="4AF41781">
        <w:rPr>
          <w:rFonts w:ascii="Times New Roman" w:hAnsi="Times New Roman" w:cs="Times New Roman"/>
          <w:sz w:val="24"/>
          <w:szCs w:val="24"/>
        </w:rPr>
        <w:t>321</w:t>
      </w:r>
      <w:r w:rsidRPr="74CD579E" w:rsidR="1C566CAC">
        <w:rPr>
          <w:rFonts w:ascii="Times New Roman" w:hAnsi="Times New Roman" w:cs="Times New Roman"/>
          <w:sz w:val="24"/>
          <w:szCs w:val="24"/>
        </w:rPr>
        <w:t>–551</w:t>
      </w:r>
      <w:r w:rsidRPr="74CD579E" w:rsidR="4AF41781">
        <w:rPr>
          <w:rFonts w:ascii="Times New Roman" w:hAnsi="Times New Roman" w:cs="Times New Roman"/>
          <w:sz w:val="24"/>
          <w:szCs w:val="24"/>
        </w:rPr>
        <w:t xml:space="preserve"> juriidilis</w:t>
      </w:r>
      <w:r w:rsidRPr="74CD579E" w:rsidR="1C566CAC">
        <w:rPr>
          <w:rFonts w:ascii="Times New Roman" w:hAnsi="Times New Roman" w:cs="Times New Roman"/>
          <w:sz w:val="24"/>
          <w:szCs w:val="24"/>
        </w:rPr>
        <w:t>t</w:t>
      </w:r>
      <w:r w:rsidRPr="74CD579E" w:rsidR="4AF41781">
        <w:rPr>
          <w:rFonts w:ascii="Times New Roman" w:hAnsi="Times New Roman" w:cs="Times New Roman"/>
          <w:sz w:val="24"/>
          <w:szCs w:val="24"/>
        </w:rPr>
        <w:t xml:space="preserve"> isiku</w:t>
      </w:r>
      <w:r w:rsidRPr="74CD579E" w:rsidR="1C566CAC">
        <w:rPr>
          <w:rFonts w:ascii="Times New Roman" w:hAnsi="Times New Roman" w:cs="Times New Roman"/>
          <w:sz w:val="24"/>
          <w:szCs w:val="24"/>
        </w:rPr>
        <w:t>t</w:t>
      </w:r>
      <w:r w:rsidRPr="74CD579E" w:rsidR="4AF41781">
        <w:rPr>
          <w:rFonts w:ascii="Times New Roman" w:hAnsi="Times New Roman" w:cs="Times New Roman"/>
          <w:sz w:val="24"/>
          <w:szCs w:val="24"/>
        </w:rPr>
        <w:t>, mis kokkuvõttes on marginaalne osa juriidiliste isikute koguhulgast.</w:t>
      </w:r>
    </w:p>
    <w:p w:rsidRPr="00A54076" w:rsidR="1836CB87" w:rsidP="006D7E48" w:rsidRDefault="1836CB87" w14:paraId="08823064" w14:textId="30635C3F">
      <w:pPr>
        <w:spacing w:after="0" w:line="240" w:lineRule="auto"/>
        <w:jc w:val="both"/>
        <w:rPr>
          <w:rFonts w:ascii="Times New Roman" w:hAnsi="Times New Roman" w:cs="Times New Roman"/>
          <w:sz w:val="24"/>
          <w:szCs w:val="24"/>
        </w:rPr>
      </w:pPr>
    </w:p>
    <w:p w:rsidRPr="00A54076" w:rsidR="243AFEED" w:rsidP="006D7E48" w:rsidRDefault="08EF762E" w14:paraId="6253651B" w14:textId="0A8C2441">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T</w:t>
      </w:r>
      <w:r w:rsidRPr="74CD579E" w:rsidR="0C52BA98">
        <w:rPr>
          <w:rFonts w:ascii="Times New Roman" w:hAnsi="Times New Roman" w:cs="Times New Roman"/>
          <w:sz w:val="24"/>
          <w:szCs w:val="24"/>
        </w:rPr>
        <w:t xml:space="preserve">õenäoliselt </w:t>
      </w:r>
      <w:r w:rsidRPr="74CD579E" w:rsidR="09383D6B">
        <w:rPr>
          <w:rFonts w:ascii="Times New Roman" w:hAnsi="Times New Roman" w:cs="Times New Roman"/>
          <w:sz w:val="24"/>
          <w:szCs w:val="24"/>
        </w:rPr>
        <w:t xml:space="preserve">ei mõjuta </w:t>
      </w:r>
      <w:r w:rsidRPr="74CD579E">
        <w:rPr>
          <w:rFonts w:ascii="Times New Roman" w:hAnsi="Times New Roman" w:cs="Times New Roman"/>
          <w:sz w:val="24"/>
          <w:szCs w:val="24"/>
        </w:rPr>
        <w:t xml:space="preserve">muudatus </w:t>
      </w:r>
      <w:r w:rsidRPr="74CD579E" w:rsidR="09383D6B">
        <w:rPr>
          <w:rFonts w:ascii="Times New Roman" w:hAnsi="Times New Roman" w:cs="Times New Roman"/>
          <w:sz w:val="24"/>
          <w:szCs w:val="24"/>
        </w:rPr>
        <w:t xml:space="preserve">teabekorralduste mahtu </w:t>
      </w:r>
      <w:r w:rsidRPr="74CD579E" w:rsidR="5FE134CD">
        <w:rPr>
          <w:rFonts w:ascii="Times New Roman" w:hAnsi="Times New Roman" w:cs="Times New Roman"/>
          <w:sz w:val="24"/>
          <w:szCs w:val="24"/>
        </w:rPr>
        <w:t>ega</w:t>
      </w:r>
      <w:r w:rsidRPr="74CD579E" w:rsidR="09383D6B">
        <w:rPr>
          <w:rFonts w:ascii="Times New Roman" w:hAnsi="Times New Roman" w:cs="Times New Roman"/>
          <w:sz w:val="24"/>
          <w:szCs w:val="24"/>
        </w:rPr>
        <w:t xml:space="preserve"> sellest tingitud halduskoormust, kuid võib oodata teabekorralduste vähenemist absoluut</w:t>
      </w:r>
      <w:r w:rsidRPr="74CD579E" w:rsidR="2D5FCC4D">
        <w:rPr>
          <w:rFonts w:ascii="Times New Roman" w:hAnsi="Times New Roman" w:cs="Times New Roman"/>
          <w:sz w:val="24"/>
          <w:szCs w:val="24"/>
        </w:rPr>
        <w:t>arvudes</w:t>
      </w:r>
      <w:r w:rsidRPr="74CD579E" w:rsidR="09383D6B">
        <w:rPr>
          <w:rFonts w:ascii="Times New Roman" w:hAnsi="Times New Roman" w:cs="Times New Roman"/>
          <w:sz w:val="24"/>
          <w:szCs w:val="24"/>
        </w:rPr>
        <w:t xml:space="preserve"> kuni muudatuse jõustumiseni, mil 2025. aasta juuli eel</w:t>
      </w:r>
      <w:r w:rsidRPr="74CD579E" w:rsidR="0C52BA98">
        <w:rPr>
          <w:rFonts w:ascii="Times New Roman" w:hAnsi="Times New Roman" w:cs="Times New Roman"/>
          <w:sz w:val="24"/>
          <w:szCs w:val="24"/>
        </w:rPr>
        <w:t>ne olukord</w:t>
      </w:r>
      <w:r w:rsidRPr="74CD579E" w:rsidR="09383D6B">
        <w:rPr>
          <w:rFonts w:ascii="Times New Roman" w:hAnsi="Times New Roman" w:cs="Times New Roman"/>
          <w:sz w:val="24"/>
          <w:szCs w:val="24"/>
        </w:rPr>
        <w:t xml:space="preserve"> </w:t>
      </w:r>
      <w:commentRangeStart w:id="9"/>
      <w:r w:rsidRPr="74CD579E" w:rsidR="09383D6B">
        <w:rPr>
          <w:rFonts w:ascii="Times New Roman" w:hAnsi="Times New Roman" w:cs="Times New Roman"/>
          <w:sz w:val="24"/>
          <w:szCs w:val="24"/>
        </w:rPr>
        <w:t>taastu</w:t>
      </w:r>
      <w:r w:rsidRPr="74CD579E" w:rsidR="5E79A2E5">
        <w:rPr>
          <w:rFonts w:ascii="Times New Roman" w:hAnsi="Times New Roman" w:cs="Times New Roman"/>
          <w:sz w:val="24"/>
          <w:szCs w:val="24"/>
        </w:rPr>
        <w:t>b</w:t>
      </w:r>
      <w:commentRangeEnd w:id="9"/>
      <w:r w:rsidR="00601771">
        <w:rPr>
          <w:rStyle w:val="Kommentaariviide"/>
        </w:rPr>
        <w:commentReference w:id="9"/>
      </w:r>
      <w:r w:rsidRPr="74CD579E" w:rsidR="09383D6B">
        <w:rPr>
          <w:rFonts w:ascii="Times New Roman" w:hAnsi="Times New Roman" w:cs="Times New Roman"/>
          <w:sz w:val="24"/>
          <w:szCs w:val="24"/>
        </w:rPr>
        <w:t>.</w:t>
      </w:r>
    </w:p>
    <w:p w:rsidRPr="00A54076" w:rsidR="1836CB87" w:rsidP="006D7E48" w:rsidRDefault="1836CB87" w14:paraId="437097E4" w14:textId="1D1B2C79">
      <w:pPr>
        <w:spacing w:after="0" w:line="240" w:lineRule="auto"/>
        <w:jc w:val="both"/>
        <w:rPr>
          <w:rFonts w:ascii="Times New Roman" w:hAnsi="Times New Roman" w:cs="Times New Roman"/>
          <w:sz w:val="24"/>
          <w:szCs w:val="24"/>
        </w:rPr>
      </w:pPr>
    </w:p>
    <w:p w:rsidRPr="00A54076" w:rsidR="006035E0" w:rsidP="006D7E48" w:rsidRDefault="0ED65082" w14:paraId="456BFC9B" w14:textId="13913CDA">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Ebasoodsa mõju esinemise riski ei tuvastatud.</w:t>
      </w:r>
    </w:p>
    <w:p w:rsidRPr="00A54076" w:rsidR="00931738" w:rsidP="006D7E48" w:rsidRDefault="00931738" w14:paraId="3B8BFB21" w14:textId="4853B44F">
      <w:pPr>
        <w:spacing w:after="0" w:line="240" w:lineRule="auto"/>
        <w:jc w:val="both"/>
        <w:rPr>
          <w:rFonts w:ascii="Times New Roman" w:hAnsi="Times New Roman" w:cs="Times New Roman"/>
          <w:sz w:val="24"/>
          <w:szCs w:val="24"/>
        </w:rPr>
      </w:pPr>
    </w:p>
    <w:p w:rsidRPr="00A54076" w:rsidR="00CB73F2" w:rsidP="006D7E48" w:rsidRDefault="55AC2B69" w14:paraId="246F060A" w14:textId="003D41CA">
      <w:pPr>
        <w:spacing w:after="0" w:line="240" w:lineRule="auto"/>
        <w:rPr>
          <w:rFonts w:ascii="Times New Roman" w:hAnsi="Times New Roman" w:cs="Times New Roman"/>
          <w:sz w:val="24"/>
          <w:szCs w:val="24"/>
        </w:rPr>
      </w:pPr>
      <w:r w:rsidRPr="74CD579E">
        <w:rPr>
          <w:rFonts w:ascii="Times New Roman" w:hAnsi="Times New Roman" w:cs="Times New Roman"/>
          <w:b/>
          <w:bCs/>
          <w:sz w:val="24"/>
          <w:szCs w:val="24"/>
        </w:rPr>
        <w:t>Mõju valdkond:</w:t>
      </w:r>
      <w:r w:rsidRPr="74CD579E">
        <w:rPr>
          <w:rFonts w:ascii="Times New Roman" w:hAnsi="Times New Roman" w:cs="Times New Roman"/>
          <w:sz w:val="24"/>
          <w:szCs w:val="24"/>
        </w:rPr>
        <w:t xml:space="preserve"> eraelu </w:t>
      </w:r>
      <w:commentRangeStart w:id="10"/>
      <w:r w:rsidRPr="74CD579E">
        <w:rPr>
          <w:rFonts w:ascii="Times New Roman" w:hAnsi="Times New Roman" w:cs="Times New Roman"/>
          <w:sz w:val="24"/>
          <w:szCs w:val="24"/>
        </w:rPr>
        <w:t>puutumatus</w:t>
      </w:r>
      <w:commentRangeEnd w:id="10"/>
      <w:r w:rsidR="009D663E">
        <w:rPr>
          <w:rStyle w:val="Kommentaariviide"/>
        </w:rPr>
        <w:commentReference w:id="10"/>
      </w:r>
      <w:r w:rsidRPr="74CD579E" w:rsidR="5E79A2E5">
        <w:rPr>
          <w:rFonts w:ascii="Times New Roman" w:hAnsi="Times New Roman" w:cs="Times New Roman"/>
          <w:sz w:val="24"/>
          <w:szCs w:val="24"/>
        </w:rPr>
        <w:t>.</w:t>
      </w:r>
    </w:p>
    <w:p w:rsidRPr="00A54076" w:rsidR="00CB73F2" w:rsidP="006D7E48" w:rsidRDefault="00CB73F2" w14:paraId="389C0F5F" w14:textId="77777777">
      <w:pPr>
        <w:spacing w:after="0" w:line="240" w:lineRule="auto"/>
        <w:rPr>
          <w:rFonts w:ascii="Times New Roman" w:hAnsi="Times New Roman" w:cs="Times New Roman"/>
          <w:sz w:val="24"/>
          <w:szCs w:val="24"/>
        </w:rPr>
      </w:pPr>
    </w:p>
    <w:p w:rsidRPr="00A54076" w:rsidR="00CB73F2" w:rsidP="006D7E48" w:rsidRDefault="38FC67E6" w14:paraId="58274089" w14:textId="17ACD0C4">
      <w:pPr>
        <w:spacing w:after="0" w:line="240" w:lineRule="auto"/>
        <w:rPr>
          <w:rFonts w:ascii="Times New Roman" w:hAnsi="Times New Roman" w:cs="Times New Roman"/>
          <w:sz w:val="24"/>
          <w:szCs w:val="24"/>
        </w:rPr>
      </w:pPr>
      <w:r w:rsidRPr="67C0DBE4">
        <w:rPr>
          <w:rFonts w:ascii="Times New Roman" w:hAnsi="Times New Roman" w:cs="Times New Roman"/>
          <w:b/>
          <w:bCs/>
          <w:sz w:val="24"/>
          <w:szCs w:val="24"/>
        </w:rPr>
        <w:t>Sihtrühm:</w:t>
      </w:r>
      <w:r w:rsidRPr="67C0DBE4">
        <w:rPr>
          <w:rFonts w:ascii="Times New Roman" w:hAnsi="Times New Roman" w:cs="Times New Roman"/>
          <w:sz w:val="24"/>
          <w:szCs w:val="24"/>
        </w:rPr>
        <w:t xml:space="preserve"> füüsilisest isikust maksukohustuslased</w:t>
      </w:r>
      <w:r w:rsidRPr="67C0DBE4" w:rsidR="6878D9DB">
        <w:rPr>
          <w:rFonts w:ascii="Times New Roman" w:hAnsi="Times New Roman" w:cs="Times New Roman"/>
          <w:sz w:val="24"/>
          <w:szCs w:val="24"/>
        </w:rPr>
        <w:t>, kelle kohta teavet küsitakse</w:t>
      </w:r>
      <w:r w:rsidRPr="67C0DBE4" w:rsidR="009B7CDB">
        <w:rPr>
          <w:rFonts w:ascii="Times New Roman" w:hAnsi="Times New Roman" w:cs="Times New Roman"/>
          <w:sz w:val="24"/>
          <w:szCs w:val="24"/>
        </w:rPr>
        <w:t>.</w:t>
      </w:r>
    </w:p>
    <w:p w:rsidRPr="00A54076" w:rsidR="00930098" w:rsidP="006D7E48" w:rsidRDefault="00930098" w14:paraId="38215E02" w14:textId="77777777">
      <w:pPr>
        <w:spacing w:after="0" w:line="240" w:lineRule="auto"/>
        <w:rPr>
          <w:rFonts w:ascii="Times New Roman" w:hAnsi="Times New Roman" w:cs="Times New Roman"/>
          <w:sz w:val="24"/>
          <w:szCs w:val="24"/>
        </w:rPr>
      </w:pPr>
    </w:p>
    <w:p w:rsidRPr="00A54076" w:rsidR="00930098" w:rsidP="006D7E48" w:rsidRDefault="3A4DE327" w14:paraId="1802E8C0" w14:textId="3596E90A">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V</w:t>
      </w:r>
      <w:r w:rsidRPr="67C0DBE4" w:rsidR="11717D59">
        <w:rPr>
          <w:rFonts w:ascii="Times New Roman" w:hAnsi="Times New Roman" w:cs="Times New Roman"/>
          <w:sz w:val="24"/>
          <w:szCs w:val="24"/>
        </w:rPr>
        <w:t>õrreldes äriühingute ning muude juriidiliste isikute</w:t>
      </w:r>
      <w:r w:rsidRPr="67C0DBE4">
        <w:rPr>
          <w:rFonts w:ascii="Times New Roman" w:hAnsi="Times New Roman" w:cs="Times New Roman"/>
          <w:sz w:val="24"/>
          <w:szCs w:val="24"/>
        </w:rPr>
        <w:t>ga on füüsilistel isikutel</w:t>
      </w:r>
      <w:r w:rsidRPr="67C0DBE4" w:rsidR="11717D59">
        <w:rPr>
          <w:rFonts w:ascii="Times New Roman" w:hAnsi="Times New Roman" w:cs="Times New Roman"/>
          <w:sz w:val="24"/>
          <w:szCs w:val="24"/>
        </w:rPr>
        <w:t xml:space="preserve"> täiendav juriidiline kaitse eraelu puutumatuse</w:t>
      </w:r>
      <w:r w:rsidRPr="67C0DBE4" w:rsidR="7E3A9226">
        <w:rPr>
          <w:rFonts w:ascii="Times New Roman" w:hAnsi="Times New Roman" w:cs="Times New Roman"/>
          <w:sz w:val="24"/>
          <w:szCs w:val="24"/>
        </w:rPr>
        <w:t>na</w:t>
      </w:r>
      <w:r w:rsidRPr="67C0DBE4" w:rsidR="11717D59">
        <w:rPr>
          <w:rFonts w:ascii="Times New Roman" w:hAnsi="Times New Roman" w:cs="Times New Roman"/>
          <w:sz w:val="24"/>
          <w:szCs w:val="24"/>
        </w:rPr>
        <w:t>, kuid faktilise mõju osas ei ole siin mingit erisust</w:t>
      </w:r>
      <w:r w:rsidRPr="67C0DBE4" w:rsidR="14749CE8">
        <w:rPr>
          <w:rFonts w:ascii="Times New Roman" w:hAnsi="Times New Roman" w:cs="Times New Roman"/>
          <w:sz w:val="24"/>
          <w:szCs w:val="24"/>
        </w:rPr>
        <w:t>, sest teabe</w:t>
      </w:r>
      <w:r w:rsidRPr="67C0DBE4" w:rsidR="56D6484D">
        <w:rPr>
          <w:rFonts w:ascii="Times New Roman" w:hAnsi="Times New Roman" w:cs="Times New Roman"/>
          <w:sz w:val="24"/>
          <w:szCs w:val="24"/>
        </w:rPr>
        <w:t xml:space="preserve"> </w:t>
      </w:r>
      <w:r w:rsidRPr="67C0DBE4" w:rsidR="14749CE8">
        <w:rPr>
          <w:rFonts w:ascii="Times New Roman" w:hAnsi="Times New Roman" w:cs="Times New Roman"/>
          <w:sz w:val="24"/>
          <w:szCs w:val="24"/>
        </w:rPr>
        <w:t>nõud</w:t>
      </w:r>
      <w:r w:rsidRPr="67C0DBE4" w:rsidR="56D6484D">
        <w:rPr>
          <w:rFonts w:ascii="Times New Roman" w:hAnsi="Times New Roman" w:cs="Times New Roman"/>
          <w:sz w:val="24"/>
          <w:szCs w:val="24"/>
        </w:rPr>
        <w:t>mise</w:t>
      </w:r>
      <w:r w:rsidRPr="67C0DBE4" w:rsidR="14749CE8">
        <w:rPr>
          <w:rFonts w:ascii="Times New Roman" w:hAnsi="Times New Roman" w:cs="Times New Roman"/>
          <w:sz w:val="24"/>
          <w:szCs w:val="24"/>
        </w:rPr>
        <w:t xml:space="preserve"> loogika on sama</w:t>
      </w:r>
      <w:r w:rsidRPr="67C0DBE4" w:rsidR="3E010310">
        <w:rPr>
          <w:rFonts w:ascii="Times New Roman" w:hAnsi="Times New Roman" w:cs="Times New Roman"/>
          <w:sz w:val="24"/>
          <w:szCs w:val="24"/>
        </w:rPr>
        <w:t xml:space="preserve"> – esmalt </w:t>
      </w:r>
      <w:r w:rsidRPr="67C0DBE4" w:rsidR="14749CE8">
        <w:rPr>
          <w:rFonts w:ascii="Times New Roman" w:hAnsi="Times New Roman" w:cs="Times New Roman"/>
          <w:sz w:val="24"/>
          <w:szCs w:val="24"/>
        </w:rPr>
        <w:t>peab MTA küsima teavet sihtrühma enda käest, ning alles siis, kui see nurjub</w:t>
      </w:r>
      <w:r w:rsidRPr="67C0DBE4" w:rsidR="0927BE0D">
        <w:rPr>
          <w:rFonts w:ascii="Times New Roman" w:hAnsi="Times New Roman" w:cs="Times New Roman"/>
          <w:sz w:val="24"/>
          <w:szCs w:val="24"/>
        </w:rPr>
        <w:t xml:space="preserve"> või kui see esmane pöördumine ei ole otstarbekas,</w:t>
      </w:r>
      <w:r w:rsidRPr="67C0DBE4" w:rsidR="14749CE8">
        <w:rPr>
          <w:rFonts w:ascii="Times New Roman" w:hAnsi="Times New Roman" w:cs="Times New Roman"/>
          <w:sz w:val="24"/>
          <w:szCs w:val="24"/>
        </w:rPr>
        <w:t xml:space="preserve"> võib MTA pöörduda sama teabe saamiseks kolmanda isiku poole. </w:t>
      </w:r>
      <w:r w:rsidRPr="67C0DBE4" w:rsidR="53946BC5">
        <w:rPr>
          <w:rFonts w:ascii="Times New Roman" w:hAnsi="Times New Roman" w:cs="Times New Roman"/>
          <w:sz w:val="24"/>
          <w:szCs w:val="24"/>
        </w:rPr>
        <w:t>See kehti</w:t>
      </w:r>
      <w:r w:rsidRPr="67C0DBE4" w:rsidR="59927C4B">
        <w:rPr>
          <w:rFonts w:ascii="Times New Roman" w:hAnsi="Times New Roman" w:cs="Times New Roman"/>
          <w:sz w:val="24"/>
          <w:szCs w:val="24"/>
        </w:rPr>
        <w:t>b</w:t>
      </w:r>
      <w:r w:rsidRPr="67C0DBE4" w:rsidR="53946BC5">
        <w:rPr>
          <w:rFonts w:ascii="Times New Roman" w:hAnsi="Times New Roman" w:cs="Times New Roman"/>
          <w:sz w:val="24"/>
          <w:szCs w:val="24"/>
        </w:rPr>
        <w:t xml:space="preserve"> praegu</w:t>
      </w:r>
      <w:r w:rsidRPr="67C0DBE4" w:rsidR="07436A0E">
        <w:rPr>
          <w:rFonts w:ascii="Times New Roman" w:hAnsi="Times New Roman" w:cs="Times New Roman"/>
          <w:sz w:val="24"/>
          <w:szCs w:val="24"/>
        </w:rPr>
        <w:t>gi</w:t>
      </w:r>
      <w:r w:rsidRPr="67C0DBE4" w:rsidR="53946BC5">
        <w:rPr>
          <w:rFonts w:ascii="Times New Roman" w:hAnsi="Times New Roman" w:cs="Times New Roman"/>
          <w:sz w:val="24"/>
          <w:szCs w:val="24"/>
        </w:rPr>
        <w:t xml:space="preserve"> ning sihtrühma</w:t>
      </w:r>
      <w:r w:rsidRPr="67C0DBE4" w:rsidR="57C316C6">
        <w:rPr>
          <w:rFonts w:ascii="Times New Roman" w:hAnsi="Times New Roman" w:cs="Times New Roman"/>
          <w:sz w:val="24"/>
          <w:szCs w:val="24"/>
        </w:rPr>
        <w:t xml:space="preserve"> jaoks</w:t>
      </w:r>
      <w:r w:rsidRPr="67C0DBE4" w:rsidR="68E2166B">
        <w:rPr>
          <w:rFonts w:ascii="Times New Roman" w:hAnsi="Times New Roman" w:cs="Times New Roman"/>
          <w:sz w:val="24"/>
          <w:szCs w:val="24"/>
        </w:rPr>
        <w:t xml:space="preserve"> pole eril</w:t>
      </w:r>
      <w:r w:rsidRPr="67C0DBE4" w:rsidR="57C316C6">
        <w:rPr>
          <w:rFonts w:ascii="Times New Roman" w:hAnsi="Times New Roman" w:cs="Times New Roman"/>
          <w:sz w:val="24"/>
          <w:szCs w:val="24"/>
        </w:rPr>
        <w:t>ist vahet</w:t>
      </w:r>
      <w:r w:rsidRPr="67C0DBE4" w:rsidR="4C48C392">
        <w:rPr>
          <w:rFonts w:ascii="Times New Roman" w:hAnsi="Times New Roman" w:cs="Times New Roman"/>
          <w:sz w:val="24"/>
          <w:szCs w:val="24"/>
        </w:rPr>
        <w:t>,</w:t>
      </w:r>
      <w:r w:rsidRPr="67C0DBE4" w:rsidR="53946BC5">
        <w:rPr>
          <w:rFonts w:ascii="Times New Roman" w:hAnsi="Times New Roman" w:cs="Times New Roman"/>
          <w:sz w:val="24"/>
          <w:szCs w:val="24"/>
        </w:rPr>
        <w:t xml:space="preserve"> kas MTA pöördub kolmanda isiku poole täitmisregistri kaudu või </w:t>
      </w:r>
      <w:r w:rsidRPr="67C0DBE4" w:rsidR="4C48C392">
        <w:rPr>
          <w:rFonts w:ascii="Times New Roman" w:hAnsi="Times New Roman" w:cs="Times New Roman"/>
          <w:sz w:val="24"/>
          <w:szCs w:val="24"/>
        </w:rPr>
        <w:t>muul viisil</w:t>
      </w:r>
      <w:r w:rsidRPr="67C0DBE4" w:rsidR="53946BC5">
        <w:rPr>
          <w:rFonts w:ascii="Times New Roman" w:hAnsi="Times New Roman" w:cs="Times New Roman"/>
          <w:sz w:val="24"/>
          <w:szCs w:val="24"/>
        </w:rPr>
        <w:t>.</w:t>
      </w:r>
    </w:p>
    <w:p w:rsidR="5778A3D8" w:rsidP="5778A3D8" w:rsidRDefault="5778A3D8" w14:paraId="75955F17" w14:textId="403AC363">
      <w:pPr>
        <w:spacing w:after="0" w:line="240" w:lineRule="auto"/>
        <w:jc w:val="both"/>
        <w:rPr>
          <w:rFonts w:ascii="Times New Roman" w:hAnsi="Times New Roman" w:cs="Times New Roman"/>
          <w:sz w:val="24"/>
          <w:szCs w:val="24"/>
        </w:rPr>
      </w:pPr>
    </w:p>
    <w:p w:rsidRPr="00A54076" w:rsidR="00C46A3A" w:rsidP="67C0DBE4" w:rsidRDefault="00A9284E" w14:paraId="53D82563" w14:textId="6F70A9FC">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S</w:t>
      </w:r>
      <w:r w:rsidRPr="67C0DBE4" w:rsidR="71F00403">
        <w:rPr>
          <w:rFonts w:ascii="Times New Roman" w:hAnsi="Times New Roman" w:cs="Times New Roman"/>
          <w:sz w:val="24"/>
          <w:szCs w:val="24"/>
        </w:rPr>
        <w:t>ihtrühma suurus</w:t>
      </w:r>
      <w:r w:rsidRPr="67C0DBE4" w:rsidR="00780E56">
        <w:rPr>
          <w:rFonts w:ascii="Times New Roman" w:hAnsi="Times New Roman" w:cs="Times New Roman"/>
          <w:sz w:val="24"/>
          <w:szCs w:val="24"/>
        </w:rPr>
        <w:t>t mõ</w:t>
      </w:r>
      <w:r w:rsidRPr="67C0DBE4">
        <w:rPr>
          <w:rFonts w:ascii="Times New Roman" w:hAnsi="Times New Roman" w:cs="Times New Roman"/>
          <w:sz w:val="24"/>
          <w:szCs w:val="24"/>
        </w:rPr>
        <w:t>jutab</w:t>
      </w:r>
      <w:r w:rsidRPr="67C0DBE4" w:rsidR="2BC43D0D">
        <w:rPr>
          <w:rFonts w:ascii="Times New Roman" w:hAnsi="Times New Roman" w:cs="Times New Roman"/>
          <w:sz w:val="24"/>
          <w:szCs w:val="24"/>
        </w:rPr>
        <w:t xml:space="preserve"> vaid 2025.</w:t>
      </w:r>
      <w:r w:rsidRPr="67C0DBE4">
        <w:rPr>
          <w:rFonts w:ascii="Times New Roman" w:hAnsi="Times New Roman" w:cs="Times New Roman"/>
          <w:sz w:val="24"/>
          <w:szCs w:val="24"/>
        </w:rPr>
        <w:t xml:space="preserve"> aasta</w:t>
      </w:r>
      <w:r w:rsidRPr="67C0DBE4" w:rsidR="2BC43D0D">
        <w:rPr>
          <w:rFonts w:ascii="Times New Roman" w:hAnsi="Times New Roman" w:cs="Times New Roman"/>
          <w:sz w:val="24"/>
          <w:szCs w:val="24"/>
        </w:rPr>
        <w:t xml:space="preserve"> juuli eelse olukorra taastami</w:t>
      </w:r>
      <w:r w:rsidRPr="67C0DBE4">
        <w:rPr>
          <w:rFonts w:ascii="Times New Roman" w:hAnsi="Times New Roman" w:cs="Times New Roman"/>
          <w:sz w:val="24"/>
          <w:szCs w:val="24"/>
        </w:rPr>
        <w:t>ne</w:t>
      </w:r>
      <w:r w:rsidRPr="67C0DBE4" w:rsidR="2BC43D0D">
        <w:rPr>
          <w:rFonts w:ascii="Times New Roman" w:hAnsi="Times New Roman" w:cs="Times New Roman"/>
          <w:sz w:val="24"/>
          <w:szCs w:val="24"/>
        </w:rPr>
        <w:t>.</w:t>
      </w:r>
    </w:p>
    <w:p w:rsidRPr="00A54076" w:rsidR="00281D0D" w:rsidP="006D7E48" w:rsidRDefault="00281D0D" w14:paraId="45AE4874" w14:textId="77777777">
      <w:pPr>
        <w:spacing w:after="0" w:line="240" w:lineRule="auto"/>
        <w:jc w:val="both"/>
        <w:rPr>
          <w:rFonts w:ascii="Times New Roman" w:hAnsi="Times New Roman" w:cs="Times New Roman"/>
          <w:sz w:val="24"/>
          <w:szCs w:val="24"/>
        </w:rPr>
      </w:pPr>
    </w:p>
    <w:p w:rsidRPr="00A54076" w:rsidR="00281D0D" w:rsidP="006D7E48" w:rsidRDefault="0E303795" w14:paraId="4A1E6BB2" w14:textId="29F71CF2">
      <w:pPr>
        <w:spacing w:after="0" w:line="240" w:lineRule="auto"/>
        <w:jc w:val="both"/>
        <w:rPr>
          <w:rFonts w:ascii="Times New Roman" w:hAnsi="Times New Roman" w:cs="Times New Roman"/>
          <w:b/>
          <w:bCs/>
          <w:sz w:val="24"/>
          <w:szCs w:val="24"/>
        </w:rPr>
      </w:pPr>
      <w:r w:rsidRPr="67C0DBE4">
        <w:rPr>
          <w:rFonts w:ascii="Times New Roman" w:hAnsi="Times New Roman" w:cs="Times New Roman"/>
          <w:b/>
          <w:bCs/>
          <w:sz w:val="24"/>
          <w:szCs w:val="24"/>
        </w:rPr>
        <w:t>MTA teabekorralduste füüsilistest isikutest subjektid perioodil 2022–2024</w:t>
      </w:r>
    </w:p>
    <w:tbl>
      <w:tblPr>
        <w:tblStyle w:val="Kontuurtabel"/>
        <w:tblW w:w="0" w:type="auto"/>
        <w:tblLook w:val="04A0" w:firstRow="1" w:lastRow="0" w:firstColumn="1" w:lastColumn="0" w:noHBand="0" w:noVBand="1"/>
      </w:tblPr>
      <w:tblGrid>
        <w:gridCol w:w="4530"/>
        <w:gridCol w:w="4531"/>
      </w:tblGrid>
      <w:tr w:rsidRPr="004852FE" w:rsidR="00602E87" w:rsidTr="1836CB87" w14:paraId="1B26DA69" w14:textId="77777777">
        <w:tc>
          <w:tcPr>
            <w:tcW w:w="4531" w:type="dxa"/>
          </w:tcPr>
          <w:p w:rsidRPr="00A54076" w:rsidR="00602E87" w:rsidP="006D7E48" w:rsidRDefault="1AE59163" w14:paraId="7A3EB4FD" w14:textId="77777777">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Aasta</w:t>
            </w:r>
          </w:p>
        </w:tc>
        <w:tc>
          <w:tcPr>
            <w:tcW w:w="4531" w:type="dxa"/>
          </w:tcPr>
          <w:p w:rsidRPr="00A54076" w:rsidR="00602E87" w:rsidP="006D7E48" w:rsidRDefault="5C6E5B30" w14:paraId="52B23EFA" w14:textId="7CCE4D63">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Füüsiliste isikute arv, kelle kohta teabekorraldusi tehti</w:t>
            </w:r>
          </w:p>
        </w:tc>
      </w:tr>
      <w:tr w:rsidRPr="004852FE" w:rsidR="00602E87" w:rsidTr="1836CB87" w14:paraId="33D61F0A" w14:textId="77777777">
        <w:tc>
          <w:tcPr>
            <w:tcW w:w="4531" w:type="dxa"/>
          </w:tcPr>
          <w:p w:rsidRPr="00A54076" w:rsidR="00602E87" w:rsidP="006D7E48" w:rsidRDefault="1AE59163" w14:paraId="3C959C9A" w14:textId="77777777">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2022</w:t>
            </w:r>
          </w:p>
        </w:tc>
        <w:tc>
          <w:tcPr>
            <w:tcW w:w="4531" w:type="dxa"/>
          </w:tcPr>
          <w:p w:rsidRPr="00A54076" w:rsidR="00602E87" w:rsidP="006D7E48" w:rsidRDefault="3C08511F" w14:paraId="52A58B19" w14:textId="4B3F11A8">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365</w:t>
            </w:r>
          </w:p>
        </w:tc>
      </w:tr>
      <w:tr w:rsidRPr="004852FE" w:rsidR="00602E87" w:rsidTr="1836CB87" w14:paraId="1CE1D67A" w14:textId="77777777">
        <w:tc>
          <w:tcPr>
            <w:tcW w:w="4531" w:type="dxa"/>
          </w:tcPr>
          <w:p w:rsidRPr="00A54076" w:rsidR="00602E87" w:rsidP="006D7E48" w:rsidRDefault="1AE59163" w14:paraId="38719E1F" w14:textId="77777777">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2023</w:t>
            </w:r>
          </w:p>
        </w:tc>
        <w:tc>
          <w:tcPr>
            <w:tcW w:w="4531" w:type="dxa"/>
          </w:tcPr>
          <w:p w:rsidRPr="00A54076" w:rsidR="00602E87" w:rsidP="006D7E48" w:rsidRDefault="3C08511F" w14:paraId="79CBDCC8" w14:textId="6F22B795">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461</w:t>
            </w:r>
          </w:p>
        </w:tc>
      </w:tr>
      <w:tr w:rsidRPr="004852FE" w:rsidR="00602E87" w:rsidTr="1836CB87" w14:paraId="47C0D6DB" w14:textId="77777777">
        <w:tc>
          <w:tcPr>
            <w:tcW w:w="4531" w:type="dxa"/>
          </w:tcPr>
          <w:p w:rsidRPr="00A54076" w:rsidR="00602E87" w:rsidP="006D7E48" w:rsidRDefault="1AE59163" w14:paraId="1EEDB680" w14:textId="77777777">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2024</w:t>
            </w:r>
          </w:p>
        </w:tc>
        <w:tc>
          <w:tcPr>
            <w:tcW w:w="4531" w:type="dxa"/>
          </w:tcPr>
          <w:p w:rsidRPr="00A54076" w:rsidR="00602E87" w:rsidP="006D7E48" w:rsidRDefault="7EADFC00" w14:paraId="207F1E79" w14:textId="1D91DCEF">
            <w:pPr>
              <w:spacing w:line="240" w:lineRule="auto"/>
              <w:jc w:val="both"/>
              <w:rPr>
                <w:rFonts w:ascii="Times New Roman" w:hAnsi="Times New Roman" w:cs="Times New Roman"/>
                <w:sz w:val="24"/>
                <w:szCs w:val="24"/>
              </w:rPr>
            </w:pPr>
            <w:r w:rsidRPr="1836CB87">
              <w:rPr>
                <w:rFonts w:ascii="Times New Roman" w:hAnsi="Times New Roman" w:cs="Times New Roman"/>
                <w:sz w:val="24"/>
                <w:szCs w:val="24"/>
              </w:rPr>
              <w:t>728</w:t>
            </w:r>
          </w:p>
        </w:tc>
      </w:tr>
      <w:tr w:rsidRPr="004852FE" w:rsidR="00602E87" w:rsidTr="1836CB87" w14:paraId="36F746FB" w14:textId="77777777">
        <w:tc>
          <w:tcPr>
            <w:tcW w:w="4531" w:type="dxa"/>
          </w:tcPr>
          <w:p w:rsidRPr="00A54076" w:rsidR="00602E87" w:rsidP="006D7E48" w:rsidRDefault="1AE59163" w14:paraId="4BFF73AA" w14:textId="77777777">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Kokku</w:t>
            </w:r>
          </w:p>
        </w:tc>
        <w:tc>
          <w:tcPr>
            <w:tcW w:w="4531" w:type="dxa"/>
          </w:tcPr>
          <w:p w:rsidRPr="00A54076" w:rsidR="00602E87" w:rsidP="006D7E48" w:rsidRDefault="7EADFC00" w14:paraId="22050E03" w14:textId="6926E826">
            <w:pPr>
              <w:spacing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1554</w:t>
            </w:r>
          </w:p>
        </w:tc>
      </w:tr>
    </w:tbl>
    <w:p w:rsidRPr="006A2F5D" w:rsidR="003C61C7" w:rsidP="006D7E48" w:rsidRDefault="1AE59163" w14:paraId="400051D0" w14:textId="12D504BD">
      <w:pPr>
        <w:spacing w:after="0" w:line="240" w:lineRule="auto"/>
        <w:jc w:val="both"/>
        <w:rPr>
          <w:rFonts w:ascii="Times New Roman" w:hAnsi="Times New Roman" w:cs="Times New Roman"/>
          <w:sz w:val="18"/>
          <w:szCs w:val="18"/>
        </w:rPr>
      </w:pPr>
      <w:r w:rsidRPr="67C0DBE4">
        <w:rPr>
          <w:rFonts w:ascii="Times New Roman" w:hAnsi="Times New Roman" w:cs="Times New Roman"/>
          <w:sz w:val="18"/>
          <w:szCs w:val="18"/>
        </w:rPr>
        <w:t>Allikas: MTA</w:t>
      </w:r>
      <w:r w:rsidRPr="67C0DBE4" w:rsidR="21EEF885">
        <w:rPr>
          <w:rFonts w:ascii="Times New Roman" w:hAnsi="Times New Roman" w:cs="Times New Roman"/>
          <w:sz w:val="18"/>
          <w:szCs w:val="18"/>
        </w:rPr>
        <w:t>.</w:t>
      </w:r>
    </w:p>
    <w:p w:rsidRPr="00A54076" w:rsidR="00C46A3A" w:rsidP="006D7E48" w:rsidRDefault="00C46A3A" w14:paraId="03B7574A" w14:textId="77777777">
      <w:pPr>
        <w:spacing w:after="0" w:line="240" w:lineRule="auto"/>
        <w:jc w:val="both"/>
        <w:rPr>
          <w:rFonts w:ascii="Times New Roman" w:hAnsi="Times New Roman" w:cs="Times New Roman"/>
          <w:b/>
          <w:bCs/>
          <w:sz w:val="24"/>
          <w:szCs w:val="24"/>
        </w:rPr>
      </w:pPr>
    </w:p>
    <w:p w:rsidRPr="00A54076" w:rsidR="009C4566" w:rsidP="006D7E48" w:rsidRDefault="06D03D55" w14:paraId="5B59CE51" w14:textId="3EEC0123">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Korralduste</w:t>
      </w:r>
      <w:r w:rsidRPr="67C0DBE4" w:rsidR="7F0317E7">
        <w:rPr>
          <w:rFonts w:ascii="Times New Roman" w:hAnsi="Times New Roman" w:cs="Times New Roman"/>
          <w:sz w:val="24"/>
          <w:szCs w:val="24"/>
        </w:rPr>
        <w:t xml:space="preserve"> kasvutendents aastas </w:t>
      </w:r>
      <w:r w:rsidRPr="67C0DBE4" w:rsidR="0010651C">
        <w:rPr>
          <w:rFonts w:ascii="Times New Roman" w:hAnsi="Times New Roman" w:cs="Times New Roman"/>
          <w:sz w:val="24"/>
          <w:szCs w:val="24"/>
        </w:rPr>
        <w:t>viitab</w:t>
      </w:r>
      <w:r w:rsidRPr="67C0DBE4" w:rsidR="7F0317E7">
        <w:rPr>
          <w:rFonts w:ascii="Times New Roman" w:hAnsi="Times New Roman" w:cs="Times New Roman"/>
          <w:sz w:val="24"/>
          <w:szCs w:val="24"/>
        </w:rPr>
        <w:t xml:space="preserve"> täitmisregistri üha s</w:t>
      </w:r>
      <w:r w:rsidRPr="67C0DBE4" w:rsidR="0010651C">
        <w:rPr>
          <w:rFonts w:ascii="Times New Roman" w:hAnsi="Times New Roman" w:cs="Times New Roman"/>
          <w:sz w:val="24"/>
          <w:szCs w:val="24"/>
        </w:rPr>
        <w:t>uurenevale</w:t>
      </w:r>
      <w:r w:rsidRPr="67C0DBE4" w:rsidR="7F0317E7">
        <w:rPr>
          <w:rFonts w:ascii="Times New Roman" w:hAnsi="Times New Roman" w:cs="Times New Roman"/>
          <w:sz w:val="24"/>
          <w:szCs w:val="24"/>
        </w:rPr>
        <w:t xml:space="preserve"> rolli</w:t>
      </w:r>
      <w:r w:rsidRPr="67C0DBE4" w:rsidR="0010651C">
        <w:rPr>
          <w:rFonts w:ascii="Times New Roman" w:hAnsi="Times New Roman" w:cs="Times New Roman"/>
          <w:sz w:val="24"/>
          <w:szCs w:val="24"/>
        </w:rPr>
        <w:t>le</w:t>
      </w:r>
      <w:r w:rsidRPr="67C0DBE4" w:rsidR="7F0317E7">
        <w:rPr>
          <w:rFonts w:ascii="Times New Roman" w:hAnsi="Times New Roman" w:cs="Times New Roman"/>
          <w:sz w:val="24"/>
          <w:szCs w:val="24"/>
        </w:rPr>
        <w:t xml:space="preserve"> MTA </w:t>
      </w:r>
      <w:r w:rsidRPr="67C0DBE4" w:rsidR="5BF701EA">
        <w:rPr>
          <w:rFonts w:ascii="Times New Roman" w:hAnsi="Times New Roman" w:cs="Times New Roman"/>
          <w:sz w:val="24"/>
          <w:szCs w:val="24"/>
        </w:rPr>
        <w:t>suhtluses krediidiasutustega teabekorralduste valdkonnas.</w:t>
      </w:r>
    </w:p>
    <w:p w:rsidRPr="00A54076" w:rsidR="00254008" w:rsidP="006D7E48" w:rsidRDefault="00254008" w14:paraId="58B72A74" w14:textId="77777777">
      <w:pPr>
        <w:spacing w:after="0" w:line="240" w:lineRule="auto"/>
        <w:jc w:val="both"/>
        <w:rPr>
          <w:rFonts w:ascii="Times New Roman" w:hAnsi="Times New Roman" w:cs="Times New Roman"/>
          <w:sz w:val="24"/>
          <w:szCs w:val="24"/>
        </w:rPr>
      </w:pPr>
    </w:p>
    <w:tbl>
      <w:tblPr>
        <w:tblStyle w:val="Kontuurtabel"/>
        <w:tblW w:w="0" w:type="auto"/>
        <w:tblLayout w:type="fixed"/>
        <w:tblLook w:val="06A0" w:firstRow="1" w:lastRow="0" w:firstColumn="1" w:lastColumn="0" w:noHBand="1" w:noVBand="1"/>
      </w:tblPr>
      <w:tblGrid>
        <w:gridCol w:w="1095"/>
        <w:gridCol w:w="3435"/>
        <w:gridCol w:w="2265"/>
      </w:tblGrid>
      <w:tr w:rsidR="1836CB87" w:rsidTr="74CD579E" w14:paraId="23AAC14A" w14:textId="77777777">
        <w:trPr>
          <w:trHeight w:val="300"/>
        </w:trPr>
        <w:tc>
          <w:tcPr>
            <w:tcW w:w="1095" w:type="dxa"/>
          </w:tcPr>
          <w:p w:rsidR="1836CB87" w:rsidP="74CD579E" w:rsidRDefault="6795FCE2" w14:paraId="186E4DFB" w14:textId="17B5027C">
            <w:pPr>
              <w:spacing w:line="240" w:lineRule="auto"/>
              <w:rPr>
                <w:rFonts w:ascii="Times New Roman" w:hAnsi="Times New Roman" w:cs="Times New Roman"/>
                <w:sz w:val="24"/>
                <w:szCs w:val="24"/>
              </w:rPr>
            </w:pPr>
            <w:r w:rsidRPr="74CD579E">
              <w:rPr>
                <w:rFonts w:ascii="Times New Roman" w:hAnsi="Times New Roman" w:cs="Times New Roman"/>
                <w:sz w:val="24"/>
                <w:szCs w:val="24"/>
              </w:rPr>
              <w:t>Aasta</w:t>
            </w:r>
          </w:p>
        </w:tc>
        <w:tc>
          <w:tcPr>
            <w:tcW w:w="3435" w:type="dxa"/>
          </w:tcPr>
          <w:p w:rsidR="1836CB87" w:rsidP="74CD579E" w:rsidRDefault="6795FCE2" w14:paraId="080BBBE0" w14:textId="468075D8">
            <w:pPr>
              <w:spacing w:line="240" w:lineRule="auto"/>
              <w:rPr>
                <w:rFonts w:ascii="Times New Roman" w:hAnsi="Times New Roman" w:cs="Times New Roman"/>
                <w:sz w:val="24"/>
                <w:szCs w:val="24"/>
              </w:rPr>
            </w:pPr>
            <w:r w:rsidRPr="74CD579E">
              <w:rPr>
                <w:rFonts w:ascii="Times New Roman" w:hAnsi="Times New Roman" w:cs="Times New Roman"/>
                <w:sz w:val="24"/>
                <w:szCs w:val="24"/>
              </w:rPr>
              <w:t>RAB esitatud päringute arv krediidiasutustele täitmisregistri kaudu*</w:t>
            </w:r>
          </w:p>
        </w:tc>
        <w:tc>
          <w:tcPr>
            <w:tcW w:w="2265" w:type="dxa"/>
          </w:tcPr>
          <w:p w:rsidR="1836CB87" w:rsidP="74CD579E" w:rsidRDefault="6795FCE2" w14:paraId="2C059969" w14:textId="3F78EC26">
            <w:pPr>
              <w:spacing w:line="240" w:lineRule="auto"/>
              <w:rPr>
                <w:rFonts w:ascii="Times New Roman" w:hAnsi="Times New Roman" w:cs="Times New Roman"/>
                <w:sz w:val="24"/>
                <w:szCs w:val="24"/>
              </w:rPr>
            </w:pPr>
            <w:r w:rsidRPr="74CD579E">
              <w:rPr>
                <w:rFonts w:ascii="Times New Roman" w:hAnsi="Times New Roman" w:cs="Times New Roman"/>
                <w:sz w:val="24"/>
                <w:szCs w:val="24"/>
              </w:rPr>
              <w:t>Füüsilistest isikutest subjektid</w:t>
            </w:r>
          </w:p>
        </w:tc>
      </w:tr>
      <w:tr w:rsidR="1836CB87" w:rsidTr="74CD579E" w14:paraId="4795DE62" w14:textId="77777777">
        <w:trPr>
          <w:trHeight w:val="300"/>
        </w:trPr>
        <w:tc>
          <w:tcPr>
            <w:tcW w:w="1095" w:type="dxa"/>
          </w:tcPr>
          <w:p w:rsidR="1836CB87" w:rsidP="74CD579E" w:rsidRDefault="6795FCE2" w14:paraId="6823E30D" w14:textId="001B1EEC">
            <w:pPr>
              <w:spacing w:line="240" w:lineRule="auto"/>
              <w:rPr>
                <w:rFonts w:ascii="Times New Roman" w:hAnsi="Times New Roman" w:cs="Times New Roman"/>
                <w:sz w:val="24"/>
                <w:szCs w:val="24"/>
              </w:rPr>
            </w:pPr>
            <w:r w:rsidRPr="74CD579E">
              <w:rPr>
                <w:rFonts w:ascii="Times New Roman" w:hAnsi="Times New Roman" w:cs="Times New Roman"/>
                <w:sz w:val="24"/>
                <w:szCs w:val="24"/>
              </w:rPr>
              <w:t>2022</w:t>
            </w:r>
          </w:p>
        </w:tc>
        <w:tc>
          <w:tcPr>
            <w:tcW w:w="3435" w:type="dxa"/>
          </w:tcPr>
          <w:p w:rsidR="1836CB87" w:rsidP="74CD579E" w:rsidRDefault="6795FCE2" w14:paraId="0C9FF290" w14:textId="513E0913">
            <w:pPr>
              <w:spacing w:line="240" w:lineRule="auto"/>
              <w:rPr>
                <w:rFonts w:ascii="Times New Roman" w:hAnsi="Times New Roman" w:cs="Times New Roman"/>
                <w:sz w:val="24"/>
                <w:szCs w:val="24"/>
              </w:rPr>
            </w:pPr>
            <w:r w:rsidRPr="74CD579E">
              <w:rPr>
                <w:rFonts w:ascii="Times New Roman" w:hAnsi="Times New Roman" w:cs="Times New Roman"/>
                <w:sz w:val="24"/>
                <w:szCs w:val="24"/>
              </w:rPr>
              <w:t>11</w:t>
            </w:r>
            <w:r w:rsidRPr="74CD579E" w:rsidR="388C45E4">
              <w:rPr>
                <w:rFonts w:ascii="Times New Roman" w:hAnsi="Times New Roman" w:cs="Times New Roman"/>
                <w:sz w:val="24"/>
                <w:szCs w:val="24"/>
              </w:rPr>
              <w:t xml:space="preserve"> </w:t>
            </w:r>
            <w:r w:rsidRPr="74CD579E">
              <w:rPr>
                <w:rFonts w:ascii="Times New Roman" w:hAnsi="Times New Roman" w:cs="Times New Roman"/>
                <w:sz w:val="24"/>
                <w:szCs w:val="24"/>
              </w:rPr>
              <w:t>567</w:t>
            </w:r>
          </w:p>
        </w:tc>
        <w:tc>
          <w:tcPr>
            <w:tcW w:w="2265" w:type="dxa"/>
          </w:tcPr>
          <w:p w:rsidR="1836CB87" w:rsidP="74CD579E" w:rsidRDefault="6795FCE2" w14:paraId="7E78B04D" w14:textId="751E1A77">
            <w:pPr>
              <w:spacing w:line="240" w:lineRule="auto"/>
              <w:rPr>
                <w:rFonts w:ascii="Times New Roman" w:hAnsi="Times New Roman" w:cs="Times New Roman"/>
                <w:sz w:val="24"/>
                <w:szCs w:val="24"/>
              </w:rPr>
            </w:pPr>
            <w:r w:rsidRPr="74CD579E">
              <w:rPr>
                <w:rFonts w:ascii="Times New Roman" w:hAnsi="Times New Roman" w:cs="Times New Roman"/>
                <w:sz w:val="24"/>
                <w:szCs w:val="24"/>
              </w:rPr>
              <w:t>294</w:t>
            </w:r>
          </w:p>
        </w:tc>
      </w:tr>
      <w:tr w:rsidR="1836CB87" w:rsidTr="74CD579E" w14:paraId="553F7640" w14:textId="77777777">
        <w:trPr>
          <w:trHeight w:val="300"/>
        </w:trPr>
        <w:tc>
          <w:tcPr>
            <w:tcW w:w="1095" w:type="dxa"/>
          </w:tcPr>
          <w:p w:rsidR="1836CB87" w:rsidP="74CD579E" w:rsidRDefault="6795FCE2" w14:paraId="29E20A35" w14:textId="4EA4D1F9">
            <w:pPr>
              <w:spacing w:line="240" w:lineRule="auto"/>
              <w:rPr>
                <w:rFonts w:ascii="Times New Roman" w:hAnsi="Times New Roman" w:cs="Times New Roman"/>
                <w:sz w:val="24"/>
                <w:szCs w:val="24"/>
              </w:rPr>
            </w:pPr>
            <w:r w:rsidRPr="74CD579E">
              <w:rPr>
                <w:rFonts w:ascii="Times New Roman" w:hAnsi="Times New Roman" w:cs="Times New Roman"/>
                <w:sz w:val="24"/>
                <w:szCs w:val="24"/>
              </w:rPr>
              <w:t>2023</w:t>
            </w:r>
          </w:p>
        </w:tc>
        <w:tc>
          <w:tcPr>
            <w:tcW w:w="3435" w:type="dxa"/>
          </w:tcPr>
          <w:p w:rsidR="1836CB87" w:rsidP="74CD579E" w:rsidRDefault="6795FCE2" w14:paraId="2AB03F13" w14:textId="049A1629">
            <w:pPr>
              <w:spacing w:line="240" w:lineRule="auto"/>
              <w:rPr>
                <w:rFonts w:ascii="Times New Roman" w:hAnsi="Times New Roman" w:cs="Times New Roman"/>
                <w:sz w:val="24"/>
                <w:szCs w:val="24"/>
              </w:rPr>
            </w:pPr>
            <w:r w:rsidRPr="74CD579E">
              <w:rPr>
                <w:rFonts w:ascii="Times New Roman" w:hAnsi="Times New Roman" w:cs="Times New Roman"/>
                <w:sz w:val="24"/>
                <w:szCs w:val="24"/>
              </w:rPr>
              <w:t>9267</w:t>
            </w:r>
          </w:p>
        </w:tc>
        <w:tc>
          <w:tcPr>
            <w:tcW w:w="2265" w:type="dxa"/>
          </w:tcPr>
          <w:p w:rsidR="1836CB87" w:rsidP="74CD579E" w:rsidRDefault="6795FCE2" w14:paraId="07CD93B3" w14:textId="100D1DA4">
            <w:pPr>
              <w:spacing w:line="240" w:lineRule="auto"/>
              <w:rPr>
                <w:rFonts w:ascii="Times New Roman" w:hAnsi="Times New Roman" w:cs="Times New Roman"/>
                <w:sz w:val="24"/>
                <w:szCs w:val="24"/>
              </w:rPr>
            </w:pPr>
            <w:r w:rsidRPr="74CD579E">
              <w:rPr>
                <w:rFonts w:ascii="Times New Roman" w:hAnsi="Times New Roman" w:cs="Times New Roman"/>
                <w:sz w:val="24"/>
                <w:szCs w:val="24"/>
              </w:rPr>
              <w:t>201</w:t>
            </w:r>
          </w:p>
        </w:tc>
      </w:tr>
      <w:tr w:rsidR="1836CB87" w:rsidTr="74CD579E" w14:paraId="7FB49C92" w14:textId="77777777">
        <w:trPr>
          <w:trHeight w:val="300"/>
        </w:trPr>
        <w:tc>
          <w:tcPr>
            <w:tcW w:w="1095" w:type="dxa"/>
          </w:tcPr>
          <w:p w:rsidR="1836CB87" w:rsidP="74CD579E" w:rsidRDefault="6795FCE2" w14:paraId="33B9FD8E" w14:textId="0D7C55F8">
            <w:pPr>
              <w:spacing w:line="240" w:lineRule="auto"/>
              <w:rPr>
                <w:rFonts w:ascii="Times New Roman" w:hAnsi="Times New Roman" w:cs="Times New Roman"/>
                <w:sz w:val="24"/>
                <w:szCs w:val="24"/>
              </w:rPr>
            </w:pPr>
            <w:r w:rsidRPr="74CD579E">
              <w:rPr>
                <w:rFonts w:ascii="Times New Roman" w:hAnsi="Times New Roman" w:cs="Times New Roman"/>
                <w:sz w:val="24"/>
                <w:szCs w:val="24"/>
              </w:rPr>
              <w:t>2024</w:t>
            </w:r>
          </w:p>
        </w:tc>
        <w:tc>
          <w:tcPr>
            <w:tcW w:w="3435" w:type="dxa"/>
          </w:tcPr>
          <w:p w:rsidR="1836CB87" w:rsidP="74CD579E" w:rsidRDefault="6795FCE2" w14:paraId="4BEDF933" w14:textId="1446AF49">
            <w:pPr>
              <w:spacing w:line="240" w:lineRule="auto"/>
              <w:rPr>
                <w:rFonts w:ascii="Times New Roman" w:hAnsi="Times New Roman" w:cs="Times New Roman"/>
                <w:sz w:val="24"/>
                <w:szCs w:val="24"/>
              </w:rPr>
            </w:pPr>
            <w:r w:rsidRPr="74CD579E">
              <w:rPr>
                <w:rFonts w:ascii="Times New Roman" w:hAnsi="Times New Roman" w:cs="Times New Roman"/>
                <w:sz w:val="24"/>
                <w:szCs w:val="24"/>
              </w:rPr>
              <w:t>12</w:t>
            </w:r>
            <w:r w:rsidRPr="74CD579E" w:rsidR="5C6728B6">
              <w:rPr>
                <w:rFonts w:ascii="Times New Roman" w:hAnsi="Times New Roman" w:cs="Times New Roman"/>
                <w:sz w:val="24"/>
                <w:szCs w:val="24"/>
              </w:rPr>
              <w:t xml:space="preserve"> </w:t>
            </w:r>
            <w:r w:rsidRPr="74CD579E">
              <w:rPr>
                <w:rFonts w:ascii="Times New Roman" w:hAnsi="Times New Roman" w:cs="Times New Roman"/>
                <w:sz w:val="24"/>
                <w:szCs w:val="24"/>
              </w:rPr>
              <w:t>316</w:t>
            </w:r>
          </w:p>
        </w:tc>
        <w:tc>
          <w:tcPr>
            <w:tcW w:w="2265" w:type="dxa"/>
          </w:tcPr>
          <w:p w:rsidR="1836CB87" w:rsidP="74CD579E" w:rsidRDefault="6795FCE2" w14:paraId="7A8F96A7" w14:textId="5C1E103D">
            <w:pPr>
              <w:spacing w:line="240" w:lineRule="auto"/>
              <w:rPr>
                <w:rFonts w:ascii="Times New Roman" w:hAnsi="Times New Roman" w:cs="Times New Roman"/>
                <w:sz w:val="24"/>
                <w:szCs w:val="24"/>
              </w:rPr>
            </w:pPr>
            <w:r w:rsidRPr="74CD579E">
              <w:rPr>
                <w:rFonts w:ascii="Times New Roman" w:hAnsi="Times New Roman" w:cs="Times New Roman"/>
                <w:sz w:val="24"/>
                <w:szCs w:val="24"/>
              </w:rPr>
              <w:t>216</w:t>
            </w:r>
          </w:p>
        </w:tc>
      </w:tr>
      <w:tr w:rsidR="1836CB87" w:rsidTr="74CD579E" w14:paraId="6EFD5ACB" w14:textId="77777777">
        <w:trPr>
          <w:trHeight w:val="300"/>
        </w:trPr>
        <w:tc>
          <w:tcPr>
            <w:tcW w:w="1095" w:type="dxa"/>
          </w:tcPr>
          <w:p w:rsidR="1836CB87" w:rsidP="74CD579E" w:rsidRDefault="6795FCE2" w14:paraId="406626FB" w14:textId="49D5187F">
            <w:pPr>
              <w:spacing w:line="240" w:lineRule="auto"/>
              <w:rPr>
                <w:rFonts w:ascii="Times New Roman" w:hAnsi="Times New Roman" w:cs="Times New Roman"/>
                <w:sz w:val="24"/>
                <w:szCs w:val="24"/>
              </w:rPr>
            </w:pPr>
            <w:r w:rsidRPr="74CD579E">
              <w:rPr>
                <w:rFonts w:ascii="Times New Roman" w:hAnsi="Times New Roman" w:cs="Times New Roman"/>
                <w:sz w:val="24"/>
                <w:szCs w:val="24"/>
              </w:rPr>
              <w:t>Kokku</w:t>
            </w:r>
          </w:p>
        </w:tc>
        <w:tc>
          <w:tcPr>
            <w:tcW w:w="3435" w:type="dxa"/>
          </w:tcPr>
          <w:p w:rsidR="1836CB87" w:rsidP="74CD579E" w:rsidRDefault="6795FCE2" w14:paraId="0C84E667" w14:textId="5BD2E8F2">
            <w:pPr>
              <w:spacing w:line="240" w:lineRule="auto"/>
              <w:rPr>
                <w:rFonts w:ascii="Times New Roman" w:hAnsi="Times New Roman" w:cs="Times New Roman"/>
                <w:sz w:val="24"/>
                <w:szCs w:val="24"/>
              </w:rPr>
            </w:pPr>
            <w:r w:rsidRPr="74CD579E">
              <w:rPr>
                <w:rFonts w:ascii="Times New Roman" w:hAnsi="Times New Roman" w:cs="Times New Roman"/>
                <w:sz w:val="24"/>
                <w:szCs w:val="24"/>
              </w:rPr>
              <w:t>33</w:t>
            </w:r>
            <w:r w:rsidRPr="74CD579E" w:rsidR="5C6728B6">
              <w:rPr>
                <w:rFonts w:ascii="Times New Roman" w:hAnsi="Times New Roman" w:cs="Times New Roman"/>
                <w:sz w:val="24"/>
                <w:szCs w:val="24"/>
              </w:rPr>
              <w:t xml:space="preserve"> </w:t>
            </w:r>
            <w:r w:rsidRPr="74CD579E">
              <w:rPr>
                <w:rFonts w:ascii="Times New Roman" w:hAnsi="Times New Roman" w:cs="Times New Roman"/>
                <w:sz w:val="24"/>
                <w:szCs w:val="24"/>
              </w:rPr>
              <w:t>150</w:t>
            </w:r>
          </w:p>
        </w:tc>
        <w:tc>
          <w:tcPr>
            <w:tcW w:w="2265" w:type="dxa"/>
          </w:tcPr>
          <w:p w:rsidR="1836CB87" w:rsidP="74CD579E" w:rsidRDefault="6795FCE2" w14:paraId="0DC70B4B" w14:textId="2E751853">
            <w:pPr>
              <w:spacing w:line="240" w:lineRule="auto"/>
              <w:rPr>
                <w:rFonts w:ascii="Times New Roman" w:hAnsi="Times New Roman" w:cs="Times New Roman"/>
                <w:sz w:val="24"/>
                <w:szCs w:val="24"/>
              </w:rPr>
            </w:pPr>
            <w:r w:rsidRPr="74CD579E">
              <w:rPr>
                <w:rFonts w:ascii="Times New Roman" w:hAnsi="Times New Roman" w:cs="Times New Roman"/>
                <w:sz w:val="24"/>
                <w:szCs w:val="24"/>
              </w:rPr>
              <w:t>694 * *</w:t>
            </w:r>
          </w:p>
        </w:tc>
      </w:tr>
    </w:tbl>
    <w:p w:rsidR="0058182D" w:rsidP="74CD579E" w:rsidRDefault="36F0E17C" w14:paraId="77363823" w14:textId="1D330E4B">
      <w:pPr>
        <w:spacing w:after="0" w:line="240" w:lineRule="auto"/>
        <w:jc w:val="both"/>
        <w:rPr>
          <w:rFonts w:ascii="Times New Roman" w:hAnsi="Times New Roman" w:eastAsia="Times New Roman" w:cs="Times New Roman"/>
          <w:sz w:val="18"/>
          <w:szCs w:val="18"/>
        </w:rPr>
      </w:pPr>
      <w:r w:rsidRPr="74CD579E">
        <w:rPr>
          <w:rFonts w:ascii="Times New Roman" w:hAnsi="Times New Roman" w:cs="Times New Roman"/>
          <w:sz w:val="18"/>
          <w:szCs w:val="18"/>
        </w:rPr>
        <w:t xml:space="preserve">Allikas: RAB. </w:t>
      </w:r>
    </w:p>
    <w:p w:rsidR="74CD579E" w:rsidP="74CD579E" w:rsidRDefault="74CD579E" w14:paraId="09E26A4B" w14:textId="5DDC504F">
      <w:pPr>
        <w:spacing w:after="0" w:line="240" w:lineRule="auto"/>
        <w:jc w:val="both"/>
        <w:rPr>
          <w:rFonts w:ascii="Times New Roman" w:hAnsi="Times New Roman" w:cs="Times New Roman"/>
          <w:sz w:val="18"/>
          <w:szCs w:val="18"/>
        </w:rPr>
      </w:pPr>
    </w:p>
    <w:p w:rsidRPr="00A54076" w:rsidR="6369D738" w:rsidP="006D7E48" w:rsidRDefault="36F0E17C" w14:paraId="72190998" w14:textId="403F0196">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lastRenderedPageBreak/>
        <w:t>Füüsiliste isikute</w:t>
      </w:r>
      <w:r w:rsidRPr="74CD579E" w:rsidR="0000D0AD">
        <w:rPr>
          <w:rFonts w:ascii="Times New Roman" w:hAnsi="Times New Roman" w:cs="Times New Roman"/>
          <w:sz w:val="24"/>
          <w:szCs w:val="24"/>
        </w:rPr>
        <w:t>,</w:t>
      </w:r>
      <w:r w:rsidRPr="74CD579E">
        <w:rPr>
          <w:rFonts w:ascii="Times New Roman" w:hAnsi="Times New Roman" w:cs="Times New Roman"/>
          <w:sz w:val="24"/>
          <w:szCs w:val="24"/>
        </w:rPr>
        <w:t xml:space="preserve"> kelle </w:t>
      </w:r>
      <w:r w:rsidRPr="74CD579E" w:rsidR="504C8536">
        <w:rPr>
          <w:rFonts w:ascii="Times New Roman" w:hAnsi="Times New Roman" w:cs="Times New Roman"/>
          <w:sz w:val="24"/>
          <w:szCs w:val="24"/>
        </w:rPr>
        <w:t>kohta</w:t>
      </w:r>
      <w:r w:rsidRPr="74CD579E">
        <w:rPr>
          <w:rFonts w:ascii="Times New Roman" w:hAnsi="Times New Roman" w:cs="Times New Roman"/>
          <w:sz w:val="24"/>
          <w:szCs w:val="24"/>
        </w:rPr>
        <w:t xml:space="preserve"> on RAB </w:t>
      </w:r>
      <w:r w:rsidRPr="74CD579E" w:rsidR="504C8536">
        <w:rPr>
          <w:rFonts w:ascii="Times New Roman" w:hAnsi="Times New Roman" w:cs="Times New Roman"/>
          <w:sz w:val="24"/>
          <w:szCs w:val="24"/>
        </w:rPr>
        <w:t xml:space="preserve">teinud </w:t>
      </w:r>
      <w:r w:rsidRPr="74CD579E">
        <w:rPr>
          <w:rFonts w:ascii="Times New Roman" w:hAnsi="Times New Roman" w:cs="Times New Roman"/>
          <w:sz w:val="24"/>
          <w:szCs w:val="24"/>
        </w:rPr>
        <w:t xml:space="preserve">täitmisregistri </w:t>
      </w:r>
      <w:r w:rsidRPr="74CD579E" w:rsidR="504C8536">
        <w:rPr>
          <w:rFonts w:ascii="Times New Roman" w:hAnsi="Times New Roman" w:cs="Times New Roman"/>
          <w:sz w:val="24"/>
          <w:szCs w:val="24"/>
        </w:rPr>
        <w:t xml:space="preserve">kaudu </w:t>
      </w:r>
      <w:r w:rsidRPr="74CD579E">
        <w:rPr>
          <w:rFonts w:ascii="Times New Roman" w:hAnsi="Times New Roman" w:cs="Times New Roman"/>
          <w:sz w:val="24"/>
          <w:szCs w:val="24"/>
        </w:rPr>
        <w:t>päringuid</w:t>
      </w:r>
      <w:r w:rsidRPr="74CD579E" w:rsidR="0FFCBD6C">
        <w:rPr>
          <w:rFonts w:ascii="Times New Roman" w:hAnsi="Times New Roman" w:cs="Times New Roman"/>
          <w:sz w:val="24"/>
          <w:szCs w:val="24"/>
        </w:rPr>
        <w:t>, koguarv</w:t>
      </w:r>
      <w:r w:rsidRPr="74CD579E" w:rsidR="0E49930E">
        <w:rPr>
          <w:rFonts w:ascii="Times New Roman" w:hAnsi="Times New Roman" w:cs="Times New Roman"/>
          <w:sz w:val="24"/>
          <w:szCs w:val="24"/>
        </w:rPr>
        <w:t xml:space="preserve"> on aastate </w:t>
      </w:r>
      <w:r w:rsidRPr="74CD579E" w:rsidR="0FFCBD6C">
        <w:rPr>
          <w:rFonts w:ascii="Times New Roman" w:hAnsi="Times New Roman" w:cs="Times New Roman"/>
          <w:sz w:val="24"/>
          <w:szCs w:val="24"/>
        </w:rPr>
        <w:t>kaupa</w:t>
      </w:r>
      <w:r w:rsidRPr="74CD579E" w:rsidR="0E49930E">
        <w:rPr>
          <w:rFonts w:ascii="Times New Roman" w:hAnsi="Times New Roman" w:cs="Times New Roman"/>
          <w:sz w:val="24"/>
          <w:szCs w:val="24"/>
        </w:rPr>
        <w:t xml:space="preserve"> olnud samas </w:t>
      </w:r>
      <w:commentRangeStart w:id="11"/>
      <w:r w:rsidRPr="74CD579E" w:rsidR="0E49930E">
        <w:rPr>
          <w:rFonts w:ascii="Times New Roman" w:hAnsi="Times New Roman" w:cs="Times New Roman"/>
          <w:sz w:val="24"/>
          <w:szCs w:val="24"/>
        </w:rPr>
        <w:t>suurusjärgus</w:t>
      </w:r>
      <w:commentRangeEnd w:id="11"/>
      <w:r w:rsidR="007040F0">
        <w:rPr>
          <w:rStyle w:val="Kommentaariviide"/>
        </w:rPr>
        <w:commentReference w:id="11"/>
      </w:r>
      <w:r w:rsidRPr="74CD579E" w:rsidR="0E49930E">
        <w:rPr>
          <w:rFonts w:ascii="Times New Roman" w:hAnsi="Times New Roman" w:cs="Times New Roman"/>
          <w:sz w:val="24"/>
          <w:szCs w:val="24"/>
        </w:rPr>
        <w:t xml:space="preserve"> ning </w:t>
      </w:r>
      <w:r w:rsidRPr="74CD579E" w:rsidR="16744FB9">
        <w:rPr>
          <w:rFonts w:ascii="Times New Roman" w:hAnsi="Times New Roman" w:cs="Times New Roman"/>
          <w:sz w:val="24"/>
          <w:szCs w:val="24"/>
        </w:rPr>
        <w:t>see on marginaalne</w:t>
      </w:r>
      <w:r w:rsidRPr="74CD579E" w:rsidR="6809BC69">
        <w:rPr>
          <w:rFonts w:ascii="Times New Roman" w:hAnsi="Times New Roman" w:cs="Times New Roman"/>
          <w:sz w:val="24"/>
          <w:szCs w:val="24"/>
        </w:rPr>
        <w:t xml:space="preserve"> võrreldes pangakontot omavate füüsiliste isikute arvuga</w:t>
      </w:r>
      <w:r w:rsidRPr="74CD579E" w:rsidR="16744FB9">
        <w:rPr>
          <w:rFonts w:ascii="Times New Roman" w:hAnsi="Times New Roman" w:cs="Times New Roman"/>
          <w:sz w:val="24"/>
          <w:szCs w:val="24"/>
        </w:rPr>
        <w:t>.</w:t>
      </w:r>
      <w:r w:rsidRPr="74CD579E" w:rsidR="6809BC69">
        <w:rPr>
          <w:rFonts w:ascii="Times New Roman" w:hAnsi="Times New Roman" w:cs="Times New Roman"/>
          <w:sz w:val="24"/>
          <w:szCs w:val="24"/>
        </w:rPr>
        <w:t xml:space="preserve"> </w:t>
      </w:r>
      <w:r w:rsidRPr="74CD579E" w:rsidR="4707DB3F">
        <w:rPr>
          <w:rFonts w:ascii="Times New Roman" w:hAnsi="Times New Roman" w:cs="Times New Roman"/>
          <w:sz w:val="24"/>
          <w:szCs w:val="24"/>
        </w:rPr>
        <w:t>T</w:t>
      </w:r>
      <w:r w:rsidRPr="74CD579E" w:rsidR="6809BC69">
        <w:rPr>
          <w:rFonts w:ascii="Times New Roman" w:hAnsi="Times New Roman" w:cs="Times New Roman"/>
          <w:sz w:val="24"/>
          <w:szCs w:val="24"/>
        </w:rPr>
        <w:t xml:space="preserve">abelis kajastatud </w:t>
      </w:r>
      <w:r w:rsidRPr="74CD579E" w:rsidR="4707DB3F">
        <w:rPr>
          <w:rFonts w:ascii="Times New Roman" w:hAnsi="Times New Roman" w:cs="Times New Roman"/>
          <w:sz w:val="24"/>
          <w:szCs w:val="24"/>
        </w:rPr>
        <w:t>arvud</w:t>
      </w:r>
      <w:r w:rsidRPr="74CD579E" w:rsidR="6809BC69">
        <w:rPr>
          <w:rFonts w:ascii="Times New Roman" w:hAnsi="Times New Roman" w:cs="Times New Roman"/>
          <w:sz w:val="24"/>
          <w:szCs w:val="24"/>
        </w:rPr>
        <w:t xml:space="preserve"> kinnitavad asjaolu, et füüsiliste isikute pangasaladust s</w:t>
      </w:r>
      <w:r w:rsidRPr="74CD579E" w:rsidR="1B7F26BE">
        <w:rPr>
          <w:rFonts w:ascii="Times New Roman" w:hAnsi="Times New Roman" w:cs="Times New Roman"/>
          <w:sz w:val="24"/>
          <w:szCs w:val="24"/>
        </w:rPr>
        <w:t>isald</w:t>
      </w:r>
      <w:r w:rsidRPr="74CD579E" w:rsidR="4707DB3F">
        <w:rPr>
          <w:rFonts w:ascii="Times New Roman" w:hAnsi="Times New Roman" w:cs="Times New Roman"/>
          <w:sz w:val="24"/>
          <w:szCs w:val="24"/>
        </w:rPr>
        <w:t>a</w:t>
      </w:r>
      <w:r w:rsidRPr="74CD579E" w:rsidR="1B7F26BE">
        <w:rPr>
          <w:rFonts w:ascii="Times New Roman" w:hAnsi="Times New Roman" w:cs="Times New Roman"/>
          <w:sz w:val="24"/>
          <w:szCs w:val="24"/>
        </w:rPr>
        <w:t>vaid andmeid kogub R</w:t>
      </w:r>
      <w:r w:rsidRPr="74CD579E" w:rsidR="4A2A7EB5">
        <w:rPr>
          <w:rFonts w:ascii="Times New Roman" w:hAnsi="Times New Roman" w:cs="Times New Roman"/>
          <w:sz w:val="24"/>
          <w:szCs w:val="24"/>
        </w:rPr>
        <w:t>AB üksnes oma seaduse</w:t>
      </w:r>
      <w:r w:rsidRPr="74CD579E" w:rsidR="4707DB3F">
        <w:rPr>
          <w:rFonts w:ascii="Times New Roman" w:hAnsi="Times New Roman" w:cs="Times New Roman"/>
          <w:sz w:val="24"/>
          <w:szCs w:val="24"/>
        </w:rPr>
        <w:t>kohaste</w:t>
      </w:r>
      <w:r w:rsidRPr="74CD579E" w:rsidR="4A2A7EB5">
        <w:rPr>
          <w:rFonts w:ascii="Times New Roman" w:hAnsi="Times New Roman" w:cs="Times New Roman"/>
          <w:sz w:val="24"/>
          <w:szCs w:val="24"/>
        </w:rPr>
        <w:t xml:space="preserve"> ülesannete </w:t>
      </w:r>
      <w:commentRangeStart w:id="12"/>
      <w:r w:rsidRPr="74CD579E" w:rsidR="4A2A7EB5">
        <w:rPr>
          <w:rFonts w:ascii="Times New Roman" w:hAnsi="Times New Roman" w:cs="Times New Roman"/>
          <w:sz w:val="24"/>
          <w:szCs w:val="24"/>
        </w:rPr>
        <w:t>täitmiseks</w:t>
      </w:r>
      <w:commentRangeEnd w:id="12"/>
      <w:r w:rsidR="00A13AC3">
        <w:rPr>
          <w:rStyle w:val="Kommentaariviide"/>
        </w:rPr>
        <w:commentReference w:id="12"/>
      </w:r>
      <w:r w:rsidRPr="74CD579E" w:rsidR="4A2A7EB5">
        <w:rPr>
          <w:rFonts w:ascii="Times New Roman" w:hAnsi="Times New Roman" w:cs="Times New Roman"/>
          <w:sz w:val="24"/>
          <w:szCs w:val="24"/>
        </w:rPr>
        <w:t>.</w:t>
      </w:r>
    </w:p>
    <w:p w:rsidRPr="00A54076" w:rsidR="1836CB87" w:rsidP="006D7E48" w:rsidRDefault="1836CB87" w14:paraId="0B4ADBB1" w14:textId="2A0669DF">
      <w:pPr>
        <w:spacing w:after="0" w:line="240" w:lineRule="auto"/>
        <w:jc w:val="both"/>
        <w:rPr>
          <w:rFonts w:ascii="Times New Roman" w:hAnsi="Times New Roman" w:cs="Times New Roman"/>
          <w:sz w:val="24"/>
          <w:szCs w:val="24"/>
        </w:rPr>
      </w:pPr>
    </w:p>
    <w:p w:rsidRPr="00A54076" w:rsidR="00254008" w:rsidP="006D7E48" w:rsidRDefault="01985FD4" w14:paraId="793712B3" w14:textId="63C27159">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Ebasoodsa mõju esinemise riski ei tuvastatud.</w:t>
      </w:r>
    </w:p>
    <w:p w:rsidRPr="00A54076" w:rsidR="1836CB87" w:rsidP="006D7E48" w:rsidRDefault="1836CB87" w14:paraId="5C87F536" w14:textId="49BC94C5">
      <w:pPr>
        <w:spacing w:after="0" w:line="240" w:lineRule="auto"/>
        <w:jc w:val="both"/>
        <w:rPr>
          <w:rFonts w:ascii="Times New Roman" w:hAnsi="Times New Roman" w:cs="Times New Roman"/>
          <w:sz w:val="24"/>
          <w:szCs w:val="24"/>
        </w:rPr>
      </w:pPr>
    </w:p>
    <w:p w:rsidRPr="00A54076" w:rsidR="00B1122D" w:rsidP="006D7E48" w:rsidRDefault="0EE991F6" w14:paraId="14C22902" w14:textId="4080E666">
      <w:pPr>
        <w:spacing w:after="0" w:line="240" w:lineRule="auto"/>
        <w:jc w:val="both"/>
        <w:rPr>
          <w:rFonts w:ascii="Times New Roman" w:hAnsi="Times New Roman" w:cs="Times New Roman"/>
          <w:sz w:val="24"/>
          <w:szCs w:val="24"/>
        </w:rPr>
      </w:pPr>
      <w:r w:rsidRPr="74CD579E">
        <w:rPr>
          <w:rFonts w:ascii="Times New Roman" w:hAnsi="Times New Roman" w:cs="Times New Roman"/>
          <w:b/>
          <w:bCs/>
          <w:sz w:val="24"/>
          <w:szCs w:val="24"/>
        </w:rPr>
        <w:t>Mõju valdkond:</w:t>
      </w:r>
      <w:r w:rsidRPr="74CD579E" w:rsidR="67D334F1">
        <w:rPr>
          <w:rFonts w:ascii="Times New Roman" w:hAnsi="Times New Roman" w:cs="Times New Roman"/>
          <w:b/>
          <w:bCs/>
          <w:sz w:val="24"/>
          <w:szCs w:val="24"/>
        </w:rPr>
        <w:t xml:space="preserve"> </w:t>
      </w:r>
      <w:r w:rsidRPr="74CD579E" w:rsidR="111A4498">
        <w:rPr>
          <w:rFonts w:ascii="Times New Roman" w:hAnsi="Times New Roman" w:cs="Times New Roman"/>
          <w:sz w:val="24"/>
          <w:szCs w:val="24"/>
        </w:rPr>
        <w:t>mõju riigiasutuste töökorraldusele (</w:t>
      </w:r>
      <w:r w:rsidRPr="74CD579E" w:rsidR="22BA7F4A">
        <w:rPr>
          <w:rFonts w:ascii="Times New Roman" w:hAnsi="Times New Roman" w:cs="Times New Roman"/>
          <w:sz w:val="24"/>
          <w:szCs w:val="24"/>
        </w:rPr>
        <w:t>töökoormus)</w:t>
      </w:r>
      <w:r w:rsidRPr="74CD579E" w:rsidR="16744FB9">
        <w:rPr>
          <w:rFonts w:ascii="Times New Roman" w:hAnsi="Times New Roman" w:cs="Times New Roman"/>
          <w:sz w:val="24"/>
          <w:szCs w:val="24"/>
        </w:rPr>
        <w:t>.</w:t>
      </w:r>
    </w:p>
    <w:p w:rsidRPr="00A54076" w:rsidR="003F622E" w:rsidP="006D7E48" w:rsidRDefault="003F622E" w14:paraId="490FF6AD" w14:textId="77777777">
      <w:pPr>
        <w:spacing w:after="0" w:line="240" w:lineRule="auto"/>
        <w:rPr>
          <w:rFonts w:ascii="Times New Roman" w:hAnsi="Times New Roman" w:cs="Times New Roman"/>
          <w:sz w:val="24"/>
          <w:szCs w:val="24"/>
        </w:rPr>
      </w:pPr>
    </w:p>
    <w:p w:rsidRPr="00A54076" w:rsidR="003F622E" w:rsidP="006D7E48" w:rsidRDefault="294AFE06" w14:paraId="6912C316" w14:textId="4C76C6AC">
      <w:pPr>
        <w:spacing w:after="0" w:line="240" w:lineRule="auto"/>
        <w:rPr>
          <w:rFonts w:ascii="Times New Roman" w:hAnsi="Times New Roman" w:cs="Times New Roman"/>
          <w:sz w:val="24"/>
          <w:szCs w:val="24"/>
        </w:rPr>
      </w:pPr>
      <w:r w:rsidRPr="67C0DBE4">
        <w:rPr>
          <w:rFonts w:ascii="Times New Roman" w:hAnsi="Times New Roman" w:cs="Times New Roman"/>
          <w:b/>
          <w:bCs/>
          <w:sz w:val="24"/>
          <w:szCs w:val="24"/>
        </w:rPr>
        <w:t xml:space="preserve">Sihtrühm: </w:t>
      </w:r>
      <w:r w:rsidRPr="67C0DBE4">
        <w:rPr>
          <w:rFonts w:ascii="Times New Roman" w:hAnsi="Times New Roman" w:cs="Times New Roman"/>
          <w:sz w:val="24"/>
          <w:szCs w:val="24"/>
        </w:rPr>
        <w:t>MTA</w:t>
      </w:r>
      <w:r w:rsidRPr="67C0DBE4" w:rsidR="45B5B7CC">
        <w:rPr>
          <w:rFonts w:ascii="Times New Roman" w:hAnsi="Times New Roman" w:cs="Times New Roman"/>
          <w:sz w:val="24"/>
          <w:szCs w:val="24"/>
        </w:rPr>
        <w:t xml:space="preserve"> ja RAB</w:t>
      </w:r>
      <w:r w:rsidRPr="67C0DBE4" w:rsidR="004D26A2">
        <w:rPr>
          <w:rFonts w:ascii="Times New Roman" w:hAnsi="Times New Roman" w:cs="Times New Roman"/>
          <w:sz w:val="24"/>
          <w:szCs w:val="24"/>
        </w:rPr>
        <w:t>.</w:t>
      </w:r>
    </w:p>
    <w:p w:rsidRPr="00A54076" w:rsidR="003F622E" w:rsidP="006D7E48" w:rsidRDefault="003F622E" w14:paraId="014BAF3D" w14:textId="77777777">
      <w:pPr>
        <w:spacing w:after="0" w:line="240" w:lineRule="auto"/>
        <w:rPr>
          <w:rFonts w:ascii="Times New Roman" w:hAnsi="Times New Roman" w:cs="Times New Roman"/>
          <w:sz w:val="24"/>
          <w:szCs w:val="24"/>
        </w:rPr>
      </w:pPr>
    </w:p>
    <w:p w:rsidRPr="00A54076" w:rsidR="006C5081" w:rsidP="006D7E48" w:rsidRDefault="294AFE06" w14:paraId="365CC238" w14:textId="3E71FC43">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 xml:space="preserve">Täitmisregistri </w:t>
      </w:r>
      <w:r w:rsidRPr="67C0DBE4" w:rsidR="26C67305">
        <w:rPr>
          <w:rFonts w:ascii="Times New Roman" w:hAnsi="Times New Roman" w:cs="Times New Roman"/>
          <w:sz w:val="24"/>
          <w:szCs w:val="24"/>
        </w:rPr>
        <w:t xml:space="preserve">infokanali kasutamise </w:t>
      </w:r>
      <w:r w:rsidRPr="67C0DBE4">
        <w:rPr>
          <w:rFonts w:ascii="Times New Roman" w:hAnsi="Times New Roman" w:cs="Times New Roman"/>
          <w:sz w:val="24"/>
          <w:szCs w:val="24"/>
        </w:rPr>
        <w:t xml:space="preserve">piirangute tõttu ei ole MTA-l </w:t>
      </w:r>
      <w:r w:rsidRPr="67C0DBE4" w:rsidR="76D97630">
        <w:rPr>
          <w:rFonts w:ascii="Times New Roman" w:hAnsi="Times New Roman" w:cs="Times New Roman"/>
          <w:sz w:val="24"/>
          <w:szCs w:val="24"/>
        </w:rPr>
        <w:t xml:space="preserve">ja RAB-l </w:t>
      </w:r>
      <w:r w:rsidRPr="67C0DBE4" w:rsidR="00E53948">
        <w:rPr>
          <w:rFonts w:ascii="Times New Roman" w:hAnsi="Times New Roman" w:cs="Times New Roman"/>
          <w:sz w:val="24"/>
          <w:szCs w:val="24"/>
        </w:rPr>
        <w:t>praegu</w:t>
      </w:r>
      <w:r w:rsidRPr="67C0DBE4" w:rsidR="66CB5A5D">
        <w:rPr>
          <w:rFonts w:ascii="Times New Roman" w:hAnsi="Times New Roman" w:cs="Times New Roman"/>
          <w:sz w:val="24"/>
          <w:szCs w:val="24"/>
        </w:rPr>
        <w:t xml:space="preserve"> </w:t>
      </w:r>
      <w:r w:rsidRPr="67C0DBE4">
        <w:rPr>
          <w:rFonts w:ascii="Times New Roman" w:hAnsi="Times New Roman" w:cs="Times New Roman"/>
          <w:sz w:val="24"/>
          <w:szCs w:val="24"/>
        </w:rPr>
        <w:t xml:space="preserve">võimalik pärida kõiki andmeartikleid (nt pangakonto infot) täitmisregistri vahendusel. </w:t>
      </w:r>
      <w:r w:rsidRPr="67C0DBE4" w:rsidR="7A0F9412">
        <w:rPr>
          <w:rFonts w:ascii="Times New Roman" w:hAnsi="Times New Roman" w:cs="Times New Roman"/>
          <w:sz w:val="24"/>
          <w:szCs w:val="24"/>
        </w:rPr>
        <w:t xml:space="preserve">See ei tähenda </w:t>
      </w:r>
      <w:r w:rsidRPr="67C0DBE4" w:rsidR="47BB1D44">
        <w:rPr>
          <w:rFonts w:ascii="Times New Roman" w:hAnsi="Times New Roman" w:cs="Times New Roman"/>
          <w:sz w:val="24"/>
          <w:szCs w:val="24"/>
        </w:rPr>
        <w:t>tingimata</w:t>
      </w:r>
      <w:r w:rsidRPr="67C0DBE4" w:rsidR="7A0F9412">
        <w:rPr>
          <w:rFonts w:ascii="Times New Roman" w:hAnsi="Times New Roman" w:cs="Times New Roman"/>
          <w:sz w:val="24"/>
          <w:szCs w:val="24"/>
        </w:rPr>
        <w:t>, et teabe</w:t>
      </w:r>
      <w:r w:rsidRPr="67C0DBE4" w:rsidR="586A526F">
        <w:rPr>
          <w:rFonts w:ascii="Times New Roman" w:hAnsi="Times New Roman" w:cs="Times New Roman"/>
          <w:sz w:val="24"/>
          <w:szCs w:val="24"/>
        </w:rPr>
        <w:t>korraldused</w:t>
      </w:r>
      <w:r w:rsidRPr="67C0DBE4" w:rsidR="7A0F9412">
        <w:rPr>
          <w:rFonts w:ascii="Times New Roman" w:hAnsi="Times New Roman" w:cs="Times New Roman"/>
          <w:sz w:val="24"/>
          <w:szCs w:val="24"/>
        </w:rPr>
        <w:t xml:space="preserve"> jäävad tegemata, </w:t>
      </w:r>
      <w:r w:rsidRPr="67C0DBE4" w:rsidR="5296CACC">
        <w:rPr>
          <w:rFonts w:ascii="Times New Roman" w:hAnsi="Times New Roman" w:cs="Times New Roman"/>
          <w:sz w:val="24"/>
          <w:szCs w:val="24"/>
        </w:rPr>
        <w:t xml:space="preserve">sest MTA-l </w:t>
      </w:r>
      <w:r w:rsidRPr="67C0DBE4" w:rsidR="1A970036">
        <w:rPr>
          <w:rFonts w:ascii="Times New Roman" w:hAnsi="Times New Roman" w:cs="Times New Roman"/>
          <w:sz w:val="24"/>
          <w:szCs w:val="24"/>
        </w:rPr>
        <w:t xml:space="preserve">ja RAB-l </w:t>
      </w:r>
      <w:r w:rsidRPr="67C0DBE4" w:rsidR="5296CACC">
        <w:rPr>
          <w:rFonts w:ascii="Times New Roman" w:hAnsi="Times New Roman" w:cs="Times New Roman"/>
          <w:sz w:val="24"/>
          <w:szCs w:val="24"/>
        </w:rPr>
        <w:t xml:space="preserve">on jätkuvalt võimalik teha </w:t>
      </w:r>
      <w:r w:rsidRPr="67C0DBE4" w:rsidR="00451DA0">
        <w:rPr>
          <w:rFonts w:ascii="Times New Roman" w:hAnsi="Times New Roman" w:cs="Times New Roman"/>
          <w:sz w:val="24"/>
          <w:szCs w:val="24"/>
        </w:rPr>
        <w:t xml:space="preserve">neid </w:t>
      </w:r>
      <w:r w:rsidRPr="67C0DBE4" w:rsidR="5296CACC">
        <w:rPr>
          <w:rFonts w:ascii="Times New Roman" w:hAnsi="Times New Roman" w:cs="Times New Roman"/>
          <w:sz w:val="24"/>
          <w:szCs w:val="24"/>
        </w:rPr>
        <w:t>ka</w:t>
      </w:r>
      <w:r w:rsidRPr="67C0DBE4" w:rsidR="00E53948">
        <w:rPr>
          <w:rFonts w:ascii="Times New Roman" w:hAnsi="Times New Roman" w:cs="Times New Roman"/>
          <w:sz w:val="24"/>
          <w:szCs w:val="24"/>
        </w:rPr>
        <w:t xml:space="preserve"> muul viisil</w:t>
      </w:r>
      <w:r w:rsidRPr="67C0DBE4" w:rsidR="5296CACC">
        <w:rPr>
          <w:rFonts w:ascii="Times New Roman" w:hAnsi="Times New Roman" w:cs="Times New Roman"/>
          <w:sz w:val="24"/>
          <w:szCs w:val="24"/>
        </w:rPr>
        <w:t xml:space="preserve">. </w:t>
      </w:r>
      <w:r w:rsidRPr="67C0DBE4" w:rsidR="2E297786">
        <w:rPr>
          <w:rFonts w:ascii="Times New Roman" w:hAnsi="Times New Roman" w:cs="Times New Roman"/>
          <w:sz w:val="24"/>
          <w:szCs w:val="24"/>
        </w:rPr>
        <w:t xml:space="preserve">Siiski, </w:t>
      </w:r>
      <w:proofErr w:type="spellStart"/>
      <w:r w:rsidRPr="67C0DBE4" w:rsidR="3EFB2422">
        <w:rPr>
          <w:rFonts w:ascii="Times New Roman" w:hAnsi="Times New Roman" w:cs="Times New Roman"/>
          <w:sz w:val="24"/>
          <w:szCs w:val="24"/>
        </w:rPr>
        <w:t>täitmisregistrivälised</w:t>
      </w:r>
      <w:proofErr w:type="spellEnd"/>
      <w:r w:rsidRPr="67C0DBE4" w:rsidR="3EFB2422">
        <w:rPr>
          <w:rFonts w:ascii="Times New Roman" w:hAnsi="Times New Roman" w:cs="Times New Roman"/>
          <w:sz w:val="24"/>
          <w:szCs w:val="24"/>
        </w:rPr>
        <w:t xml:space="preserve"> </w:t>
      </w:r>
      <w:r w:rsidRPr="67C0DBE4" w:rsidR="586A526F">
        <w:rPr>
          <w:rFonts w:ascii="Times New Roman" w:hAnsi="Times New Roman" w:cs="Times New Roman"/>
          <w:sz w:val="24"/>
          <w:szCs w:val="24"/>
        </w:rPr>
        <w:t>korraldused</w:t>
      </w:r>
      <w:r w:rsidRPr="67C0DBE4" w:rsidR="3EFB2422">
        <w:rPr>
          <w:rFonts w:ascii="Times New Roman" w:hAnsi="Times New Roman" w:cs="Times New Roman"/>
          <w:sz w:val="24"/>
          <w:szCs w:val="24"/>
        </w:rPr>
        <w:t xml:space="preserve"> </w:t>
      </w:r>
      <w:r w:rsidRPr="67C0DBE4" w:rsidR="2ED2F40D">
        <w:rPr>
          <w:rFonts w:ascii="Times New Roman" w:hAnsi="Times New Roman" w:cs="Times New Roman"/>
          <w:sz w:val="24"/>
          <w:szCs w:val="24"/>
        </w:rPr>
        <w:t>on MTA</w:t>
      </w:r>
      <w:r w:rsidRPr="67C0DBE4" w:rsidR="402563BB">
        <w:rPr>
          <w:rFonts w:ascii="Times New Roman" w:hAnsi="Times New Roman" w:cs="Times New Roman"/>
          <w:sz w:val="24"/>
          <w:szCs w:val="24"/>
        </w:rPr>
        <w:t xml:space="preserve"> ja RAB</w:t>
      </w:r>
      <w:r w:rsidRPr="67C0DBE4" w:rsidR="48402028">
        <w:rPr>
          <w:rFonts w:ascii="Times New Roman" w:hAnsi="Times New Roman" w:cs="Times New Roman"/>
          <w:sz w:val="24"/>
          <w:szCs w:val="24"/>
        </w:rPr>
        <w:t xml:space="preserve"> </w:t>
      </w:r>
      <w:r w:rsidRPr="67C0DBE4" w:rsidR="2ED2F40D">
        <w:rPr>
          <w:rFonts w:ascii="Times New Roman" w:hAnsi="Times New Roman" w:cs="Times New Roman"/>
          <w:sz w:val="24"/>
          <w:szCs w:val="24"/>
        </w:rPr>
        <w:t xml:space="preserve">jaoks kulukamad </w:t>
      </w:r>
      <w:r w:rsidRPr="67C0DBE4" w:rsidR="2E297786">
        <w:rPr>
          <w:rFonts w:ascii="Times New Roman" w:hAnsi="Times New Roman" w:cs="Times New Roman"/>
          <w:sz w:val="24"/>
          <w:szCs w:val="24"/>
        </w:rPr>
        <w:t>ning see mõjutab</w:t>
      </w:r>
      <w:r w:rsidRPr="67C0DBE4" w:rsidR="669BD3EF">
        <w:rPr>
          <w:rFonts w:ascii="Times New Roman" w:hAnsi="Times New Roman" w:cs="Times New Roman"/>
          <w:sz w:val="24"/>
          <w:szCs w:val="24"/>
        </w:rPr>
        <w:t xml:space="preserve"> tehtavate teabekorralduste hulka</w:t>
      </w:r>
      <w:r w:rsidRPr="67C0DBE4" w:rsidR="2ED2F40D">
        <w:rPr>
          <w:rFonts w:ascii="Times New Roman" w:hAnsi="Times New Roman" w:cs="Times New Roman"/>
          <w:sz w:val="24"/>
          <w:szCs w:val="24"/>
        </w:rPr>
        <w:t>.</w:t>
      </w:r>
    </w:p>
    <w:p w:rsidRPr="00A54076" w:rsidR="006C5081" w:rsidP="006D7E48" w:rsidRDefault="006C5081" w14:paraId="0E8031AF" w14:textId="77777777">
      <w:pPr>
        <w:spacing w:after="0" w:line="240" w:lineRule="auto"/>
        <w:jc w:val="both"/>
        <w:rPr>
          <w:rFonts w:ascii="Times New Roman" w:hAnsi="Times New Roman" w:cs="Times New Roman"/>
          <w:sz w:val="24"/>
          <w:szCs w:val="24"/>
        </w:rPr>
      </w:pPr>
    </w:p>
    <w:p w:rsidRPr="00A54076" w:rsidR="003F622E" w:rsidP="67C0DBE4" w:rsidRDefault="7F126F78" w14:paraId="65FF4416" w14:textId="509B220F">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Täitmisregistri kasutuse täielik taastamine võimaldab MTA</w:t>
      </w:r>
      <w:r w:rsidRPr="67C0DBE4" w:rsidR="4DE314FA">
        <w:rPr>
          <w:rFonts w:ascii="Times New Roman" w:hAnsi="Times New Roman" w:cs="Times New Roman"/>
          <w:sz w:val="24"/>
          <w:szCs w:val="24"/>
        </w:rPr>
        <w:t xml:space="preserve">-l </w:t>
      </w:r>
      <w:r w:rsidRPr="67C0DBE4" w:rsidR="5C2A375B">
        <w:rPr>
          <w:rFonts w:ascii="Times New Roman" w:hAnsi="Times New Roman" w:cs="Times New Roman"/>
          <w:sz w:val="24"/>
          <w:szCs w:val="24"/>
        </w:rPr>
        <w:t xml:space="preserve">ja RAB-l </w:t>
      </w:r>
      <w:r w:rsidRPr="67C0DBE4" w:rsidR="4DE314FA">
        <w:rPr>
          <w:rFonts w:ascii="Times New Roman" w:hAnsi="Times New Roman" w:cs="Times New Roman"/>
          <w:sz w:val="24"/>
          <w:szCs w:val="24"/>
        </w:rPr>
        <w:t>taas</w:t>
      </w:r>
      <w:r w:rsidRPr="67C0DBE4" w:rsidR="672FB260">
        <w:rPr>
          <w:rFonts w:ascii="Times New Roman" w:hAnsi="Times New Roman" w:cs="Times New Roman"/>
          <w:sz w:val="24"/>
          <w:szCs w:val="24"/>
        </w:rPr>
        <w:t xml:space="preserve"> esitada krediidiasutustele teabe</w:t>
      </w:r>
      <w:r w:rsidRPr="67C0DBE4" w:rsidR="6F11DA8B">
        <w:rPr>
          <w:rFonts w:ascii="Times New Roman" w:hAnsi="Times New Roman" w:cs="Times New Roman"/>
          <w:sz w:val="24"/>
          <w:szCs w:val="24"/>
        </w:rPr>
        <w:t>korraldusi</w:t>
      </w:r>
      <w:r w:rsidRPr="67C0DBE4" w:rsidR="672FB260">
        <w:rPr>
          <w:rFonts w:ascii="Times New Roman" w:hAnsi="Times New Roman" w:cs="Times New Roman"/>
          <w:sz w:val="24"/>
          <w:szCs w:val="24"/>
        </w:rPr>
        <w:t xml:space="preserve"> automatiseeritu</w:t>
      </w:r>
      <w:r w:rsidRPr="67C0DBE4" w:rsidR="43B6862C">
        <w:rPr>
          <w:rFonts w:ascii="Times New Roman" w:hAnsi="Times New Roman" w:cs="Times New Roman"/>
          <w:sz w:val="24"/>
          <w:szCs w:val="24"/>
        </w:rPr>
        <w:t>lt</w:t>
      </w:r>
      <w:r w:rsidRPr="67C0DBE4" w:rsidR="672FB260">
        <w:rPr>
          <w:rFonts w:ascii="Times New Roman" w:hAnsi="Times New Roman" w:cs="Times New Roman"/>
          <w:sz w:val="24"/>
          <w:szCs w:val="24"/>
        </w:rPr>
        <w:t>, mis säästaks MTA</w:t>
      </w:r>
      <w:r w:rsidRPr="67C0DBE4" w:rsidR="0BA9F159">
        <w:rPr>
          <w:rFonts w:ascii="Times New Roman" w:hAnsi="Times New Roman" w:cs="Times New Roman"/>
          <w:sz w:val="24"/>
          <w:szCs w:val="24"/>
        </w:rPr>
        <w:t xml:space="preserve"> ja RAB</w:t>
      </w:r>
      <w:r w:rsidRPr="67C0DBE4" w:rsidR="43B6862C">
        <w:rPr>
          <w:rFonts w:ascii="Times New Roman" w:hAnsi="Times New Roman" w:cs="Times New Roman"/>
          <w:sz w:val="24"/>
          <w:szCs w:val="24"/>
        </w:rPr>
        <w:t xml:space="preserve"> aega ja vähendaks</w:t>
      </w:r>
      <w:r w:rsidRPr="67C0DBE4" w:rsidR="672FB260">
        <w:rPr>
          <w:rFonts w:ascii="Times New Roman" w:hAnsi="Times New Roman" w:cs="Times New Roman"/>
          <w:sz w:val="24"/>
          <w:szCs w:val="24"/>
        </w:rPr>
        <w:t xml:space="preserve"> töökoormust. Mõju ulatus oleks </w:t>
      </w:r>
      <w:r w:rsidRPr="67C0DBE4" w:rsidR="57D021FA">
        <w:rPr>
          <w:rFonts w:ascii="Times New Roman" w:hAnsi="Times New Roman" w:cs="Times New Roman"/>
          <w:sz w:val="24"/>
          <w:szCs w:val="24"/>
        </w:rPr>
        <w:t>mõõdukas</w:t>
      </w:r>
      <w:r w:rsidRPr="67C0DBE4" w:rsidR="672FB260">
        <w:rPr>
          <w:rFonts w:ascii="Times New Roman" w:hAnsi="Times New Roman" w:cs="Times New Roman"/>
          <w:sz w:val="24"/>
          <w:szCs w:val="24"/>
        </w:rPr>
        <w:t xml:space="preserve"> </w:t>
      </w:r>
      <w:r w:rsidRPr="67C0DBE4" w:rsidR="57D021FA">
        <w:rPr>
          <w:rFonts w:ascii="Times New Roman" w:hAnsi="Times New Roman" w:cs="Times New Roman"/>
          <w:sz w:val="24"/>
          <w:szCs w:val="24"/>
        </w:rPr>
        <w:t>ja</w:t>
      </w:r>
      <w:r w:rsidRPr="67C0DBE4" w:rsidR="672FB260">
        <w:rPr>
          <w:rFonts w:ascii="Times New Roman" w:hAnsi="Times New Roman" w:cs="Times New Roman"/>
          <w:sz w:val="24"/>
          <w:szCs w:val="24"/>
        </w:rPr>
        <w:t xml:space="preserve"> positiivne</w:t>
      </w:r>
      <w:r w:rsidRPr="67C0DBE4" w:rsidR="7F7C3A1A">
        <w:rPr>
          <w:rFonts w:ascii="Times New Roman" w:hAnsi="Times New Roman" w:cs="Times New Roman"/>
          <w:sz w:val="24"/>
          <w:szCs w:val="24"/>
        </w:rPr>
        <w:t xml:space="preserve">. </w:t>
      </w:r>
    </w:p>
    <w:p w:rsidRPr="00A54076" w:rsidR="003F622E" w:rsidP="67C0DBE4" w:rsidRDefault="003F622E" w14:paraId="791E9F29" w14:textId="42C48261">
      <w:pPr>
        <w:spacing w:after="0" w:line="240" w:lineRule="auto"/>
        <w:jc w:val="both"/>
        <w:rPr>
          <w:rFonts w:ascii="Times New Roman" w:hAnsi="Times New Roman" w:cs="Times New Roman"/>
          <w:sz w:val="24"/>
          <w:szCs w:val="24"/>
        </w:rPr>
      </w:pPr>
    </w:p>
    <w:p w:rsidRPr="00A54076" w:rsidR="003F622E" w:rsidP="006D7E48" w:rsidRDefault="5ABD7993" w14:paraId="0C20D080" w14:textId="56543D62">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Ü</w:t>
      </w:r>
      <w:r w:rsidRPr="67C0DBE4" w:rsidR="7F7C3A1A">
        <w:rPr>
          <w:rFonts w:ascii="Times New Roman" w:hAnsi="Times New Roman" w:cs="Times New Roman"/>
          <w:sz w:val="24"/>
          <w:szCs w:val="24"/>
        </w:rPr>
        <w:t xml:space="preserve">htlasi </w:t>
      </w:r>
      <w:r w:rsidRPr="67C0DBE4">
        <w:rPr>
          <w:rFonts w:ascii="Times New Roman" w:hAnsi="Times New Roman" w:cs="Times New Roman"/>
          <w:sz w:val="24"/>
          <w:szCs w:val="24"/>
        </w:rPr>
        <w:t xml:space="preserve">tuleb </w:t>
      </w:r>
      <w:r w:rsidRPr="67C0DBE4" w:rsidR="7F7C3A1A">
        <w:rPr>
          <w:rFonts w:ascii="Times New Roman" w:hAnsi="Times New Roman" w:cs="Times New Roman"/>
          <w:sz w:val="24"/>
          <w:szCs w:val="24"/>
        </w:rPr>
        <w:t>silmas pidada, et teabe</w:t>
      </w:r>
      <w:r w:rsidRPr="67C0DBE4" w:rsidR="6F11DA8B">
        <w:rPr>
          <w:rFonts w:ascii="Times New Roman" w:hAnsi="Times New Roman" w:cs="Times New Roman"/>
          <w:sz w:val="24"/>
          <w:szCs w:val="24"/>
        </w:rPr>
        <w:t>korraldused</w:t>
      </w:r>
      <w:r w:rsidRPr="67C0DBE4" w:rsidR="7F7C3A1A">
        <w:rPr>
          <w:rFonts w:ascii="Times New Roman" w:hAnsi="Times New Roman" w:cs="Times New Roman"/>
          <w:sz w:val="24"/>
          <w:szCs w:val="24"/>
        </w:rPr>
        <w:t xml:space="preserve"> on selleks, et kindlaks teha maksumenetluses tähendust omavad asjaolud</w:t>
      </w:r>
      <w:r w:rsidRPr="67C0DBE4" w:rsidR="21CA038A">
        <w:rPr>
          <w:rFonts w:ascii="Times New Roman" w:hAnsi="Times New Roman" w:cs="Times New Roman"/>
          <w:sz w:val="24"/>
          <w:szCs w:val="24"/>
        </w:rPr>
        <w:t>,</w:t>
      </w:r>
      <w:r w:rsidRPr="67C0DBE4" w:rsidR="312FFFCE">
        <w:rPr>
          <w:rFonts w:ascii="Times New Roman" w:hAnsi="Times New Roman" w:cs="Times New Roman"/>
          <w:sz w:val="24"/>
          <w:szCs w:val="24"/>
        </w:rPr>
        <w:t xml:space="preserve"> samuti muud asjaolud,</w:t>
      </w:r>
      <w:r w:rsidRPr="67C0DBE4" w:rsidR="21CA038A">
        <w:rPr>
          <w:rFonts w:ascii="Times New Roman" w:hAnsi="Times New Roman" w:cs="Times New Roman"/>
          <w:sz w:val="24"/>
          <w:szCs w:val="24"/>
        </w:rPr>
        <w:t xml:space="preserve"> mis aitavad</w:t>
      </w:r>
      <w:r w:rsidRPr="67C0DBE4" w:rsidR="3DBF4BB4">
        <w:rPr>
          <w:rFonts w:ascii="Times New Roman" w:hAnsi="Times New Roman" w:cs="Times New Roman"/>
          <w:sz w:val="24"/>
          <w:szCs w:val="24"/>
        </w:rPr>
        <w:t xml:space="preserve"> RAB-l</w:t>
      </w:r>
      <w:r w:rsidRPr="67C0DBE4" w:rsidR="21CA038A">
        <w:rPr>
          <w:rFonts w:ascii="Times New Roman" w:hAnsi="Times New Roman" w:cs="Times New Roman"/>
          <w:sz w:val="24"/>
          <w:szCs w:val="24"/>
        </w:rPr>
        <w:t xml:space="preserve"> täita talle</w:t>
      </w:r>
      <w:r w:rsidRPr="67C0DBE4" w:rsidR="3DBF4BB4">
        <w:rPr>
          <w:rFonts w:ascii="Times New Roman" w:hAnsi="Times New Roman" w:cs="Times New Roman"/>
          <w:sz w:val="24"/>
          <w:szCs w:val="24"/>
        </w:rPr>
        <w:t xml:space="preserve"> seadusega pandud ülesandeid</w:t>
      </w:r>
      <w:r w:rsidRPr="67C0DBE4" w:rsidR="7F7C3A1A">
        <w:rPr>
          <w:rFonts w:ascii="Times New Roman" w:hAnsi="Times New Roman" w:cs="Times New Roman"/>
          <w:sz w:val="24"/>
          <w:szCs w:val="24"/>
        </w:rPr>
        <w:t>. Muudatus mõjutab</w:t>
      </w:r>
      <w:r w:rsidRPr="67C0DBE4" w:rsidR="1D6F6C6A">
        <w:rPr>
          <w:rFonts w:ascii="Times New Roman" w:hAnsi="Times New Roman" w:cs="Times New Roman"/>
          <w:sz w:val="24"/>
          <w:szCs w:val="24"/>
        </w:rPr>
        <w:t xml:space="preserve"> seega</w:t>
      </w:r>
      <w:r w:rsidRPr="67C0DBE4" w:rsidR="7F7C3A1A">
        <w:rPr>
          <w:rFonts w:ascii="Times New Roman" w:hAnsi="Times New Roman" w:cs="Times New Roman"/>
          <w:sz w:val="24"/>
          <w:szCs w:val="24"/>
        </w:rPr>
        <w:t xml:space="preserve"> otseselt ka </w:t>
      </w:r>
      <w:r w:rsidRPr="67C0DBE4" w:rsidR="23D2C6A4">
        <w:rPr>
          <w:rFonts w:ascii="Times New Roman" w:hAnsi="Times New Roman" w:cs="Times New Roman"/>
          <w:sz w:val="24"/>
          <w:szCs w:val="24"/>
        </w:rPr>
        <w:t xml:space="preserve">MTA </w:t>
      </w:r>
      <w:r w:rsidRPr="67C0DBE4" w:rsidR="7F7C3A1A">
        <w:rPr>
          <w:rFonts w:ascii="Times New Roman" w:hAnsi="Times New Roman" w:cs="Times New Roman"/>
          <w:sz w:val="24"/>
          <w:szCs w:val="24"/>
        </w:rPr>
        <w:t xml:space="preserve">maksumenetluse kulgemise efektiivsust ja </w:t>
      </w:r>
      <w:r w:rsidRPr="67C0DBE4" w:rsidR="4B8DAE87">
        <w:rPr>
          <w:rFonts w:ascii="Times New Roman" w:hAnsi="Times New Roman" w:cs="Times New Roman"/>
          <w:sz w:val="24"/>
          <w:szCs w:val="24"/>
        </w:rPr>
        <w:t>annab</w:t>
      </w:r>
      <w:r w:rsidRPr="67C0DBE4" w:rsidR="7F7C3A1A">
        <w:rPr>
          <w:rFonts w:ascii="Times New Roman" w:hAnsi="Times New Roman" w:cs="Times New Roman"/>
          <w:sz w:val="24"/>
          <w:szCs w:val="24"/>
        </w:rPr>
        <w:t xml:space="preserve"> </w:t>
      </w:r>
      <w:r w:rsidRPr="67C0DBE4" w:rsidR="1E87B4B2">
        <w:rPr>
          <w:rFonts w:ascii="Times New Roman" w:hAnsi="Times New Roman" w:cs="Times New Roman"/>
          <w:sz w:val="24"/>
          <w:szCs w:val="24"/>
        </w:rPr>
        <w:t xml:space="preserve">seega </w:t>
      </w:r>
      <w:r w:rsidRPr="67C0DBE4" w:rsidR="7F7C3A1A">
        <w:rPr>
          <w:rFonts w:ascii="Times New Roman" w:hAnsi="Times New Roman" w:cs="Times New Roman"/>
          <w:sz w:val="24"/>
          <w:szCs w:val="24"/>
        </w:rPr>
        <w:t>MTA</w:t>
      </w:r>
      <w:r w:rsidRPr="67C0DBE4" w:rsidR="602FED13">
        <w:rPr>
          <w:rFonts w:ascii="Times New Roman" w:hAnsi="Times New Roman" w:cs="Times New Roman"/>
          <w:sz w:val="24"/>
          <w:szCs w:val="24"/>
        </w:rPr>
        <w:t>-le</w:t>
      </w:r>
      <w:r w:rsidRPr="67C0DBE4" w:rsidR="11908A2F">
        <w:rPr>
          <w:rFonts w:ascii="Times New Roman" w:hAnsi="Times New Roman" w:cs="Times New Roman"/>
          <w:sz w:val="24"/>
          <w:szCs w:val="24"/>
        </w:rPr>
        <w:t xml:space="preserve"> </w:t>
      </w:r>
      <w:r w:rsidRPr="67C0DBE4" w:rsidR="602FED13">
        <w:rPr>
          <w:rFonts w:ascii="Times New Roman" w:hAnsi="Times New Roman" w:cs="Times New Roman"/>
          <w:sz w:val="24"/>
          <w:szCs w:val="24"/>
        </w:rPr>
        <w:t>tõ</w:t>
      </w:r>
      <w:r w:rsidRPr="67C0DBE4" w:rsidR="4B8DAE87">
        <w:rPr>
          <w:rFonts w:ascii="Times New Roman" w:hAnsi="Times New Roman" w:cs="Times New Roman"/>
          <w:sz w:val="24"/>
          <w:szCs w:val="24"/>
        </w:rPr>
        <w:t>husama vahendi</w:t>
      </w:r>
      <w:r w:rsidRPr="67C0DBE4" w:rsidR="21CA038A">
        <w:rPr>
          <w:rFonts w:ascii="Times New Roman" w:hAnsi="Times New Roman" w:cs="Times New Roman"/>
          <w:sz w:val="24"/>
          <w:szCs w:val="24"/>
        </w:rPr>
        <w:t>, et</w:t>
      </w:r>
      <w:r w:rsidRPr="67C0DBE4" w:rsidR="7F7C3A1A">
        <w:rPr>
          <w:rFonts w:ascii="Times New Roman" w:hAnsi="Times New Roman" w:cs="Times New Roman"/>
          <w:sz w:val="24"/>
          <w:szCs w:val="24"/>
        </w:rPr>
        <w:t xml:space="preserve"> taga</w:t>
      </w:r>
      <w:r w:rsidRPr="67C0DBE4" w:rsidR="21CA038A">
        <w:rPr>
          <w:rFonts w:ascii="Times New Roman" w:hAnsi="Times New Roman" w:cs="Times New Roman"/>
          <w:sz w:val="24"/>
          <w:szCs w:val="24"/>
        </w:rPr>
        <w:t>da</w:t>
      </w:r>
      <w:r w:rsidRPr="67C0DBE4" w:rsidR="7F7C3A1A">
        <w:rPr>
          <w:rFonts w:ascii="Times New Roman" w:hAnsi="Times New Roman" w:cs="Times New Roman"/>
          <w:sz w:val="24"/>
          <w:szCs w:val="24"/>
        </w:rPr>
        <w:t xml:space="preserve"> maksukohustuslaste maksukuulekus ning maksukohustuste nõuetekohane täitmine. </w:t>
      </w:r>
      <w:r w:rsidRPr="67C0DBE4" w:rsidR="114B7005">
        <w:rPr>
          <w:rFonts w:ascii="Times New Roman" w:hAnsi="Times New Roman" w:cs="Times New Roman"/>
          <w:sz w:val="24"/>
          <w:szCs w:val="24"/>
        </w:rPr>
        <w:t xml:space="preserve">RAB jaoks on muudatuse suurim mõju võimalus naasta </w:t>
      </w:r>
      <w:r w:rsidRPr="67C0DBE4" w:rsidR="26CA4FB1">
        <w:rPr>
          <w:rFonts w:ascii="Times New Roman" w:hAnsi="Times New Roman" w:cs="Times New Roman"/>
          <w:sz w:val="24"/>
          <w:szCs w:val="24"/>
        </w:rPr>
        <w:t>seni</w:t>
      </w:r>
      <w:r w:rsidRPr="67C0DBE4" w:rsidR="26249780">
        <w:rPr>
          <w:rFonts w:ascii="Times New Roman" w:hAnsi="Times New Roman" w:cs="Times New Roman"/>
          <w:sz w:val="24"/>
          <w:szCs w:val="24"/>
        </w:rPr>
        <w:t xml:space="preserve"> toiminud ja töökorralduslikult välja kujunenud olukorra juurde ning täita </w:t>
      </w:r>
      <w:r w:rsidRPr="67C0DBE4" w:rsidR="26CA4FB1">
        <w:rPr>
          <w:rFonts w:ascii="Times New Roman" w:hAnsi="Times New Roman" w:cs="Times New Roman"/>
          <w:sz w:val="24"/>
          <w:szCs w:val="24"/>
        </w:rPr>
        <w:t xml:space="preserve">tõhusamalt </w:t>
      </w:r>
      <w:r w:rsidRPr="67C0DBE4" w:rsidR="26249780">
        <w:rPr>
          <w:rFonts w:ascii="Times New Roman" w:hAnsi="Times New Roman" w:cs="Times New Roman"/>
          <w:sz w:val="24"/>
          <w:szCs w:val="24"/>
        </w:rPr>
        <w:t>seadusega pandud</w:t>
      </w:r>
      <w:r w:rsidRPr="67C0DBE4" w:rsidR="1B80FB31">
        <w:rPr>
          <w:rFonts w:ascii="Times New Roman" w:hAnsi="Times New Roman" w:cs="Times New Roman"/>
          <w:sz w:val="24"/>
          <w:szCs w:val="24"/>
        </w:rPr>
        <w:t xml:space="preserve"> ülesandeid.</w:t>
      </w:r>
    </w:p>
    <w:p w:rsidRPr="00A54076" w:rsidR="00D61C4A" w:rsidP="67C0DBE4" w:rsidRDefault="00D61C4A" w14:paraId="7CE221A1" w14:textId="2F7F49FE">
      <w:pPr>
        <w:spacing w:after="0" w:line="240" w:lineRule="auto"/>
        <w:jc w:val="both"/>
        <w:rPr>
          <w:rFonts w:ascii="Times New Roman" w:hAnsi="Times New Roman" w:cs="Times New Roman"/>
          <w:sz w:val="24"/>
          <w:szCs w:val="24"/>
        </w:rPr>
      </w:pPr>
    </w:p>
    <w:p w:rsidRPr="00A54076" w:rsidR="009C4595" w:rsidP="67C0DBE4" w:rsidRDefault="7D414E7F" w14:paraId="31D93D46" w14:textId="48921A6C">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Teabekorralduste</w:t>
      </w:r>
      <w:r w:rsidRPr="1836CB87" w:rsidR="56A74104">
        <w:rPr>
          <w:rFonts w:ascii="Times New Roman" w:hAnsi="Times New Roman" w:cs="Times New Roman"/>
          <w:sz w:val="24"/>
          <w:szCs w:val="24"/>
        </w:rPr>
        <w:t xml:space="preserve"> tegemise õigus</w:t>
      </w:r>
      <w:r w:rsidRPr="1836CB87" w:rsidR="214075D2">
        <w:rPr>
          <w:rFonts w:ascii="Times New Roman" w:hAnsi="Times New Roman" w:cs="Times New Roman"/>
          <w:sz w:val="24"/>
          <w:szCs w:val="24"/>
        </w:rPr>
        <w:t xml:space="preserve"> seaduses ettenähtud juhtudel</w:t>
      </w:r>
      <w:r w:rsidRPr="1836CB87" w:rsidR="56A74104">
        <w:rPr>
          <w:rFonts w:ascii="Times New Roman" w:hAnsi="Times New Roman" w:cs="Times New Roman"/>
          <w:sz w:val="24"/>
          <w:szCs w:val="24"/>
        </w:rPr>
        <w:t xml:space="preserve"> on</w:t>
      </w:r>
      <w:r w:rsidRPr="1836CB87">
        <w:rPr>
          <w:rFonts w:ascii="Times New Roman" w:hAnsi="Times New Roman" w:cs="Times New Roman"/>
          <w:sz w:val="24"/>
          <w:szCs w:val="24"/>
        </w:rPr>
        <w:t xml:space="preserve"> MTAs </w:t>
      </w:r>
      <w:r w:rsidRPr="1836CB87" w:rsidR="50C17E7A">
        <w:rPr>
          <w:rFonts w:ascii="Times New Roman" w:hAnsi="Times New Roman" w:cs="Times New Roman"/>
          <w:sz w:val="24"/>
          <w:szCs w:val="24"/>
        </w:rPr>
        <w:t>152 inime</w:t>
      </w:r>
      <w:r w:rsidRPr="1836CB87" w:rsidR="6E1D7976">
        <w:rPr>
          <w:rFonts w:ascii="Times New Roman" w:hAnsi="Times New Roman" w:cs="Times New Roman"/>
          <w:sz w:val="24"/>
          <w:szCs w:val="24"/>
        </w:rPr>
        <w:t>sel</w:t>
      </w:r>
      <w:r w:rsidRPr="1836CB87" w:rsidR="55DDC24D">
        <w:rPr>
          <w:rFonts w:ascii="Times New Roman" w:hAnsi="Times New Roman" w:cs="Times New Roman"/>
          <w:sz w:val="24"/>
          <w:szCs w:val="24"/>
        </w:rPr>
        <w:t xml:space="preserve"> (</w:t>
      </w:r>
      <w:r w:rsidRPr="1836CB87" w:rsidR="0F064A2F">
        <w:rPr>
          <w:rFonts w:ascii="Times New Roman" w:hAnsi="Times New Roman" w:cs="Times New Roman"/>
          <w:sz w:val="24"/>
          <w:szCs w:val="24"/>
        </w:rPr>
        <w:t>ligi</w:t>
      </w:r>
      <w:r w:rsidRPr="1836CB87" w:rsidR="55DDC24D">
        <w:rPr>
          <w:rFonts w:ascii="Times New Roman" w:hAnsi="Times New Roman" w:cs="Times New Roman"/>
          <w:sz w:val="24"/>
          <w:szCs w:val="24"/>
        </w:rPr>
        <w:t xml:space="preserve"> 11% MTA ametnikkonnast)</w:t>
      </w:r>
      <w:r w:rsidRPr="1836CB87" w:rsidR="00A0441B">
        <w:rPr>
          <w:rStyle w:val="Allmrkuseviide"/>
          <w:rFonts w:ascii="Times New Roman" w:hAnsi="Times New Roman" w:cs="Times New Roman"/>
          <w:sz w:val="24"/>
          <w:szCs w:val="24"/>
        </w:rPr>
        <w:footnoteReference w:id="65"/>
      </w:r>
      <w:r w:rsidRPr="1836CB87" w:rsidR="50C17E7A">
        <w:rPr>
          <w:rFonts w:ascii="Times New Roman" w:hAnsi="Times New Roman" w:cs="Times New Roman"/>
          <w:sz w:val="24"/>
          <w:szCs w:val="24"/>
        </w:rPr>
        <w:t>, enamik neist</w:t>
      </w:r>
      <w:r w:rsidRPr="4A20DDC3" w:rsidR="34AF488B">
        <w:rPr>
          <w:rFonts w:ascii="Times New Roman" w:hAnsi="Times New Roman" w:cs="Times New Roman"/>
          <w:sz w:val="24"/>
          <w:szCs w:val="24"/>
        </w:rPr>
        <w:t xml:space="preserve"> on</w:t>
      </w:r>
      <w:r w:rsidRPr="1836CB87" w:rsidR="50C17E7A">
        <w:rPr>
          <w:rFonts w:ascii="Times New Roman" w:hAnsi="Times New Roman" w:cs="Times New Roman"/>
          <w:sz w:val="24"/>
          <w:szCs w:val="24"/>
        </w:rPr>
        <w:t xml:space="preserve"> audiitorid</w:t>
      </w:r>
      <w:r w:rsidRPr="1836CB87" w:rsidR="63C150F2">
        <w:rPr>
          <w:rFonts w:ascii="Times New Roman" w:hAnsi="Times New Roman" w:cs="Times New Roman"/>
          <w:sz w:val="24"/>
          <w:szCs w:val="24"/>
        </w:rPr>
        <w:t xml:space="preserve">, kes teevad päringuid maksumenetluse </w:t>
      </w:r>
      <w:r w:rsidRPr="4A20DDC3" w:rsidR="34AF488B">
        <w:rPr>
          <w:rFonts w:ascii="Times New Roman" w:hAnsi="Times New Roman" w:cs="Times New Roman"/>
          <w:sz w:val="24"/>
          <w:szCs w:val="24"/>
        </w:rPr>
        <w:t>käigus</w:t>
      </w:r>
      <w:r w:rsidRPr="1836CB87" w:rsidR="50C17E7A">
        <w:rPr>
          <w:rFonts w:ascii="Times New Roman" w:hAnsi="Times New Roman" w:cs="Times New Roman"/>
          <w:sz w:val="24"/>
          <w:szCs w:val="24"/>
        </w:rPr>
        <w:t xml:space="preserve">. </w:t>
      </w:r>
      <w:r w:rsidRPr="1836CB87" w:rsidR="7C1E0925">
        <w:rPr>
          <w:rFonts w:ascii="Times New Roman" w:hAnsi="Times New Roman" w:cs="Times New Roman"/>
          <w:sz w:val="24"/>
          <w:szCs w:val="24"/>
        </w:rPr>
        <w:t xml:space="preserve">Teabekorralduse tegemine täitmisregistri </w:t>
      </w:r>
      <w:r w:rsidRPr="4A20DDC3" w:rsidR="34AF488B">
        <w:rPr>
          <w:rFonts w:ascii="Times New Roman" w:hAnsi="Times New Roman" w:cs="Times New Roman"/>
          <w:sz w:val="24"/>
          <w:szCs w:val="24"/>
        </w:rPr>
        <w:t xml:space="preserve">kaudu </w:t>
      </w:r>
      <w:r w:rsidRPr="1836CB87" w:rsidR="7C1E0925">
        <w:rPr>
          <w:rFonts w:ascii="Times New Roman" w:hAnsi="Times New Roman" w:cs="Times New Roman"/>
          <w:sz w:val="24"/>
          <w:szCs w:val="24"/>
        </w:rPr>
        <w:t xml:space="preserve">võtab </w:t>
      </w:r>
      <w:r w:rsidR="00E055AC">
        <w:rPr>
          <w:rFonts w:ascii="Times New Roman" w:hAnsi="Times New Roman" w:cs="Times New Roman"/>
          <w:sz w:val="24"/>
          <w:szCs w:val="24"/>
        </w:rPr>
        <w:t>ligi</w:t>
      </w:r>
      <w:r w:rsidRPr="1836CB87" w:rsidR="7C1E0925">
        <w:rPr>
          <w:rFonts w:ascii="Times New Roman" w:hAnsi="Times New Roman" w:cs="Times New Roman"/>
          <w:sz w:val="24"/>
          <w:szCs w:val="24"/>
        </w:rPr>
        <w:t xml:space="preserve"> 15 minutit</w:t>
      </w:r>
      <w:r w:rsidRPr="1836CB87" w:rsidR="70E477DF">
        <w:rPr>
          <w:rFonts w:ascii="Times New Roman" w:hAnsi="Times New Roman" w:cs="Times New Roman"/>
          <w:sz w:val="24"/>
          <w:szCs w:val="24"/>
        </w:rPr>
        <w:t xml:space="preserve"> (nii MTA</w:t>
      </w:r>
      <w:r w:rsidRPr="4A20DDC3" w:rsidR="5E618162">
        <w:rPr>
          <w:rFonts w:ascii="Times New Roman" w:hAnsi="Times New Roman" w:cs="Times New Roman"/>
          <w:sz w:val="24"/>
          <w:szCs w:val="24"/>
        </w:rPr>
        <w:t>-l</w:t>
      </w:r>
      <w:r w:rsidRPr="1836CB87" w:rsidR="70E477DF">
        <w:rPr>
          <w:rFonts w:ascii="Times New Roman" w:hAnsi="Times New Roman" w:cs="Times New Roman"/>
          <w:sz w:val="24"/>
          <w:szCs w:val="24"/>
        </w:rPr>
        <w:t xml:space="preserve"> kui </w:t>
      </w:r>
      <w:r w:rsidRPr="4A20DDC3" w:rsidR="5E618162">
        <w:rPr>
          <w:rFonts w:ascii="Times New Roman" w:hAnsi="Times New Roman" w:cs="Times New Roman"/>
          <w:sz w:val="24"/>
          <w:szCs w:val="24"/>
        </w:rPr>
        <w:t xml:space="preserve">ka </w:t>
      </w:r>
      <w:r w:rsidRPr="1836CB87" w:rsidR="70E477DF">
        <w:rPr>
          <w:rFonts w:ascii="Times New Roman" w:hAnsi="Times New Roman" w:cs="Times New Roman"/>
          <w:sz w:val="24"/>
          <w:szCs w:val="24"/>
        </w:rPr>
        <w:t>RAB</w:t>
      </w:r>
      <w:r w:rsidRPr="4A20DDC3" w:rsidR="5E618162">
        <w:rPr>
          <w:rFonts w:ascii="Times New Roman" w:hAnsi="Times New Roman" w:cs="Times New Roman"/>
          <w:sz w:val="24"/>
          <w:szCs w:val="24"/>
        </w:rPr>
        <w:t>-l</w:t>
      </w:r>
      <w:r w:rsidRPr="1836CB87" w:rsidR="70E477DF">
        <w:rPr>
          <w:rFonts w:ascii="Times New Roman" w:hAnsi="Times New Roman" w:cs="Times New Roman"/>
          <w:sz w:val="24"/>
          <w:szCs w:val="24"/>
        </w:rPr>
        <w:t>)</w:t>
      </w:r>
      <w:r w:rsidRPr="1836CB87" w:rsidR="3A483EE0">
        <w:rPr>
          <w:rFonts w:ascii="Times New Roman" w:hAnsi="Times New Roman" w:cs="Times New Roman"/>
          <w:sz w:val="24"/>
          <w:szCs w:val="24"/>
        </w:rPr>
        <w:t>.</w:t>
      </w:r>
      <w:r w:rsidRPr="1836CB87" w:rsidR="377F0F5D">
        <w:rPr>
          <w:rFonts w:ascii="Times New Roman" w:hAnsi="Times New Roman" w:cs="Times New Roman"/>
          <w:sz w:val="24"/>
          <w:szCs w:val="24"/>
        </w:rPr>
        <w:t xml:space="preserve"> </w:t>
      </w:r>
      <w:r w:rsidRPr="1836CB87" w:rsidR="3A483EE0">
        <w:rPr>
          <w:rFonts w:ascii="Times New Roman" w:hAnsi="Times New Roman" w:cs="Times New Roman"/>
          <w:sz w:val="24"/>
          <w:szCs w:val="24"/>
        </w:rPr>
        <w:t>S</w:t>
      </w:r>
      <w:r w:rsidRPr="1836CB87" w:rsidR="377F0F5D">
        <w:rPr>
          <w:rFonts w:ascii="Times New Roman" w:hAnsi="Times New Roman" w:cs="Times New Roman"/>
          <w:sz w:val="24"/>
          <w:szCs w:val="24"/>
        </w:rPr>
        <w:t>ama korralduse tegemine täitmisregistri väliselt</w:t>
      </w:r>
      <w:r w:rsidRPr="1836CB87" w:rsidR="2CF26C49">
        <w:rPr>
          <w:rFonts w:ascii="Times New Roman" w:hAnsi="Times New Roman" w:cs="Times New Roman"/>
          <w:sz w:val="24"/>
          <w:szCs w:val="24"/>
        </w:rPr>
        <w:t xml:space="preserve"> (koostamine, </w:t>
      </w:r>
      <w:r w:rsidRPr="1836CB87" w:rsidR="0483FA60">
        <w:rPr>
          <w:rFonts w:ascii="Times New Roman" w:hAnsi="Times New Roman" w:cs="Times New Roman"/>
          <w:sz w:val="24"/>
          <w:szCs w:val="24"/>
        </w:rPr>
        <w:t xml:space="preserve">allkirjastamine, </w:t>
      </w:r>
      <w:r w:rsidRPr="1836CB87" w:rsidR="2CF26C49">
        <w:rPr>
          <w:rFonts w:ascii="Times New Roman" w:hAnsi="Times New Roman" w:cs="Times New Roman"/>
          <w:sz w:val="24"/>
          <w:szCs w:val="24"/>
        </w:rPr>
        <w:t>registreerimine</w:t>
      </w:r>
      <w:r w:rsidRPr="1836CB87" w:rsidR="57BDDE0B">
        <w:rPr>
          <w:rFonts w:ascii="Times New Roman" w:hAnsi="Times New Roman" w:cs="Times New Roman"/>
          <w:sz w:val="24"/>
          <w:szCs w:val="24"/>
        </w:rPr>
        <w:t>, väljasaatmine</w:t>
      </w:r>
      <w:r w:rsidRPr="1836CB87" w:rsidR="360C9E1E">
        <w:rPr>
          <w:rFonts w:ascii="Times New Roman" w:hAnsi="Times New Roman" w:cs="Times New Roman"/>
          <w:sz w:val="24"/>
          <w:szCs w:val="24"/>
        </w:rPr>
        <w:t xml:space="preserve"> jne</w:t>
      </w:r>
      <w:r w:rsidRPr="1836CB87" w:rsidR="57BDDE0B">
        <w:rPr>
          <w:rFonts w:ascii="Times New Roman" w:hAnsi="Times New Roman" w:cs="Times New Roman"/>
          <w:sz w:val="24"/>
          <w:szCs w:val="24"/>
        </w:rPr>
        <w:t>)</w:t>
      </w:r>
      <w:r w:rsidRPr="1836CB87" w:rsidR="377F0F5D">
        <w:rPr>
          <w:rFonts w:ascii="Times New Roman" w:hAnsi="Times New Roman" w:cs="Times New Roman"/>
          <w:sz w:val="24"/>
          <w:szCs w:val="24"/>
        </w:rPr>
        <w:t xml:space="preserve"> võib võtta 2–3 tundi</w:t>
      </w:r>
      <w:r w:rsidRPr="1836CB87" w:rsidR="77DFC591">
        <w:rPr>
          <w:rFonts w:ascii="Times New Roman" w:hAnsi="Times New Roman" w:cs="Times New Roman"/>
          <w:sz w:val="24"/>
          <w:szCs w:val="24"/>
        </w:rPr>
        <w:t xml:space="preserve"> (nii MTA</w:t>
      </w:r>
      <w:r w:rsidRPr="4A20DDC3" w:rsidR="1EA8FB0D">
        <w:rPr>
          <w:rFonts w:ascii="Times New Roman" w:hAnsi="Times New Roman" w:cs="Times New Roman"/>
          <w:sz w:val="24"/>
          <w:szCs w:val="24"/>
        </w:rPr>
        <w:t>-l</w:t>
      </w:r>
      <w:r w:rsidRPr="1836CB87" w:rsidR="77DFC591">
        <w:rPr>
          <w:rFonts w:ascii="Times New Roman" w:hAnsi="Times New Roman" w:cs="Times New Roman"/>
          <w:sz w:val="24"/>
          <w:szCs w:val="24"/>
        </w:rPr>
        <w:t xml:space="preserve"> kui </w:t>
      </w:r>
      <w:r w:rsidRPr="4A20DDC3" w:rsidR="1EA8FB0D">
        <w:rPr>
          <w:rFonts w:ascii="Times New Roman" w:hAnsi="Times New Roman" w:cs="Times New Roman"/>
          <w:sz w:val="24"/>
          <w:szCs w:val="24"/>
        </w:rPr>
        <w:t xml:space="preserve">ka </w:t>
      </w:r>
      <w:r w:rsidRPr="1836CB87" w:rsidR="77DFC591">
        <w:rPr>
          <w:rFonts w:ascii="Times New Roman" w:hAnsi="Times New Roman" w:cs="Times New Roman"/>
          <w:sz w:val="24"/>
          <w:szCs w:val="24"/>
        </w:rPr>
        <w:t>RAB</w:t>
      </w:r>
      <w:r w:rsidRPr="4A20DDC3" w:rsidR="1EA8FB0D">
        <w:rPr>
          <w:rFonts w:ascii="Times New Roman" w:hAnsi="Times New Roman" w:cs="Times New Roman"/>
          <w:sz w:val="24"/>
          <w:szCs w:val="24"/>
        </w:rPr>
        <w:t>-l</w:t>
      </w:r>
      <w:r w:rsidRPr="1836CB87" w:rsidR="77DFC591">
        <w:rPr>
          <w:rFonts w:ascii="Times New Roman" w:hAnsi="Times New Roman" w:cs="Times New Roman"/>
          <w:sz w:val="24"/>
          <w:szCs w:val="24"/>
        </w:rPr>
        <w:t>)</w:t>
      </w:r>
      <w:r w:rsidRPr="1836CB87" w:rsidR="377F0F5D">
        <w:rPr>
          <w:rFonts w:ascii="Times New Roman" w:hAnsi="Times New Roman" w:cs="Times New Roman"/>
          <w:sz w:val="24"/>
          <w:szCs w:val="24"/>
        </w:rPr>
        <w:t xml:space="preserve"> –</w:t>
      </w:r>
      <w:r w:rsidRPr="4A20DDC3" w:rsidR="0EC6ABE6">
        <w:rPr>
          <w:rFonts w:ascii="Times New Roman" w:hAnsi="Times New Roman" w:cs="Times New Roman"/>
          <w:sz w:val="24"/>
          <w:szCs w:val="24"/>
        </w:rPr>
        <w:t xml:space="preserve"> vahe on</w:t>
      </w:r>
      <w:r w:rsidRPr="1836CB87" w:rsidR="377F0F5D">
        <w:rPr>
          <w:rFonts w:ascii="Times New Roman" w:hAnsi="Times New Roman" w:cs="Times New Roman"/>
          <w:sz w:val="24"/>
          <w:szCs w:val="24"/>
        </w:rPr>
        <w:t xml:space="preserve"> seega märkimisväärne. </w:t>
      </w:r>
    </w:p>
    <w:p w:rsidRPr="00A54076" w:rsidR="009C4595" w:rsidP="67C0DBE4" w:rsidRDefault="009C4595" w14:paraId="1A073FFC" w14:textId="0878C741">
      <w:pPr>
        <w:spacing w:after="0" w:line="240" w:lineRule="auto"/>
        <w:jc w:val="both"/>
        <w:rPr>
          <w:rFonts w:ascii="Times New Roman" w:hAnsi="Times New Roman" w:cs="Times New Roman"/>
          <w:sz w:val="24"/>
          <w:szCs w:val="24"/>
        </w:rPr>
      </w:pPr>
    </w:p>
    <w:p w:rsidRPr="00A54076" w:rsidR="009C4595" w:rsidP="006D7E48" w:rsidRDefault="7E58E1D8" w14:paraId="76A48A26" w14:textId="61513831">
      <w:pPr>
        <w:spacing w:after="0" w:line="240" w:lineRule="auto"/>
        <w:jc w:val="both"/>
        <w:rPr>
          <w:rFonts w:ascii="Times New Roman" w:hAnsi="Times New Roman" w:cs="Times New Roman"/>
          <w:sz w:val="24"/>
          <w:szCs w:val="24"/>
        </w:rPr>
      </w:pPr>
      <w:r w:rsidRPr="1836CB87">
        <w:rPr>
          <w:rFonts w:ascii="Times New Roman" w:hAnsi="Times New Roman" w:cs="Times New Roman"/>
          <w:sz w:val="24"/>
          <w:szCs w:val="24"/>
        </w:rPr>
        <w:t>Elektronpostiga saadetud</w:t>
      </w:r>
      <w:r w:rsidRPr="1836CB87" w:rsidR="6B450758">
        <w:rPr>
          <w:rFonts w:ascii="Times New Roman" w:hAnsi="Times New Roman" w:cs="Times New Roman"/>
          <w:sz w:val="24"/>
          <w:szCs w:val="24"/>
        </w:rPr>
        <w:t xml:space="preserve"> MTA</w:t>
      </w:r>
      <w:r w:rsidRPr="1836CB87" w:rsidR="1C05762A">
        <w:rPr>
          <w:rFonts w:ascii="Times New Roman" w:hAnsi="Times New Roman" w:cs="Times New Roman"/>
          <w:sz w:val="24"/>
          <w:szCs w:val="24"/>
        </w:rPr>
        <w:t xml:space="preserve"> korralduste </w:t>
      </w:r>
      <w:r w:rsidRPr="1836CB87" w:rsidR="5D540648">
        <w:rPr>
          <w:rFonts w:ascii="Times New Roman" w:hAnsi="Times New Roman" w:cs="Times New Roman"/>
          <w:sz w:val="24"/>
          <w:szCs w:val="24"/>
        </w:rPr>
        <w:t xml:space="preserve">ja RAB ettekirjutuste </w:t>
      </w:r>
      <w:r w:rsidRPr="1836CB87" w:rsidR="1C05762A">
        <w:rPr>
          <w:rFonts w:ascii="Times New Roman" w:hAnsi="Times New Roman" w:cs="Times New Roman"/>
          <w:sz w:val="24"/>
          <w:szCs w:val="24"/>
        </w:rPr>
        <w:t xml:space="preserve">puhul varieerub </w:t>
      </w:r>
      <w:r w:rsidRPr="1836CB87" w:rsidR="1BFFBBE6">
        <w:rPr>
          <w:rFonts w:ascii="Times New Roman" w:hAnsi="Times New Roman" w:cs="Times New Roman"/>
          <w:sz w:val="24"/>
          <w:szCs w:val="24"/>
        </w:rPr>
        <w:t>ka krediidiasutuste reageerimiskiirus</w:t>
      </w:r>
      <w:r w:rsidRPr="4A20DDC3" w:rsidR="066FDF6F">
        <w:rPr>
          <w:rFonts w:ascii="Times New Roman" w:hAnsi="Times New Roman" w:cs="Times New Roman"/>
          <w:sz w:val="24"/>
          <w:szCs w:val="24"/>
        </w:rPr>
        <w:t>:</w:t>
      </w:r>
      <w:r w:rsidRPr="1836CB87" w:rsidR="1BFFBBE6">
        <w:rPr>
          <w:rFonts w:ascii="Times New Roman" w:hAnsi="Times New Roman" w:cs="Times New Roman"/>
          <w:sz w:val="24"/>
          <w:szCs w:val="24"/>
        </w:rPr>
        <w:t xml:space="preserve"> mõned võivad vastata samal päeval, teised aga nädal hiljem. MTA</w:t>
      </w:r>
      <w:r w:rsidRPr="1836CB87" w:rsidR="1695532B">
        <w:rPr>
          <w:rFonts w:ascii="Times New Roman" w:hAnsi="Times New Roman" w:cs="Times New Roman"/>
          <w:sz w:val="24"/>
          <w:szCs w:val="24"/>
        </w:rPr>
        <w:t xml:space="preserve"> ja RAB</w:t>
      </w:r>
      <w:r w:rsidRPr="1836CB87" w:rsidR="1BFFBBE6">
        <w:rPr>
          <w:rFonts w:ascii="Times New Roman" w:hAnsi="Times New Roman" w:cs="Times New Roman"/>
          <w:sz w:val="24"/>
          <w:szCs w:val="24"/>
        </w:rPr>
        <w:t xml:space="preserve"> kogemus näitab, et täitmisregistri kaudu liigub info kõige kiiremini. </w:t>
      </w:r>
      <w:r w:rsidRPr="1836CB87" w:rsidR="3B9C8360">
        <w:rPr>
          <w:rFonts w:ascii="Times New Roman" w:hAnsi="Times New Roman" w:cs="Times New Roman"/>
          <w:sz w:val="24"/>
          <w:szCs w:val="24"/>
        </w:rPr>
        <w:t>Täitmisregistri kasutamise taastamine võimaldaks seega märkimisväärse</w:t>
      </w:r>
      <w:r w:rsidRPr="4A20DDC3" w:rsidR="066FDF6F">
        <w:rPr>
          <w:rFonts w:ascii="Times New Roman" w:hAnsi="Times New Roman" w:cs="Times New Roman"/>
          <w:sz w:val="24"/>
          <w:szCs w:val="24"/>
        </w:rPr>
        <w:t>lt</w:t>
      </w:r>
      <w:r w:rsidRPr="1836CB87" w:rsidR="3B9C8360">
        <w:rPr>
          <w:rFonts w:ascii="Times New Roman" w:hAnsi="Times New Roman" w:cs="Times New Roman"/>
          <w:sz w:val="24"/>
          <w:szCs w:val="24"/>
        </w:rPr>
        <w:t xml:space="preserve"> kokku hoida töö</w:t>
      </w:r>
      <w:r w:rsidRPr="4A20DDC3" w:rsidR="2470D1E1">
        <w:rPr>
          <w:rFonts w:ascii="Times New Roman" w:hAnsi="Times New Roman" w:cs="Times New Roman"/>
          <w:sz w:val="24"/>
          <w:szCs w:val="24"/>
        </w:rPr>
        <w:t>jõudu</w:t>
      </w:r>
      <w:r w:rsidRPr="1836CB87" w:rsidR="3B9C8360">
        <w:rPr>
          <w:rFonts w:ascii="Times New Roman" w:hAnsi="Times New Roman" w:cs="Times New Roman"/>
          <w:sz w:val="24"/>
          <w:szCs w:val="24"/>
        </w:rPr>
        <w:t xml:space="preserve"> ja a</w:t>
      </w:r>
      <w:r w:rsidRPr="4A20DDC3" w:rsidR="2470D1E1">
        <w:rPr>
          <w:rFonts w:ascii="Times New Roman" w:hAnsi="Times New Roman" w:cs="Times New Roman"/>
          <w:sz w:val="24"/>
          <w:szCs w:val="24"/>
        </w:rPr>
        <w:t>ega</w:t>
      </w:r>
      <w:r w:rsidRPr="1836CB87" w:rsidR="3B9C8360">
        <w:rPr>
          <w:rFonts w:ascii="Times New Roman" w:hAnsi="Times New Roman" w:cs="Times New Roman"/>
          <w:sz w:val="24"/>
          <w:szCs w:val="24"/>
        </w:rPr>
        <w:t>.</w:t>
      </w:r>
      <w:r w:rsidRPr="1836CB87" w:rsidR="3AA0C03C">
        <w:rPr>
          <w:rFonts w:ascii="Times New Roman" w:hAnsi="Times New Roman" w:cs="Times New Roman"/>
          <w:sz w:val="24"/>
          <w:szCs w:val="24"/>
        </w:rPr>
        <w:t xml:space="preserve"> </w:t>
      </w:r>
      <w:r w:rsidRPr="1836CB87" w:rsidR="2BE039FB">
        <w:rPr>
          <w:rFonts w:ascii="Times New Roman" w:hAnsi="Times New Roman" w:cs="Times New Roman"/>
          <w:sz w:val="24"/>
          <w:szCs w:val="24"/>
        </w:rPr>
        <w:t>Niisamuti oleks</w:t>
      </w:r>
      <w:r w:rsidRPr="1836CB87" w:rsidR="7FE59044">
        <w:rPr>
          <w:rFonts w:ascii="Times New Roman" w:hAnsi="Times New Roman" w:cs="Times New Roman"/>
          <w:sz w:val="24"/>
          <w:szCs w:val="24"/>
        </w:rPr>
        <w:t xml:space="preserve"> täitmisregistri kasutamisel</w:t>
      </w:r>
      <w:r w:rsidRPr="1836CB87" w:rsidR="2BE039FB">
        <w:rPr>
          <w:rFonts w:ascii="Times New Roman" w:hAnsi="Times New Roman" w:cs="Times New Roman"/>
          <w:sz w:val="24"/>
          <w:szCs w:val="24"/>
        </w:rPr>
        <w:t xml:space="preserve"> tagatud ka läbipaistvus, sest</w:t>
      </w:r>
      <w:r w:rsidRPr="1836CB87" w:rsidR="3AA0C03C">
        <w:rPr>
          <w:rFonts w:ascii="Times New Roman" w:hAnsi="Times New Roman" w:cs="Times New Roman"/>
          <w:sz w:val="24"/>
          <w:szCs w:val="24"/>
        </w:rPr>
        <w:t xml:space="preserve"> selle kaudu tehtud päringud</w:t>
      </w:r>
      <w:r w:rsidRPr="1836CB87" w:rsidR="5F9A88A1">
        <w:rPr>
          <w:rFonts w:ascii="Times New Roman" w:hAnsi="Times New Roman" w:cs="Times New Roman"/>
          <w:sz w:val="24"/>
          <w:szCs w:val="24"/>
        </w:rPr>
        <w:t xml:space="preserve"> on</w:t>
      </w:r>
      <w:r w:rsidRPr="1836CB87" w:rsidR="3AA0C03C">
        <w:rPr>
          <w:rFonts w:ascii="Times New Roman" w:hAnsi="Times New Roman" w:cs="Times New Roman"/>
          <w:sz w:val="24"/>
          <w:szCs w:val="24"/>
        </w:rPr>
        <w:t xml:space="preserve"> kontrollitavad logide</w:t>
      </w:r>
      <w:r w:rsidRPr="4A20DDC3" w:rsidR="2470D1E1">
        <w:rPr>
          <w:rFonts w:ascii="Times New Roman" w:hAnsi="Times New Roman" w:cs="Times New Roman"/>
          <w:sz w:val="24"/>
          <w:szCs w:val="24"/>
        </w:rPr>
        <w:t>ga</w:t>
      </w:r>
      <w:r w:rsidRPr="4A20DDC3" w:rsidR="68B660EE">
        <w:rPr>
          <w:rFonts w:ascii="Times New Roman" w:hAnsi="Times New Roman" w:cs="Times New Roman"/>
          <w:sz w:val="24"/>
          <w:szCs w:val="24"/>
        </w:rPr>
        <w:t>.</w:t>
      </w:r>
      <w:r w:rsidRPr="1836CB87" w:rsidR="56BA9B73">
        <w:rPr>
          <w:rFonts w:ascii="Times New Roman" w:hAnsi="Times New Roman" w:cs="Times New Roman"/>
          <w:sz w:val="24"/>
          <w:szCs w:val="24"/>
        </w:rPr>
        <w:t xml:space="preserve"> Täitmisregistri kaudu esitatud teabekorralduse vormi- ja</w:t>
      </w:r>
      <w:r w:rsidRPr="1836CB87" w:rsidR="683158E6">
        <w:rPr>
          <w:rFonts w:ascii="Times New Roman" w:hAnsi="Times New Roman" w:cs="Times New Roman"/>
          <w:sz w:val="24"/>
          <w:szCs w:val="24"/>
        </w:rPr>
        <w:t xml:space="preserve"> </w:t>
      </w:r>
      <w:r w:rsidRPr="1836CB87" w:rsidR="678022AC">
        <w:rPr>
          <w:rFonts w:ascii="Times New Roman" w:hAnsi="Times New Roman" w:cs="Times New Roman"/>
          <w:sz w:val="24"/>
          <w:szCs w:val="24"/>
        </w:rPr>
        <w:t>sisunõuded on reguleeritud seaduse tasandil.</w:t>
      </w:r>
    </w:p>
    <w:p w:rsidRPr="00A54076" w:rsidR="00A93993" w:rsidP="006D7E48" w:rsidRDefault="00A93993" w14:paraId="559F582A" w14:textId="77777777">
      <w:pPr>
        <w:spacing w:after="0" w:line="240" w:lineRule="auto"/>
        <w:jc w:val="both"/>
        <w:rPr>
          <w:rFonts w:ascii="Times New Roman" w:hAnsi="Times New Roman" w:cs="Times New Roman"/>
          <w:sz w:val="24"/>
          <w:szCs w:val="24"/>
        </w:rPr>
      </w:pPr>
    </w:p>
    <w:p w:rsidRPr="00A54076" w:rsidR="009C0F5A" w:rsidP="67C0DBE4" w:rsidRDefault="54D14CC7" w14:paraId="14676373" w14:textId="270C4D4D">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 xml:space="preserve">Ebasoodsa mõju esinemise riski ei </w:t>
      </w:r>
      <w:commentRangeStart w:id="13"/>
      <w:r w:rsidRPr="67C0DBE4">
        <w:rPr>
          <w:rFonts w:ascii="Times New Roman" w:hAnsi="Times New Roman" w:cs="Times New Roman"/>
          <w:sz w:val="24"/>
          <w:szCs w:val="24"/>
        </w:rPr>
        <w:t>tuvastatud</w:t>
      </w:r>
      <w:commentRangeEnd w:id="13"/>
      <w:r w:rsidR="003E6B91">
        <w:rPr>
          <w:rStyle w:val="Kommentaariviide"/>
        </w:rPr>
        <w:commentReference w:id="13"/>
      </w:r>
      <w:r w:rsidRPr="67C0DBE4">
        <w:rPr>
          <w:rFonts w:ascii="Times New Roman" w:hAnsi="Times New Roman" w:cs="Times New Roman"/>
          <w:sz w:val="24"/>
          <w:szCs w:val="24"/>
        </w:rPr>
        <w:t>.</w:t>
      </w:r>
    </w:p>
    <w:p w:rsidRPr="00A54076" w:rsidR="3825901A" w:rsidP="006D7E48" w:rsidRDefault="3825901A" w14:paraId="7BADD68A" w14:textId="0B099EF7">
      <w:pPr>
        <w:spacing w:after="0" w:line="240" w:lineRule="auto"/>
        <w:jc w:val="both"/>
        <w:rPr>
          <w:rFonts w:ascii="Times New Roman" w:hAnsi="Times New Roman" w:cs="Times New Roman"/>
          <w:sz w:val="24"/>
          <w:szCs w:val="24"/>
        </w:rPr>
      </w:pPr>
    </w:p>
    <w:p w:rsidRPr="00A54076" w:rsidR="005F013A" w:rsidP="006D7E48" w:rsidRDefault="17C3E7F1" w14:paraId="63AE2317" w14:textId="6291465D">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7. </w:t>
      </w:r>
      <w:r w:rsidRPr="1836CB87" w:rsidR="26BD1880">
        <w:rPr>
          <w:rFonts w:ascii="Times New Roman" w:hAnsi="Times New Roman" w:cs="Times New Roman"/>
          <w:b/>
          <w:bCs/>
          <w:sz w:val="24"/>
          <w:szCs w:val="24"/>
        </w:rPr>
        <w:t>Seaduse rakendamisega seotud riigi ja kohaliku omavalitsuse tegevused, eeldatavad kulud ja tulud</w:t>
      </w:r>
    </w:p>
    <w:p w:rsidRPr="00A54076" w:rsidR="00FA0B78" w:rsidP="006D7E48" w:rsidRDefault="00FA0B78" w14:paraId="1DD3962A" w14:textId="77777777">
      <w:pPr>
        <w:spacing w:after="0" w:line="240" w:lineRule="auto"/>
        <w:jc w:val="both"/>
        <w:rPr>
          <w:rFonts w:ascii="Times New Roman" w:hAnsi="Times New Roman" w:cs="Times New Roman"/>
          <w:b/>
          <w:bCs/>
          <w:sz w:val="24"/>
          <w:szCs w:val="24"/>
        </w:rPr>
      </w:pPr>
    </w:p>
    <w:p w:rsidRPr="00A54076" w:rsidR="00896482" w:rsidP="006D7E48" w:rsidRDefault="3A0EE1FA" w14:paraId="5C412D61" w14:textId="77268276">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lastRenderedPageBreak/>
        <w:t xml:space="preserve">Seaduse rakendamine ei </w:t>
      </w:r>
      <w:r w:rsidRPr="67C0DBE4" w:rsidR="00456899">
        <w:rPr>
          <w:rFonts w:ascii="Times New Roman" w:hAnsi="Times New Roman" w:cs="Times New Roman"/>
          <w:sz w:val="24"/>
          <w:szCs w:val="24"/>
        </w:rPr>
        <w:t>nõua</w:t>
      </w:r>
      <w:r w:rsidRPr="67C0DBE4">
        <w:rPr>
          <w:rFonts w:ascii="Times New Roman" w:hAnsi="Times New Roman" w:cs="Times New Roman"/>
          <w:sz w:val="24"/>
          <w:szCs w:val="24"/>
        </w:rPr>
        <w:t xml:space="preserve"> </w:t>
      </w:r>
      <w:r w:rsidRPr="67C0DBE4" w:rsidR="00456899">
        <w:rPr>
          <w:rFonts w:ascii="Times New Roman" w:hAnsi="Times New Roman" w:cs="Times New Roman"/>
          <w:sz w:val="24"/>
          <w:szCs w:val="24"/>
        </w:rPr>
        <w:t>lisaraha</w:t>
      </w:r>
      <w:r w:rsidRPr="67C0DBE4" w:rsidR="43C84EA4">
        <w:rPr>
          <w:rFonts w:ascii="Times New Roman" w:hAnsi="Times New Roman" w:cs="Times New Roman"/>
          <w:sz w:val="24"/>
          <w:szCs w:val="24"/>
        </w:rPr>
        <w:t>, niisamuti ei</w:t>
      </w:r>
      <w:r w:rsidRPr="67C0DBE4">
        <w:rPr>
          <w:rFonts w:ascii="Times New Roman" w:hAnsi="Times New Roman" w:cs="Times New Roman"/>
          <w:sz w:val="24"/>
          <w:szCs w:val="24"/>
        </w:rPr>
        <w:t xml:space="preserve"> </w:t>
      </w:r>
      <w:r w:rsidRPr="67C0DBE4" w:rsidR="00456899">
        <w:rPr>
          <w:rFonts w:ascii="Times New Roman" w:hAnsi="Times New Roman" w:cs="Times New Roman"/>
          <w:sz w:val="24"/>
          <w:szCs w:val="24"/>
        </w:rPr>
        <w:t>eeldata sellest</w:t>
      </w:r>
      <w:r w:rsidRPr="67C0DBE4">
        <w:rPr>
          <w:rFonts w:ascii="Times New Roman" w:hAnsi="Times New Roman" w:cs="Times New Roman"/>
          <w:sz w:val="24"/>
          <w:szCs w:val="24"/>
        </w:rPr>
        <w:t xml:space="preserve"> </w:t>
      </w:r>
      <w:r w:rsidRPr="67C0DBE4" w:rsidR="00456899">
        <w:rPr>
          <w:rFonts w:ascii="Times New Roman" w:hAnsi="Times New Roman" w:cs="Times New Roman"/>
          <w:sz w:val="24"/>
          <w:szCs w:val="24"/>
        </w:rPr>
        <w:t>lisa</w:t>
      </w:r>
      <w:r w:rsidRPr="67C0DBE4">
        <w:rPr>
          <w:rFonts w:ascii="Times New Roman" w:hAnsi="Times New Roman" w:cs="Times New Roman"/>
          <w:sz w:val="24"/>
          <w:szCs w:val="24"/>
        </w:rPr>
        <w:t>tulu.</w:t>
      </w:r>
    </w:p>
    <w:p w:rsidRPr="00AB3A6C" w:rsidR="00896482" w:rsidP="006D7E48" w:rsidRDefault="00896482" w14:paraId="295CE263" w14:textId="77777777">
      <w:pPr>
        <w:spacing w:after="0" w:line="240" w:lineRule="auto"/>
        <w:jc w:val="both"/>
        <w:rPr>
          <w:rFonts w:ascii="Times New Roman" w:hAnsi="Times New Roman" w:cs="Times New Roman"/>
          <w:bCs/>
          <w:sz w:val="24"/>
          <w:szCs w:val="24"/>
        </w:rPr>
      </w:pPr>
    </w:p>
    <w:p w:rsidRPr="00A54076" w:rsidR="00FA0B78" w:rsidP="006D7E48" w:rsidRDefault="17C3E7F1" w14:paraId="4D8B0B01" w14:textId="6EC19D1A">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8.</w:t>
      </w:r>
      <w:r w:rsidRPr="1836CB87" w:rsidR="26BD1880">
        <w:rPr>
          <w:rFonts w:ascii="Times New Roman" w:hAnsi="Times New Roman" w:cs="Times New Roman"/>
          <w:b/>
          <w:bCs/>
          <w:sz w:val="24"/>
          <w:szCs w:val="24"/>
        </w:rPr>
        <w:t xml:space="preserve"> Rakendusaktid</w:t>
      </w:r>
    </w:p>
    <w:p w:rsidRPr="00A54076" w:rsidR="00FA0B78" w:rsidP="006D7E48" w:rsidRDefault="00FA0B78" w14:paraId="1A53EE7E" w14:textId="77777777">
      <w:pPr>
        <w:spacing w:after="0" w:line="240" w:lineRule="auto"/>
        <w:jc w:val="both"/>
        <w:rPr>
          <w:rFonts w:ascii="Times New Roman" w:hAnsi="Times New Roman" w:cs="Times New Roman"/>
          <w:b/>
          <w:bCs/>
          <w:sz w:val="24"/>
          <w:szCs w:val="24"/>
        </w:rPr>
      </w:pPr>
    </w:p>
    <w:p w:rsidRPr="00A54076" w:rsidR="00896482" w:rsidP="006D7E48" w:rsidRDefault="3A0EE1FA" w14:paraId="0CA16B10" w14:textId="68AF9DB4">
      <w:pPr>
        <w:spacing w:after="0" w:line="240" w:lineRule="auto"/>
        <w:jc w:val="both"/>
        <w:rPr>
          <w:rFonts w:ascii="Times New Roman" w:hAnsi="Times New Roman" w:cs="Times New Roman"/>
          <w:sz w:val="24"/>
          <w:szCs w:val="24"/>
        </w:rPr>
      </w:pPr>
      <w:r w:rsidRPr="67C0DBE4">
        <w:rPr>
          <w:rFonts w:ascii="Times New Roman" w:hAnsi="Times New Roman" w:cs="Times New Roman"/>
          <w:sz w:val="24"/>
          <w:szCs w:val="24"/>
        </w:rPr>
        <w:t>Seaduse rakendamine ei eelda rakendusakt</w:t>
      </w:r>
      <w:r w:rsidRPr="67C0DBE4" w:rsidR="6A3AFE0A">
        <w:rPr>
          <w:rFonts w:ascii="Times New Roman" w:hAnsi="Times New Roman" w:cs="Times New Roman"/>
          <w:sz w:val="24"/>
          <w:szCs w:val="24"/>
        </w:rPr>
        <w:t>ide muutmist ega uute rakendusaktide kehtestamist</w:t>
      </w:r>
      <w:r w:rsidRPr="67C0DBE4">
        <w:rPr>
          <w:rFonts w:ascii="Times New Roman" w:hAnsi="Times New Roman" w:cs="Times New Roman"/>
          <w:sz w:val="24"/>
          <w:szCs w:val="24"/>
        </w:rPr>
        <w:t>.</w:t>
      </w:r>
    </w:p>
    <w:p w:rsidRPr="00A54076" w:rsidR="00E04A06" w:rsidP="006D7E48" w:rsidRDefault="00E04A06" w14:paraId="37BE36C9" w14:textId="77777777">
      <w:pPr>
        <w:spacing w:after="0" w:line="240" w:lineRule="auto"/>
        <w:jc w:val="both"/>
        <w:rPr>
          <w:rFonts w:ascii="Times New Roman" w:hAnsi="Times New Roman" w:cs="Times New Roman"/>
          <w:b/>
          <w:bCs/>
          <w:sz w:val="24"/>
          <w:szCs w:val="24"/>
        </w:rPr>
      </w:pPr>
    </w:p>
    <w:p w:rsidRPr="00A54076" w:rsidR="00FA0B78" w:rsidP="006D7E48" w:rsidRDefault="17C3E7F1" w14:paraId="5D34C64C" w14:textId="34E04779">
      <w:pPr>
        <w:spacing w:after="0" w:line="240" w:lineRule="auto"/>
        <w:jc w:val="both"/>
        <w:rPr>
          <w:rFonts w:ascii="Times New Roman" w:hAnsi="Times New Roman" w:cs="Times New Roman"/>
          <w:b/>
          <w:bCs/>
          <w:sz w:val="24"/>
          <w:szCs w:val="24"/>
        </w:rPr>
      </w:pPr>
      <w:r w:rsidRPr="1836CB87">
        <w:rPr>
          <w:rFonts w:ascii="Times New Roman" w:hAnsi="Times New Roman" w:cs="Times New Roman"/>
          <w:b/>
          <w:bCs/>
          <w:sz w:val="24"/>
          <w:szCs w:val="24"/>
        </w:rPr>
        <w:t xml:space="preserve">9. </w:t>
      </w:r>
      <w:r w:rsidRPr="1836CB87" w:rsidR="26BD1880">
        <w:rPr>
          <w:rFonts w:ascii="Times New Roman" w:hAnsi="Times New Roman" w:cs="Times New Roman"/>
          <w:b/>
          <w:bCs/>
          <w:sz w:val="24"/>
          <w:szCs w:val="24"/>
        </w:rPr>
        <w:t>Seaduse jõustumine</w:t>
      </w:r>
    </w:p>
    <w:p w:rsidRPr="00A54076" w:rsidR="005374EB" w:rsidP="006D7E48" w:rsidRDefault="005374EB" w14:paraId="5FE8EF75" w14:textId="77777777">
      <w:pPr>
        <w:spacing w:after="0" w:line="240" w:lineRule="auto"/>
        <w:jc w:val="both"/>
        <w:rPr>
          <w:rFonts w:ascii="Times New Roman" w:hAnsi="Times New Roman" w:cs="Times New Roman"/>
          <w:b/>
          <w:bCs/>
          <w:sz w:val="24"/>
          <w:szCs w:val="24"/>
        </w:rPr>
      </w:pPr>
    </w:p>
    <w:p w:rsidRPr="00A54076" w:rsidR="00896482" w:rsidP="006D7E48" w:rsidRDefault="2C28BCAE" w14:paraId="40CB9CCF" w14:textId="6FF4DC2D">
      <w:pPr>
        <w:spacing w:after="0" w:line="240" w:lineRule="auto"/>
        <w:jc w:val="both"/>
        <w:rPr>
          <w:rFonts w:ascii="Times New Roman" w:hAnsi="Times New Roman" w:cs="Times New Roman"/>
          <w:sz w:val="24"/>
          <w:szCs w:val="24"/>
        </w:rPr>
      </w:pPr>
      <w:commentRangeStart w:id="1804825040"/>
      <w:r w:rsidRPr="01B6DEFF" w:rsidR="0F87980F">
        <w:rPr>
          <w:rFonts w:ascii="Times New Roman" w:hAnsi="Times New Roman" w:cs="Times New Roman"/>
          <w:sz w:val="24"/>
          <w:szCs w:val="24"/>
        </w:rPr>
        <w:t>Seadus jõustub</w:t>
      </w:r>
      <w:r w:rsidRPr="01B6DEFF" w:rsidR="655EF3DB">
        <w:rPr>
          <w:rFonts w:ascii="Times New Roman" w:hAnsi="Times New Roman" w:cs="Times New Roman"/>
          <w:sz w:val="24"/>
          <w:szCs w:val="24"/>
        </w:rPr>
        <w:t xml:space="preserve"> üldises korras.</w:t>
      </w:r>
      <w:commentRangeEnd w:id="1804825040"/>
      <w:r>
        <w:rPr>
          <w:rStyle w:val="CommentReference"/>
        </w:rPr>
        <w:commentReference w:id="1804825040"/>
      </w:r>
    </w:p>
    <w:p w:rsidRPr="00A54076" w:rsidR="00896482" w:rsidP="006D7E48" w:rsidRDefault="00896482" w14:paraId="1577B568" w14:textId="77777777">
      <w:pPr>
        <w:spacing w:after="0" w:line="240" w:lineRule="auto"/>
        <w:jc w:val="both"/>
        <w:rPr>
          <w:rFonts w:ascii="Times New Roman" w:hAnsi="Times New Roman" w:cs="Times New Roman"/>
          <w:b/>
          <w:bCs/>
          <w:sz w:val="24"/>
          <w:szCs w:val="24"/>
        </w:rPr>
      </w:pPr>
    </w:p>
    <w:p w:rsidRPr="00A54076" w:rsidR="00E04A06" w:rsidP="006D7E48" w:rsidRDefault="7311DB3C" w14:paraId="5F362EDA" w14:textId="251B61BA">
      <w:pPr>
        <w:spacing w:after="0" w:line="240" w:lineRule="auto"/>
        <w:jc w:val="both"/>
        <w:rPr>
          <w:rFonts w:ascii="Times New Roman" w:hAnsi="Times New Roman" w:cs="Times New Roman"/>
          <w:sz w:val="24"/>
          <w:szCs w:val="24"/>
        </w:rPr>
      </w:pPr>
      <w:r w:rsidRPr="74CD579E">
        <w:rPr>
          <w:rFonts w:ascii="Times New Roman" w:hAnsi="Times New Roman" w:cs="Times New Roman"/>
          <w:b/>
          <w:bCs/>
          <w:sz w:val="24"/>
          <w:szCs w:val="24"/>
        </w:rPr>
        <w:t xml:space="preserve">10. </w:t>
      </w:r>
      <w:r w:rsidRPr="74CD579E" w:rsidR="42D1C9A1">
        <w:rPr>
          <w:rFonts w:ascii="Times New Roman" w:hAnsi="Times New Roman" w:cs="Times New Roman"/>
          <w:b/>
          <w:bCs/>
          <w:sz w:val="24"/>
          <w:szCs w:val="24"/>
        </w:rPr>
        <w:t>Eelnõu kooskõlastamine, huvirühmade kaasamine ja avalik konsul</w:t>
      </w:r>
      <w:r w:rsidRPr="74CD579E" w:rsidR="4A805271">
        <w:rPr>
          <w:rFonts w:ascii="Times New Roman" w:hAnsi="Times New Roman" w:cs="Times New Roman"/>
          <w:b/>
          <w:bCs/>
          <w:sz w:val="24"/>
          <w:szCs w:val="24"/>
        </w:rPr>
        <w:t>t</w:t>
      </w:r>
      <w:r w:rsidRPr="74CD579E" w:rsidR="42D1C9A1">
        <w:rPr>
          <w:rFonts w:ascii="Times New Roman" w:hAnsi="Times New Roman" w:cs="Times New Roman"/>
          <w:b/>
          <w:bCs/>
          <w:sz w:val="24"/>
          <w:szCs w:val="24"/>
        </w:rPr>
        <w:t>atsioon</w:t>
      </w:r>
    </w:p>
    <w:p w:rsidRPr="00A54076" w:rsidR="00E04A06" w:rsidP="006D7E48" w:rsidRDefault="00E04A06" w14:paraId="7E15C7FF" w14:textId="0EB5FF55">
      <w:pPr>
        <w:spacing w:after="0" w:line="240" w:lineRule="auto"/>
        <w:jc w:val="both"/>
        <w:rPr>
          <w:rFonts w:ascii="Times New Roman" w:hAnsi="Times New Roman" w:cs="Times New Roman"/>
          <w:sz w:val="24"/>
          <w:szCs w:val="24"/>
        </w:rPr>
      </w:pPr>
    </w:p>
    <w:p w:rsidRPr="00A54076" w:rsidR="005F6B46" w:rsidP="006D7E48" w:rsidRDefault="457D56C7" w14:paraId="5F59A2DC" w14:textId="57E32C86">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Eelnõu saadet</w:t>
      </w:r>
      <w:r w:rsidRPr="74CD579E" w:rsidR="21BA8C6A">
        <w:rPr>
          <w:rFonts w:ascii="Times New Roman" w:hAnsi="Times New Roman" w:cs="Times New Roman"/>
          <w:sz w:val="24"/>
          <w:szCs w:val="24"/>
        </w:rPr>
        <w:t>i</w:t>
      </w:r>
      <w:r w:rsidRPr="74CD579E">
        <w:rPr>
          <w:rFonts w:ascii="Times New Roman" w:hAnsi="Times New Roman" w:cs="Times New Roman"/>
          <w:sz w:val="24"/>
          <w:szCs w:val="24"/>
        </w:rPr>
        <w:t xml:space="preserve"> kooskõlastamiseks ministeeriumidele ning arvamuse avaldamiseks </w:t>
      </w:r>
      <w:r w:rsidRPr="74CD579E" w:rsidR="33544D08">
        <w:rPr>
          <w:rFonts w:ascii="Times New Roman" w:hAnsi="Times New Roman" w:cs="Times New Roman"/>
          <w:sz w:val="24"/>
          <w:szCs w:val="24"/>
        </w:rPr>
        <w:t>Eesti Pangaliidule, Eesti Kaubandus-Tööstuskojale</w:t>
      </w:r>
      <w:r w:rsidRPr="74CD579E" w:rsidR="2FBD013A">
        <w:rPr>
          <w:rFonts w:ascii="Times New Roman" w:hAnsi="Times New Roman" w:cs="Times New Roman"/>
          <w:sz w:val="24"/>
          <w:szCs w:val="24"/>
        </w:rPr>
        <w:t>, Eesti Maksumaksjate Liidule</w:t>
      </w:r>
      <w:r w:rsidRPr="74CD579E" w:rsidR="6228FF3B">
        <w:rPr>
          <w:rFonts w:ascii="Times New Roman" w:hAnsi="Times New Roman" w:cs="Times New Roman"/>
          <w:sz w:val="24"/>
          <w:szCs w:val="24"/>
        </w:rPr>
        <w:t xml:space="preserve">, </w:t>
      </w:r>
      <w:r w:rsidRPr="74CD579E" w:rsidR="0EA5D27E">
        <w:rPr>
          <w:rFonts w:ascii="Times New Roman" w:hAnsi="Times New Roman" w:cs="Times New Roman"/>
          <w:sz w:val="24"/>
          <w:szCs w:val="24"/>
        </w:rPr>
        <w:t>Andmekaitse Inspektsioonile</w:t>
      </w:r>
      <w:r w:rsidRPr="74CD579E" w:rsidR="6C87C68D">
        <w:rPr>
          <w:rFonts w:ascii="Times New Roman" w:hAnsi="Times New Roman" w:cs="Times New Roman"/>
          <w:sz w:val="24"/>
          <w:szCs w:val="24"/>
        </w:rPr>
        <w:t xml:space="preserve"> ning</w:t>
      </w:r>
      <w:r w:rsidRPr="74CD579E" w:rsidR="0EA5D27E">
        <w:rPr>
          <w:rFonts w:ascii="Times New Roman" w:hAnsi="Times New Roman" w:cs="Times New Roman"/>
          <w:sz w:val="24"/>
          <w:szCs w:val="24"/>
        </w:rPr>
        <w:t xml:space="preserve"> </w:t>
      </w:r>
      <w:r w:rsidRPr="74CD579E" w:rsidR="6228FF3B">
        <w:rPr>
          <w:rFonts w:ascii="Times New Roman" w:hAnsi="Times New Roman" w:cs="Times New Roman"/>
          <w:sz w:val="24"/>
          <w:szCs w:val="24"/>
        </w:rPr>
        <w:t>õiguskantslerile</w:t>
      </w:r>
      <w:r w:rsidRPr="74CD579E" w:rsidR="2A0FC193">
        <w:rPr>
          <w:rFonts w:ascii="Times New Roman" w:hAnsi="Times New Roman" w:cs="Times New Roman"/>
          <w:sz w:val="24"/>
          <w:szCs w:val="24"/>
        </w:rPr>
        <w:t>.</w:t>
      </w:r>
    </w:p>
    <w:p w:rsidR="5778A3D8" w:rsidP="5778A3D8" w:rsidRDefault="5778A3D8" w14:paraId="3D057A32" w14:textId="4D951969">
      <w:pPr>
        <w:spacing w:after="0" w:line="240" w:lineRule="auto"/>
        <w:jc w:val="both"/>
        <w:rPr>
          <w:rFonts w:ascii="Times New Roman" w:hAnsi="Times New Roman" w:cs="Times New Roman"/>
          <w:sz w:val="24"/>
          <w:szCs w:val="24"/>
        </w:rPr>
      </w:pPr>
    </w:p>
    <w:p w:rsidR="654F7EFE" w:rsidP="5778A3D8" w:rsidRDefault="7AC997B8" w14:paraId="50583CEA" w14:textId="655D8C13">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Märkused, ettepanekud ning arvamused, mis on l</w:t>
      </w:r>
      <w:r w:rsidRPr="74CD579E" w:rsidR="24B3F0B9">
        <w:rPr>
          <w:rFonts w:ascii="Times New Roman" w:hAnsi="Times New Roman" w:cs="Times New Roman"/>
          <w:sz w:val="24"/>
          <w:szCs w:val="24"/>
        </w:rPr>
        <w:t>aekunud eelnõu §-s 1 olevatele muudatustele (MKS-i muutmine), on kajastatud käesoleva seletuskirja lisas 1</w:t>
      </w:r>
      <w:r w:rsidRPr="74CD579E" w:rsidR="10935E39">
        <w:rPr>
          <w:rFonts w:ascii="Times New Roman" w:hAnsi="Times New Roman" w:cs="Times New Roman"/>
          <w:sz w:val="24"/>
          <w:szCs w:val="24"/>
        </w:rPr>
        <w:t xml:space="preserve"> koos Rahandusministeeriumi vastustega. </w:t>
      </w:r>
    </w:p>
    <w:p w:rsidR="5778A3D8" w:rsidP="5778A3D8" w:rsidRDefault="5778A3D8" w14:paraId="778776C7" w14:textId="32048E0B">
      <w:pPr>
        <w:spacing w:after="0" w:line="240" w:lineRule="auto"/>
        <w:jc w:val="both"/>
        <w:rPr>
          <w:rFonts w:ascii="Times New Roman" w:hAnsi="Times New Roman" w:cs="Times New Roman"/>
          <w:sz w:val="24"/>
          <w:szCs w:val="24"/>
        </w:rPr>
      </w:pPr>
    </w:p>
    <w:p w:rsidR="53B6EDFB" w:rsidP="5778A3D8" w:rsidRDefault="24B3F0B9" w14:paraId="680756E9" w14:textId="02BAF01F">
      <w:pPr>
        <w:spacing w:after="0" w:line="240" w:lineRule="auto"/>
        <w:jc w:val="both"/>
        <w:rPr>
          <w:rFonts w:ascii="Times New Roman" w:hAnsi="Times New Roman" w:cs="Times New Roman"/>
          <w:sz w:val="24"/>
          <w:szCs w:val="24"/>
        </w:rPr>
      </w:pPr>
      <w:r w:rsidRPr="74CD579E">
        <w:rPr>
          <w:rFonts w:ascii="Times New Roman" w:hAnsi="Times New Roman" w:cs="Times New Roman"/>
          <w:sz w:val="24"/>
          <w:szCs w:val="24"/>
        </w:rPr>
        <w:t>Märkused, ettepanekud ning arvamused, mis on laekunud eelnõu §-s 2 olevatele muudatustele (</w:t>
      </w:r>
      <w:proofErr w:type="spellStart"/>
      <w:r w:rsidRPr="74CD579E">
        <w:rPr>
          <w:rFonts w:ascii="Times New Roman" w:hAnsi="Times New Roman" w:cs="Times New Roman"/>
          <w:sz w:val="24"/>
          <w:szCs w:val="24"/>
        </w:rPr>
        <w:t>RahaPTS</w:t>
      </w:r>
      <w:proofErr w:type="spellEnd"/>
      <w:r w:rsidRPr="74CD579E">
        <w:rPr>
          <w:rFonts w:ascii="Times New Roman" w:hAnsi="Times New Roman" w:cs="Times New Roman"/>
          <w:sz w:val="24"/>
          <w:szCs w:val="24"/>
        </w:rPr>
        <w:t>-i muutmine), on kajastatud käesoleva seletuskirja lisas 2</w:t>
      </w:r>
      <w:r w:rsidRPr="74CD579E" w:rsidR="6698449E">
        <w:rPr>
          <w:rFonts w:ascii="Times New Roman" w:hAnsi="Times New Roman" w:cs="Times New Roman"/>
          <w:sz w:val="24"/>
          <w:szCs w:val="24"/>
        </w:rPr>
        <w:t xml:space="preserve"> koos Rahandusministeeriumi vastustega. </w:t>
      </w:r>
    </w:p>
    <w:p w:rsidR="5778A3D8" w:rsidP="5778A3D8" w:rsidRDefault="5778A3D8" w14:paraId="607ED4BA" w14:textId="7FA968BC">
      <w:pPr>
        <w:spacing w:after="0" w:line="240" w:lineRule="auto"/>
        <w:jc w:val="both"/>
        <w:rPr>
          <w:rFonts w:ascii="Times New Roman" w:hAnsi="Times New Roman" w:cs="Times New Roman"/>
          <w:sz w:val="24"/>
          <w:szCs w:val="24"/>
        </w:rPr>
      </w:pPr>
    </w:p>
    <w:p w:rsidR="5778A3D8" w:rsidP="5778A3D8" w:rsidRDefault="5778A3D8" w14:paraId="12499D93" w14:textId="36D748B0">
      <w:pPr>
        <w:spacing w:after="0" w:line="240" w:lineRule="auto"/>
        <w:jc w:val="both"/>
        <w:rPr>
          <w:rFonts w:ascii="Times New Roman" w:hAnsi="Times New Roman" w:cs="Times New Roman"/>
          <w:sz w:val="24"/>
          <w:szCs w:val="24"/>
        </w:rPr>
      </w:pPr>
      <w:commentRangeStart w:id="1929628436"/>
    </w:p>
    <w:p w:rsidR="3ACF2DD7" w:rsidP="3ACF2DD7" w:rsidRDefault="3ACF2DD7" w14:paraId="094DAA26" w14:textId="70B408D0">
      <w:pPr>
        <w:spacing w:after="0" w:line="240" w:lineRule="auto"/>
        <w:jc w:val="both"/>
        <w:rPr>
          <w:rFonts w:ascii="Times New Roman" w:hAnsi="Times New Roman" w:cs="Times New Roman"/>
          <w:sz w:val="24"/>
          <w:szCs w:val="24"/>
        </w:rPr>
      </w:pPr>
      <w:commentRangeEnd w:id="1929628436"/>
      <w:r>
        <w:rPr>
          <w:rStyle w:val="CommentReference"/>
        </w:rPr>
        <w:commentReference w:id="1929628436"/>
      </w:r>
    </w:p>
    <w:sectPr w:rsidR="3ACF2DD7" w:rsidSect="00A54076">
      <w:footerReference w:type="default" r:id="rId18"/>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aren Alamets - JUSTDIGI" w:date="2026-01-13T12:30:00Z" w:id="0">
    <w:p w:rsidR="00036E4A" w:rsidP="00036E4A" w:rsidRDefault="00036E4A" w14:paraId="25F04054" w14:textId="77777777">
      <w:pPr>
        <w:pStyle w:val="Kommentaaritekst"/>
      </w:pPr>
      <w:r>
        <w:rPr>
          <w:rStyle w:val="Kommentaariviide"/>
        </w:rPr>
        <w:annotationRef/>
      </w:r>
      <w:r>
        <w:t>Olete probleemi selgitanud väga detailselt. Arvestades, et tegemist on sisukokkuvõttega, võiks kaaluda probleemi kokkuvõtlikumat sõnastamist, jättes detailsema käsitluse (vt sisukokkuvõtte teine ja neljas lõik) seletuskirjas eelnõu eesmärgi selgitamise juurde (HÕNTE § 42 lg 1).</w:t>
      </w:r>
    </w:p>
    <w:p w:rsidR="00036E4A" w:rsidP="00036E4A" w:rsidRDefault="00036E4A" w14:paraId="7F358ED9" w14:textId="77777777">
      <w:pPr>
        <w:pStyle w:val="Kommentaaritekst"/>
      </w:pPr>
      <w:r>
        <w:t xml:space="preserve">Näiteks võiks sisukokkuvõttes tuua probleemi:  </w:t>
      </w:r>
      <w:r>
        <w:rPr>
          <w:i/>
          <w:iCs/>
        </w:rPr>
        <w:t>Muudatused on tingitud õiguskantsleri 1. juuli 2025. a seisukohtadest, mille kohaselt ei sätesta kehtiv õigus piisavalt selgelt Maksu- ja Tolliameti ning Rahapesu Andmebüroo õigust saada oma ülesannete täitmiseks vajalikke andmeid, mistõttu on piiratud nimetatud asutuste võimalused täita maksujärelevalve ning rahapesu ja terrorismi rahastamise tõkestamise ülesandeid.</w:t>
      </w:r>
    </w:p>
  </w:comment>
  <w:comment w:initials="KA" w:author="Karen Alamets - JUSTDIGI" w:date="2026-01-13T10:45:00Z" w:id="1">
    <w:p w:rsidR="002A0257" w:rsidP="002A0257" w:rsidRDefault="002A0257" w14:paraId="2C35699E" w14:textId="2008E532">
      <w:pPr>
        <w:pStyle w:val="Kommentaaritekst"/>
      </w:pPr>
      <w:r>
        <w:rPr>
          <w:rStyle w:val="Kommentaariviide"/>
        </w:rPr>
        <w:annotationRef/>
      </w:r>
      <w:r>
        <w:t xml:space="preserve">Arvestades, et tegemist on sisukokkuvõttega, võiks kaaluda eelnõu eesmärgi kokkuvõtlikumat sõnastamist (vt HÕNTE § 41 lg 2). Näiteks: </w:t>
      </w:r>
      <w:r>
        <w:rPr>
          <w:i/>
          <w:iCs/>
        </w:rPr>
        <w:t>Eelnõu eesmärk on suurendada õigusselgust ning tagada MTA ja RAB-i võimalus täita neile seadusega pandud ülesandeid maksujärelevalves ning rahapesu ja terrorismi rahastamise tõkestamisel, sätestades selgelt nende asutuste õiguse saada vajalikke andmeid, sealhulgas täitmisregistri kaudu, seaduses ettenähtud ulatuses.</w:t>
      </w:r>
    </w:p>
  </w:comment>
  <w:comment w:initials="KA" w:author="Karen Alamets - JUSTDIGI" w:date="2026-01-13T12:41:00Z" w:id="2">
    <w:p w:rsidR="006140C6" w:rsidP="006140C6" w:rsidRDefault="00AF4F6A" w14:paraId="50793EDB" w14:textId="77777777">
      <w:pPr>
        <w:pStyle w:val="Kommentaaritekst"/>
      </w:pPr>
      <w:r>
        <w:rPr>
          <w:rStyle w:val="Kommentaariviide"/>
        </w:rPr>
        <w:annotationRef/>
      </w:r>
      <w:r w:rsidR="006140C6">
        <w:t xml:space="preserve">Palume lisada ka mõju elanike ja mittetulundusühingute halduskoormusele. Näiteks võiks märkida, et </w:t>
      </w:r>
      <w:r w:rsidR="006140C6">
        <w:rPr>
          <w:i/>
          <w:iCs/>
        </w:rPr>
        <w:t xml:space="preserve">eelnõu ei mõjuta inimeste ega mittetulundusühingute halduskoormust, kuid võib vähendada krediidiasutuste halduskoormust ning vähendab MTA ja RAB-i töökoormust </w:t>
      </w:r>
      <w:r w:rsidR="006140C6">
        <w:t xml:space="preserve">(vt. </w:t>
      </w:r>
      <w:hyperlink w:history="1" r:id="rId1">
        <w:r w:rsidRPr="005A687D" w:rsidR="006140C6">
          <w:rPr>
            <w:rStyle w:val="Hperlink"/>
          </w:rPr>
          <w:t>https://www.justdigi.ee/sites/default/files/documents/2025-06/Halduskoormuse%20tasakaalustamise%20juhis.pdf</w:t>
        </w:r>
      </w:hyperlink>
      <w:r w:rsidR="006140C6">
        <w:t>)</w:t>
      </w:r>
    </w:p>
  </w:comment>
  <w:comment w:initials="KA" w:author="Karen Alamets - JUSTDIGI" w:date="2026-01-13T13:04:00Z" w:id="5">
    <w:p w:rsidR="00507EF8" w:rsidP="00507EF8" w:rsidRDefault="00BD6291" w14:paraId="194E0C59" w14:textId="3529A9B1">
      <w:pPr>
        <w:pStyle w:val="Kommentaaritekst"/>
      </w:pPr>
      <w:r>
        <w:rPr>
          <w:rStyle w:val="Kommentaariviide"/>
        </w:rPr>
        <w:annotationRef/>
      </w:r>
      <w:r w:rsidR="00507EF8">
        <w:t xml:space="preserve">Palun lisage  sihtrühma suurus. </w:t>
      </w:r>
    </w:p>
    <w:p w:rsidR="00507EF8" w:rsidP="00507EF8" w:rsidRDefault="00507EF8" w14:paraId="2E0D9366" w14:textId="77777777">
      <w:pPr>
        <w:pStyle w:val="Kommentaaritekst"/>
      </w:pPr>
      <w:r>
        <w:t xml:space="preserve">Lõik selle osa lõpust:  </w:t>
      </w:r>
      <w:r>
        <w:rPr>
          <w:i/>
          <w:iCs/>
        </w:rPr>
        <w:t>FI andmetel tegutseb Eestis kaheksa krediidiasutust ning viis välisriigi krediidiasutuste filiaali. Muudatused mõjutavad ainult neid krediidiasutusi, kes on liidestatud täitmisregistriga. Praeguse seisuga kuulub sihtrühma seitse krediidiasutust.</w:t>
      </w:r>
    </w:p>
  </w:comment>
  <w:comment w:initials="KA" w:author="Karen Alamets - JUSTDIGI" w:date="2026-01-13T13:14:00Z" w:id="6">
    <w:p w:rsidR="00B042C0" w:rsidP="00B042C0" w:rsidRDefault="00B042C0" w14:paraId="040EF14E" w14:textId="77777777">
      <w:pPr>
        <w:pStyle w:val="Kommentaaritekst"/>
      </w:pPr>
      <w:r>
        <w:rPr>
          <w:rStyle w:val="Kommentaariviide"/>
        </w:rPr>
        <w:annotationRef/>
      </w:r>
      <w:r>
        <w:t>Soovitame lisada selle lõigu sihtrühma kirjelduseks, lk 38.</w:t>
      </w:r>
    </w:p>
  </w:comment>
  <w:comment w:initials="KA" w:author="Karen Alamets - JUSTDIGI" w:date="2026-01-13T13:38:00Z" w:id="7">
    <w:p w:rsidR="00AD79C5" w:rsidP="00AD79C5" w:rsidRDefault="00AD79C5" w14:paraId="352A84B4" w14:textId="77777777">
      <w:pPr>
        <w:pStyle w:val="Kommentaaritekst"/>
      </w:pPr>
      <w:r>
        <w:rPr>
          <w:rStyle w:val="Kommentaariviide"/>
        </w:rPr>
        <w:annotationRef/>
      </w:r>
      <w:r>
        <w:t xml:space="preserve">Soovitame täiendada lõiku muudatuste kokkuvõtva mõjuga sihtrühmale. Näiteks:  </w:t>
      </w:r>
      <w:r>
        <w:rPr>
          <w:i/>
          <w:iCs/>
        </w:rPr>
        <w:t xml:space="preserve">Muudatuste tulemusel suureneb krediidi- ja makseasutuste jaoks õigusselgus pangasaladust hõlmava teabe edastamise õiguslike aluste osas ning paraneb teabekorralduste menetlemise sujuvus tänu täitmisregistri automatiseeritud infovahetuskanali kasutamisele, mis aitab vähendada halduskoormust. Mõju krediidiasutustele on väike ja pigem positiivne. </w:t>
      </w:r>
    </w:p>
  </w:comment>
  <w:comment w:initials="KA" w:author="Karen Alamets - JUSTDIGI" w:date="2026-01-13T14:21:00Z" w:id="8">
    <w:p w:rsidR="004B1532" w:rsidP="004B1532" w:rsidRDefault="00695092" w14:paraId="37643677" w14:textId="77777777">
      <w:pPr>
        <w:pStyle w:val="Kommentaaritekst"/>
      </w:pPr>
      <w:r>
        <w:rPr>
          <w:rStyle w:val="Kommentaariviide"/>
        </w:rPr>
        <w:annotationRef/>
      </w:r>
      <w:r w:rsidR="004B1532">
        <w:rPr>
          <w:color w:val="000000"/>
        </w:rPr>
        <w:t>Võib olla on nii  selgem? Aastatel 2022-2024 on RAB täitmisregistri kaudu tehtud päringud puudutanud keskmiselt ligikaudu 400 juriidilist isikut aastas, mis tähendab, et muudatus mõjutab vaid väga väikest osa kõigist juriidilistest isikutest.</w:t>
      </w:r>
    </w:p>
  </w:comment>
  <w:comment w:initials="KA" w:author="Karen Alamets - JUSTDIGI" w:date="2026-01-13T14:24:00Z" w:id="9">
    <w:p w:rsidR="00EE1025" w:rsidP="00EE1025" w:rsidRDefault="00601771" w14:paraId="0744A022" w14:textId="77777777">
      <w:pPr>
        <w:pStyle w:val="Kommentaaritekst"/>
      </w:pPr>
      <w:r>
        <w:rPr>
          <w:rStyle w:val="Kommentaariviide"/>
        </w:rPr>
        <w:annotationRef/>
      </w:r>
      <w:r w:rsidR="00EE1025">
        <w:rPr>
          <w:color w:val="000000"/>
        </w:rPr>
        <w:t>Soovitame lisada kokkuvõtliku lause, et muudatusel ei ole otsest mõju ning ettevõtjate ja muude juriidilisest isikust maksukohustuslaste jaoks, kelle kohta teavet küsitakse. Andmete töötlemise õiguslik raamistik muutub selgemaks ning andmete kogumine on täpsemalt piiritletud ja seotud konkreetsete seadusest tulenevate eesmärkidega, kuid muudatus ei mõjuta seda kui sageli ettevõtjate kohta teavet küsitakse.</w:t>
      </w:r>
    </w:p>
  </w:comment>
  <w:comment w:initials="KA" w:author="Karen Alamets - JUSTDIGI" w:date="2026-01-13T13:45:00Z" w:id="10">
    <w:p w:rsidR="009D663E" w:rsidP="009D663E" w:rsidRDefault="009D663E" w14:paraId="2D4943AD" w14:textId="586E2E7A">
      <w:pPr>
        <w:pStyle w:val="Kommentaaritekst"/>
      </w:pPr>
      <w:r>
        <w:rPr>
          <w:rStyle w:val="Kommentaariviide"/>
        </w:rPr>
        <w:annotationRef/>
      </w:r>
      <w:r>
        <w:t xml:space="preserve">Soovitame kaaluda valdkonna üldisemat nimetust „sotsiaalne mõju“; vt. </w:t>
      </w:r>
      <w:hyperlink w:history="1" r:id="rId2">
        <w:r w:rsidRPr="009F0AAD">
          <w:rPr>
            <w:rStyle w:val="Hperlink"/>
          </w:rPr>
          <w:t>Mõjude määratlemise kontrollküsimustik</w:t>
        </w:r>
      </w:hyperlink>
    </w:p>
  </w:comment>
  <w:comment w:initials="KA" w:author="Karen Alamets - JUSTDIGI" w:date="2026-01-13T13:50:00Z" w:id="11">
    <w:p w:rsidR="00931EC6" w:rsidP="00931EC6" w:rsidRDefault="007040F0" w14:paraId="04C537BF" w14:textId="77777777">
      <w:pPr>
        <w:pStyle w:val="Kommentaaritekst"/>
      </w:pPr>
      <w:r>
        <w:rPr>
          <w:rStyle w:val="Kommentaariviide"/>
        </w:rPr>
        <w:annotationRef/>
      </w:r>
      <w:r w:rsidR="00931EC6">
        <w:t>Kaaluge võimaluse korral lisada täpsustus, keskmine päringute arv aastas, vt. eelnev lõik.</w:t>
      </w:r>
    </w:p>
  </w:comment>
  <w:comment w:initials="KA" w:author="Karen Alamets - JUSTDIGI" w:date="2026-01-13T13:59:00Z" w:id="12">
    <w:p w:rsidR="00A13AC3" w:rsidP="00A13AC3" w:rsidRDefault="00A13AC3" w14:paraId="3844D39A" w14:textId="28744212">
      <w:pPr>
        <w:pStyle w:val="Kommentaaritekst"/>
      </w:pPr>
      <w:r>
        <w:rPr>
          <w:rStyle w:val="Kommentaariviide"/>
        </w:rPr>
        <w:annotationRef/>
      </w:r>
      <w:r>
        <w:t xml:space="preserve">Soovitame siin samuti välja tuua kokkuvõtliku mõju füüsilisest isikust maksukohustuslastele, kelle kohta teavet küsitakse.  </w:t>
      </w:r>
    </w:p>
    <w:p w:rsidR="00A13AC3" w:rsidP="00A13AC3" w:rsidRDefault="00A13AC3" w14:paraId="0AE66497" w14:textId="77777777">
      <w:pPr>
        <w:pStyle w:val="Kommentaaritekst"/>
      </w:pPr>
      <w:r>
        <w:t xml:space="preserve">Näiteks: </w:t>
      </w:r>
      <w:r>
        <w:rPr>
          <w:i/>
          <w:iCs/>
        </w:rPr>
        <w:t>Füüsilisest isikust maksukohustuslastele, kelle kohta teavet küsitakse, muutub andmete töötlemise õiguslik raamistik selgemaks ning andmete kogumine on täpsemalt piiritletud ja seotud konkreetsete seadusest tulenevate eesmärkidega. Muudatusel ei ole sihtrühmale otsest mõju.</w:t>
      </w:r>
    </w:p>
  </w:comment>
  <w:comment w:initials="KA" w:author="Karen Alamets - JUSTDIGI" w:date="2026-01-13T14:45:00Z" w:id="13">
    <w:p w:rsidR="003E6B91" w:rsidP="003E6B91" w:rsidRDefault="003E6B91" w14:paraId="796B5876" w14:textId="77777777">
      <w:pPr>
        <w:pStyle w:val="Kommentaaritekst"/>
      </w:pPr>
      <w:r>
        <w:rPr>
          <w:rStyle w:val="Kommentaariviide"/>
        </w:rPr>
        <w:annotationRef/>
      </w:r>
      <w:r>
        <w:t>Soovitame lisada kokkuvõtliku lõigu. RAB-i ja MTA</w:t>
      </w:r>
      <w:r>
        <w:rPr>
          <w:color w:val="000000"/>
          <w:lang w:val="en-US"/>
        </w:rPr>
        <w:t xml:space="preserve"> töö muutub tõhusamaks ja vähem ressursimahukaks, kuna seadusest tulenevate ülesannete täitmiseks toimub teabe kogumine edaspidi peamiselt turvalise ja automatiseeritud täitmisregistri kaudu.</w:t>
      </w:r>
    </w:p>
  </w:comment>
  <w:comment xmlns:w="http://schemas.openxmlformats.org/wordprocessingml/2006/main" w:initials="MJ" w:author="Maarja-Liis Lall - JUSTDIGI" w:date="2026-01-15T18:45:21" w:id="1040762824">
    <w:p xmlns:w14="http://schemas.microsoft.com/office/word/2010/wordml" xmlns:w="http://schemas.openxmlformats.org/wordprocessingml/2006/main" w:rsidR="44262109" w:rsidRDefault="74797405" w14:paraId="6637FE05" w14:textId="09D93673">
      <w:pPr>
        <w:pStyle w:val="CommentText"/>
      </w:pPr>
      <w:r>
        <w:rPr>
          <w:rStyle w:val="CommentReference"/>
        </w:rPr>
        <w:annotationRef/>
      </w:r>
      <w:r w:rsidRPr="4230E9FE" w:rsidR="34CE0022">
        <w:t>Jätkuvalt, ei saa nõustuda sellega vastavalt eelmisel ringil tehtud märkustele.</w:t>
      </w:r>
    </w:p>
  </w:comment>
  <w:comment xmlns:w="http://schemas.openxmlformats.org/wordprocessingml/2006/main" w:initials="MJ" w:author="Maarja-Liis Lall - JUSTDIGI" w:date="2026-01-15T18:45:40" w:id="164797394">
    <w:p xmlns:w14="http://schemas.microsoft.com/office/word/2010/wordml" xmlns:w="http://schemas.openxmlformats.org/wordprocessingml/2006/main" w:rsidR="2EDA94B2" w:rsidRDefault="78156408" w14:paraId="40E6F537" w14:textId="7833485E">
      <w:pPr>
        <w:pStyle w:val="CommentText"/>
      </w:pPr>
      <w:r>
        <w:rPr>
          <w:rStyle w:val="CommentReference"/>
        </w:rPr>
        <w:annotationRef/>
      </w:r>
      <w:r w:rsidRPr="73DEE5C3" w:rsidR="0FD2B27A">
        <w:t>palume see lõik eemaldada VTK koostamata jätmise põhjendusena</w:t>
      </w:r>
    </w:p>
  </w:comment>
  <w:comment xmlns:w="http://schemas.openxmlformats.org/wordprocessingml/2006/main" w:initials="MJ" w:author="Maarja-Liis Lall - JUSTDIGI" w:date="2026-01-15T18:48:57" w:id="882795275">
    <w:p xmlns:w14="http://schemas.microsoft.com/office/word/2010/wordml" xmlns:w="http://schemas.openxmlformats.org/wordprocessingml/2006/main" w:rsidR="2BBE6B19" w:rsidRDefault="172CE7F8" w14:paraId="472F4D47" w14:textId="5BDCD1CE">
      <w:pPr>
        <w:pStyle w:val="CommentText"/>
      </w:pPr>
      <w:r>
        <w:rPr>
          <w:rStyle w:val="CommentReference"/>
        </w:rPr>
        <w:annotationRef/>
      </w:r>
      <w:r w:rsidRPr="5C568BB0" w:rsidR="30D78A37">
        <w:t>palume läbivalt seletuskirjas hoida lõikude vahel 1 tühi rida vastavalt RK juhendile</w:t>
      </w:r>
    </w:p>
  </w:comment>
  <w:comment xmlns:w="http://schemas.openxmlformats.org/wordprocessingml/2006/main" w:initials="MJ" w:author="Maarja-Liis Lall - JUSTDIGI" w:date="2026-01-15T18:51:41" w:id="1848695842">
    <w:p xmlns:w14="http://schemas.microsoft.com/office/word/2010/wordml" xmlns:w="http://schemas.openxmlformats.org/wordprocessingml/2006/main" w:rsidR="1F804A91" w:rsidRDefault="19F39909" w14:paraId="231EDC15" w14:textId="54C97EA5">
      <w:pPr>
        <w:pStyle w:val="CommentText"/>
      </w:pPr>
      <w:r>
        <w:rPr>
          <w:rStyle w:val="CommentReference"/>
        </w:rPr>
        <w:annotationRef/>
      </w:r>
      <w:r w:rsidRPr="5324216F" w:rsidR="4EE1867E">
        <w:t>Eelmisel ringil tegime märkuse, et tuleks selgitada, millel põhineb lause, et eelnõu on vastavuses EL õigusega. Üksnes viited EL määruse punktidele ei ole selgitus, mille alusel järeldada vastavust. Kui see selgitus on antud seletuskirjas eelnevalt mõne eelnõu punkti selgitamisel nt osas 3, siis palume siin konkreetselt viidata. Kui selgitust viidatud punktide osas kooskõlale pole teistes seletuskirja osades, tuleb pikem selgitus siia lisada.</w:t>
      </w:r>
    </w:p>
  </w:comment>
  <w:comment xmlns:w="http://schemas.openxmlformats.org/wordprocessingml/2006/main" w:initials="MJ" w:author="Maarja-Liis Lall - JUSTDIGI" w:date="2026-01-15T18:56:39" w:id="1804825040">
    <w:p xmlns:w14="http://schemas.microsoft.com/office/word/2010/wordml" xmlns:w="http://schemas.openxmlformats.org/wordprocessingml/2006/main" w:rsidR="10C13D98" w:rsidRDefault="450C6048" w14:paraId="1E1C9951" w14:textId="2BE1F7FD">
      <w:pPr>
        <w:pStyle w:val="CommentText"/>
      </w:pPr>
      <w:r>
        <w:rPr>
          <w:rStyle w:val="CommentReference"/>
        </w:rPr>
        <w:annotationRef/>
      </w:r>
      <w:r w:rsidRPr="4E988E8D" w:rsidR="78E368B9">
        <w:t>Arvestamata varasem märkus: HÕNTE § 49: Seletuskirja osas „Seaduse jõustumine” põhjendatakse eelnõu seadusena või selle sätte jõustumise tähtpäeva valikut ja seaduse või selle sätte kehtivusaega. Samuti on vaja jõustumisaja valikut põhjendada juhul, kui seadus on kavandatud jõustuma üldkorras, sest see võimaldab eelnõu koostajal selgitada, et kavandatud on piisav aeg ettevalmistusteks ja normidega tutvumiseks.</w:t>
      </w:r>
    </w:p>
    <w:p xmlns:w14="http://schemas.microsoft.com/office/word/2010/wordml" xmlns:w="http://schemas.openxmlformats.org/wordprocessingml/2006/main" w:rsidR="70E7F517" w:rsidRDefault="3BA8A5C9" w14:paraId="40FEB44C" w14:textId="41799614">
      <w:pPr>
        <w:pStyle w:val="CommentText"/>
      </w:pPr>
    </w:p>
    <w:p xmlns:w14="http://schemas.microsoft.com/office/word/2010/wordml" xmlns:w="http://schemas.openxmlformats.org/wordprocessingml/2006/main" w:rsidR="646D95AF" w:rsidRDefault="5ED951FE" w14:paraId="6D7595BF" w14:textId="667ED1B9">
      <w:pPr>
        <w:pStyle w:val="CommentText"/>
      </w:pPr>
      <w:r w:rsidRPr="72D6523F" w:rsidR="2FDC7C48">
        <w:rPr>
          <w:b w:val="1"/>
          <w:bCs w:val="1"/>
        </w:rPr>
        <w:t xml:space="preserve">NB! </w:t>
      </w:r>
      <w:r w:rsidRPr="7E405A46" w:rsidR="4CAA223A">
        <w:t>Olukorras, kus vacatio legis'e piisavust pole põhjendatud, ei saa jaatada eelnõu vastavust põhiseadusele. Kui üldine jõustumisaeg ei ole piisav, võib olla vastuolu põhiseadusega.</w:t>
      </w:r>
    </w:p>
    <w:p xmlns:w14="http://schemas.microsoft.com/office/word/2010/wordml" xmlns:w="http://schemas.openxmlformats.org/wordprocessingml/2006/main" w:rsidR="6B6ABFA5" w:rsidRDefault="33BC106C" w14:paraId="0A58BC38" w14:textId="59C28302">
      <w:pPr>
        <w:pStyle w:val="CommentText"/>
      </w:pPr>
    </w:p>
    <w:p xmlns:w14="http://schemas.microsoft.com/office/word/2010/wordml" xmlns:w="http://schemas.openxmlformats.org/wordprocessingml/2006/main" w:rsidR="396C79FC" w:rsidRDefault="153742E6" w14:paraId="31D394C8" w14:textId="4701A4D7">
      <w:pPr>
        <w:pStyle w:val="CommentText"/>
      </w:pPr>
      <w:r w:rsidRPr="07F1A36B" w:rsidR="559A0117">
        <w:t>Seletuskirjas seaduse jõustumise selgituses (osa 9) toodu ei ole selgitust, mille alusel saaks teha järelduse, et mis pikkusega jõustumisaeg on piisav. Palun selgitage seletuskirjas veenvalt lahti, et vacatio legis jääb piisav.</w:t>
      </w:r>
    </w:p>
    <w:p xmlns:w14="http://schemas.microsoft.com/office/word/2010/wordml" xmlns:w="http://schemas.openxmlformats.org/wordprocessingml/2006/main" w:rsidR="7DC64307" w:rsidRDefault="2EC5080B" w14:paraId="50A73C49" w14:textId="0DBD42BE">
      <w:pPr>
        <w:pStyle w:val="CommentText"/>
      </w:pPr>
    </w:p>
    <w:p xmlns:w14="http://schemas.microsoft.com/office/word/2010/wordml" xmlns:w="http://schemas.openxmlformats.org/wordprocessingml/2006/main" w:rsidR="63D977BE" w:rsidRDefault="3A4CF02C" w14:paraId="6AD4A5C7" w14:textId="214D72F2">
      <w:pPr>
        <w:pStyle w:val="CommentText"/>
      </w:pPr>
      <w:r w:rsidRPr="293658B3" w:rsidR="069BF245">
        <w:t>Palun täiendage selgitust.</w:t>
      </w:r>
    </w:p>
  </w:comment>
  <w:comment xmlns:w="http://schemas.openxmlformats.org/wordprocessingml/2006/main" w:initials="MJ" w:author="Maarja-Liis Lall - JUSTDIGI" w:date="2026-01-15T18:58:52" w:id="1929628436">
    <w:p xmlns:w14="http://schemas.microsoft.com/office/word/2010/wordml" xmlns:w="http://schemas.openxmlformats.org/wordprocessingml/2006/main" w:rsidR="16E883E5" w:rsidRDefault="2596B550" w14:paraId="4114053E" w14:textId="3E37F71B">
      <w:pPr>
        <w:pStyle w:val="CommentText"/>
      </w:pPr>
      <w:r>
        <w:rPr>
          <w:rStyle w:val="CommentReference"/>
        </w:rPr>
        <w:annotationRef/>
      </w:r>
      <w:r w:rsidRPr="76FC3125" w:rsidR="0372A559">
        <w:t xml:space="preserve">Vastavalt </w:t>
      </w:r>
      <w:hyperlink xmlns:r="http://schemas.openxmlformats.org/officeDocument/2006/relationships" r:id="Rf34e5563c0014ded">
        <w:r w:rsidRPr="344F5684" w:rsidR="10EE8750">
          <w:rPr>
            <w:rStyle w:val="Hyperlink"/>
          </w:rPr>
          <w:t>Eelnõu ja seletuskirja vormistamise juhend.pdf</w:t>
        </w:r>
      </w:hyperlink>
      <w:r w:rsidRPr="1C968271" w:rsidR="43457C9E">
        <w:t xml:space="preserve"> p-le 8 palume seletuskirja lõpp vormistada vastavalt RK nõuetele:</w:t>
      </w:r>
    </w:p>
    <w:p xmlns:w14="http://schemas.microsoft.com/office/word/2010/wordml" xmlns:w="http://schemas.openxmlformats.org/wordprocessingml/2006/main" w:rsidR="2A112942" w:rsidRDefault="560E1BA5" w14:paraId="5CEED36E" w14:textId="4B411C6F">
      <w:pPr>
        <w:pStyle w:val="CommentText"/>
      </w:pPr>
    </w:p>
    <w:p xmlns:w14="http://schemas.microsoft.com/office/word/2010/wordml" xmlns:w="http://schemas.openxmlformats.org/wordprocessingml/2006/main" w:rsidR="42C4AC57" w:rsidRDefault="29CABB0A" w14:paraId="59E54C2E" w14:textId="57F2FC7A">
      <w:pPr>
        <w:pStyle w:val="CommentText"/>
      </w:pPr>
      <w:r w:rsidRPr="6CB8771B" w:rsidR="4062D0CF">
        <w:t>8. seletuskirja lõpp ühtlane joon terve teksti laiuses tekst: „Algatab (otsuse eelnõu puhul „Esitab“) Vabariigi Valitsus/…fraktsioon/…komisjon/Riigikogu liige… algatamise/esitamise kuupäev.“ üks vaba rida digiallkirja puhul, kolm vaba rida paberil allkirja jaoks tekst „(allkirjastatud digitaalselt)“, kui vajalik allkirjastaja nimi allkirjastaja ametinimetus</w:t>
      </w:r>
    </w:p>
  </w:comment>
  <w:comment xmlns:w="http://schemas.openxmlformats.org/wordprocessingml/2006/main" w:initials="MJ" w:author="Maarja-Liis Lall - JUSTDIGI" w:date="2026-01-15T18:59:20" w:id="978649853">
    <w:p xmlns:w14="http://schemas.microsoft.com/office/word/2010/wordml" xmlns:w="http://schemas.openxmlformats.org/wordprocessingml/2006/main" w:rsidR="01FB039B" w:rsidRDefault="244193D7" w14:paraId="43F7CB71" w14:textId="7C8715B2">
      <w:pPr>
        <w:pStyle w:val="CommentText"/>
      </w:pPr>
      <w:r>
        <w:rPr>
          <w:rStyle w:val="CommentReference"/>
        </w:rPr>
        <w:annotationRef/>
      </w:r>
      <w:r w:rsidRPr="2751F14B" w:rsidR="688F0118">
        <w:t>Eelnõul peaks olema seos järgmise eelnõuga: Täitemenetluse seadustiku ning tsiviilkohtumenetluse seadustiku ja täitemenetluse seadustiku rakendamise seaduse muutmise seaduse eelnõu. Palun täiendada.?</w:t>
      </w:r>
    </w:p>
  </w:comment>
  <w:comment xmlns:w="http://schemas.openxmlformats.org/wordprocessingml/2006/main" w:initials="MJ" w:author="Maarja-Liis Lall - JUSTDIGI" w:date="2026-01-16T09:12:50" w:id="1620412103">
    <w:p xmlns:w14="http://schemas.microsoft.com/office/word/2010/wordml" xmlns:w="http://schemas.openxmlformats.org/wordprocessingml/2006/main" w:rsidR="41D6AEBC" w:rsidRDefault="06339F55" w14:paraId="589A031C" w14:textId="6E1DB854">
      <w:pPr>
        <w:pStyle w:val="CommentText"/>
      </w:pPr>
      <w:r>
        <w:rPr>
          <w:rStyle w:val="CommentReference"/>
        </w:rPr>
        <w:annotationRef/>
      </w:r>
      <w:r w:rsidRPr="3574AA7A" w:rsidR="19C7984E">
        <w:t>siin allmärkuse all pole viidet</w:t>
      </w:r>
    </w:p>
  </w:comment>
  <w:comment xmlns:w="http://schemas.openxmlformats.org/wordprocessingml/2006/main" w:initials="MJ" w:author="Maarja-Liis Lall - JUSTDIGI" w:date="2026-01-16T09:14:46" w:id="673834528">
    <w:p xmlns:w14="http://schemas.microsoft.com/office/word/2010/wordml" xmlns:w="http://schemas.openxmlformats.org/wordprocessingml/2006/main" w:rsidR="6FD71E4F" w:rsidRDefault="71883B1A" w14:paraId="6DCCEDB8" w14:textId="4E561FA0">
      <w:pPr>
        <w:pStyle w:val="CommentText"/>
      </w:pPr>
      <w:r>
        <w:rPr>
          <w:rStyle w:val="CommentReference"/>
        </w:rPr>
        <w:annotationRef/>
      </w:r>
      <w:r w:rsidRPr="45706A63" w:rsidR="39BD7522">
        <w:t>nb</w:t>
      </w:r>
    </w:p>
  </w:comment>
  <w:comment xmlns:w="http://schemas.openxmlformats.org/wordprocessingml/2006/main" w:initials="MJ" w:author="Maarja-Liis Lall - JUSTDIGI" w:date="2026-01-16T09:15:54" w:id="119723255">
    <w:p xmlns:w14="http://schemas.microsoft.com/office/word/2010/wordml" xmlns:w="http://schemas.openxmlformats.org/wordprocessingml/2006/main" w:rsidR="6BCDAA6F" w:rsidRDefault="41C45121" w14:paraId="225AA48A" w14:textId="55FC7300">
      <w:pPr>
        <w:pStyle w:val="CommentText"/>
      </w:pPr>
      <w:r>
        <w:rPr>
          <w:rStyle w:val="CommentReference"/>
        </w:rPr>
        <w:annotationRef/>
      </w:r>
      <w:r w:rsidRPr="4C115120" w:rsidR="1D7D97E7">
        <w:t>allmärkuse viites pole midagi</w:t>
      </w:r>
    </w:p>
  </w:comment>
  <w:comment xmlns:w="http://schemas.openxmlformats.org/wordprocessingml/2006/main" w:initials="MJ" w:author="Maarja-Liis Lall - JUSTDIGI" w:date="2026-01-16T09:16:29" w:id="93385012">
    <w:p xmlns:w14="http://schemas.microsoft.com/office/word/2010/wordml" xmlns:w="http://schemas.openxmlformats.org/wordprocessingml/2006/main" w:rsidR="7A84FA5F" w:rsidRDefault="36A61AB7" w14:paraId="11FB1847" w14:textId="678B5657">
      <w:pPr>
        <w:pStyle w:val="CommentText"/>
      </w:pPr>
      <w:r>
        <w:rPr>
          <w:rStyle w:val="CommentReference"/>
        </w:rPr>
        <w:annotationRef/>
      </w:r>
      <w:r w:rsidRPr="0E803051" w:rsidR="63B060F9">
        <w:t>korduvad laused</w:t>
      </w:r>
    </w:p>
  </w:comment>
  <w:comment xmlns:w="http://schemas.openxmlformats.org/wordprocessingml/2006/main" w:initials="MJ" w:author="Maarja-Liis Lall - JUSTDIGI" w:date="2026-01-16T09:28:01" w:id="364320490">
    <w:p xmlns:w14="http://schemas.microsoft.com/office/word/2010/wordml" xmlns:w="http://schemas.openxmlformats.org/wordprocessingml/2006/main" w:rsidR="69E7CE3E" w:rsidRDefault="60E4C8A2" w14:paraId="6182F311" w14:textId="7D4B24E8">
      <w:pPr>
        <w:pStyle w:val="CommentText"/>
      </w:pPr>
      <w:r>
        <w:rPr>
          <w:rStyle w:val="CommentReference"/>
        </w:rPr>
        <w:annotationRef/>
      </w:r>
      <w:r w:rsidRPr="27D8F374" w:rsidR="1660F2A1">
        <w:t>MTA ja RAB osas on tekst mitmes lõigus/lauses kattuv, palume need kokku võtta ja tõsta</w:t>
      </w:r>
    </w:p>
  </w:comment>
  <w:comment xmlns:w="http://schemas.openxmlformats.org/wordprocessingml/2006/main" w:initials="MJ" w:author="Maarja-Liis Lall - JUSTDIGI" w:date="2026-01-16T09:29:34" w:id="1570068307">
    <w:p xmlns:w14="http://schemas.microsoft.com/office/word/2010/wordml" xmlns:w="http://schemas.openxmlformats.org/wordprocessingml/2006/main" w:rsidR="16558A74" w:rsidRDefault="3F56C469" w14:paraId="6764EA89" w14:textId="38976D23">
      <w:pPr>
        <w:pStyle w:val="CommentText"/>
      </w:pPr>
      <w:r>
        <w:rPr>
          <w:rStyle w:val="CommentReference"/>
        </w:rPr>
        <w:annotationRef/>
      </w:r>
      <w:r w:rsidRPr="1BF83906" w:rsidR="10CC68D9">
        <w:t>kuivõrd esimene viide kirjale on juba pikalt viidatud seda kirja, siis võiks edaspidi viide olla lühem, nt Õiguskantsleri 01.07.2025. a kiri lk 8-9 punkt 33.</w:t>
      </w:r>
    </w:p>
  </w:comment>
  <w:comment xmlns:w="http://schemas.openxmlformats.org/wordprocessingml/2006/main" w:initials="MJ" w:author="Maarja-Liis Lall - JUSTDIGI" w:date="2026-01-16T09:31:46" w:id="1405172433">
    <w:p xmlns:w14="http://schemas.microsoft.com/office/word/2010/wordml" xmlns:w="http://schemas.openxmlformats.org/wordprocessingml/2006/main" w:rsidR="5BB967FE" w:rsidRDefault="4F74257F" w14:paraId="4A04FC84" w14:textId="5B1346A0">
      <w:pPr>
        <w:pStyle w:val="CommentText"/>
      </w:pPr>
      <w:r>
        <w:rPr>
          <w:rStyle w:val="CommentReference"/>
        </w:rPr>
        <w:annotationRef/>
      </w:r>
      <w:r w:rsidRPr="1B237312" w:rsidR="6BC6CD75">
        <w:t>siin peaks olema 9?</w:t>
      </w:r>
    </w:p>
  </w:comment>
  <w:comment xmlns:w="http://schemas.openxmlformats.org/wordprocessingml/2006/main" w:initials="MJ" w:author="Maarja-Liis Lall - JUSTDIGI" w:date="2026-01-16T09:34:51" w:id="35340684">
    <w:p xmlns:w14="http://schemas.microsoft.com/office/word/2010/wordml" xmlns:w="http://schemas.openxmlformats.org/wordprocessingml/2006/main" w:rsidR="22CEC081" w:rsidRDefault="25CD902A" w14:paraId="248E409A" w14:textId="08CAEC20">
      <w:pPr>
        <w:pStyle w:val="CommentText"/>
      </w:pPr>
      <w:r>
        <w:rPr>
          <w:rStyle w:val="CommentReference"/>
        </w:rPr>
        <w:annotationRef/>
      </w:r>
      <w:r w:rsidRPr="7682E670" w:rsidR="4796DB2B">
        <w:t>mitte ainult, vaid ka juriidiliseks isikuks oleva kohustatud isiku struktuuriüksusel, juhtorgani liikmel ja töötajal</w:t>
      </w:r>
    </w:p>
  </w:comment>
  <w:comment xmlns:w="http://schemas.openxmlformats.org/wordprocessingml/2006/main" w:initials="MJ" w:author="Maarja-Liis Lall - JUSTDIGI" w:date="2026-01-16T09:43:28" w:id="560462974">
    <w:p xmlns:w14="http://schemas.microsoft.com/office/word/2010/wordml" xmlns:w="http://schemas.openxmlformats.org/wordprocessingml/2006/main" w:rsidR="775E8C67" w:rsidRDefault="656EA85B" w14:paraId="6945EEA6" w14:textId="5CA5DA9D">
      <w:pPr>
        <w:pStyle w:val="CommentText"/>
      </w:pPr>
      <w:r>
        <w:rPr>
          <w:rStyle w:val="CommentReference"/>
        </w:rPr>
        <w:annotationRef/>
      </w:r>
      <w:r w:rsidRPr="691FA237" w:rsidR="21B82B44">
        <w:t>siin peaks analüüsima ka teisi lisanduvaid punkte ja miks on vajalik, et konfidentsiaalsuskohustus hõlmaks ka neid</w:t>
      </w:r>
    </w:p>
  </w:comment>
  <w:comment xmlns:w="http://schemas.openxmlformats.org/wordprocessingml/2006/main" w:initials="MJ" w:author="Maarja-Liis Lall - JUSTDIGI" w:date="2026-01-16T09:45:43" w:id="1616249294">
    <w:p xmlns:w14="http://schemas.microsoft.com/office/word/2010/wordml" xmlns:w="http://schemas.openxmlformats.org/wordprocessingml/2006/main" w:rsidR="21D73D0F" w:rsidRDefault="37596368" w14:paraId="62B93B05" w14:textId="6902A9FF">
      <w:pPr>
        <w:pStyle w:val="CommentText"/>
      </w:pPr>
      <w:r>
        <w:rPr>
          <w:rStyle w:val="CommentReference"/>
        </w:rPr>
        <w:annotationRef/>
      </w:r>
      <w:r w:rsidRPr="1595FEF0" w:rsidR="111FE1CD">
        <w:t xml:space="preserve">siintoodud selgitus ei veena, et olemasolev regulatsioon ei ole piisav ja vajalik on viide kolmele punktile juurde panna. Palume selgemalt välja tuua, miks olemasolev regulatsioon ei ole piisav ja miks on vaja viide nii punktile 1, 8 kui ka 9 juurde lisada (eraldi selgitused iga punkti osas). </w:t>
      </w:r>
    </w:p>
  </w:comment>
  <w:comment xmlns:w="http://schemas.openxmlformats.org/wordprocessingml/2006/main" w:initials="MJ" w:author="Maarja-Liis Lall - JUSTDIGI" w:date="2026-01-16T09:50:11" w:id="911665785">
    <w:p xmlns:w14="http://schemas.microsoft.com/office/word/2010/wordml" xmlns:w="http://schemas.openxmlformats.org/wordprocessingml/2006/main" w:rsidR="20E897AF" w:rsidRDefault="3B2E91D7" w14:paraId="2AC01A28" w14:textId="59FE9784">
      <w:pPr>
        <w:pStyle w:val="CommentText"/>
      </w:pPr>
      <w:r>
        <w:rPr>
          <w:rStyle w:val="CommentReference"/>
        </w:rPr>
        <w:annotationRef/>
      </w:r>
      <w:r w:rsidRPr="1C052E7D" w:rsidR="4CA9ACF5">
        <w:t>kui tsiteerite eelnõu (mida me ei soovita), siis peate arvestama, et keeleliste jm muudatuste korral tuleb alati ka seletuskirja muuta. parem oleks eelnõu punktis tehtav muudatus kokkuvõtlikult siin märkida.</w:t>
      </w:r>
    </w:p>
  </w:comment>
  <w:comment xmlns:w="http://schemas.openxmlformats.org/wordprocessingml/2006/main" w:initials="MJ" w:author="Maarja-Liis Lall - JUSTDIGI" w:date="2026-01-16T09:51:49" w:id="702002605">
    <w:p xmlns:w14="http://schemas.microsoft.com/office/word/2010/wordml" xmlns:w="http://schemas.openxmlformats.org/wordprocessingml/2006/main" w:rsidR="75FF550E" w:rsidRDefault="15EDC6CE" w14:paraId="56E52EA7" w14:textId="3C8204B9">
      <w:pPr>
        <w:pStyle w:val="CommentText"/>
      </w:pPr>
      <w:r>
        <w:rPr>
          <w:rStyle w:val="CommentReference"/>
        </w:rPr>
        <w:annotationRef/>
      </w:r>
      <w:r w:rsidRPr="15C8EDDF" w:rsidR="66EE024B">
        <w:t>tooge välja ka selgelt, et mis siis täpselt muutus võrreldes varasemaga, nt et lisatakse viide § 54 lg 1 p-dele 1, 8 ja 9; et elektroonilise arestimissüsteemi nimetus on uuendatud, nüüd see on täitmisregister. Siis saab lugeja aru, et mida te olete seal täpselt muutnud.</w:t>
      </w:r>
    </w:p>
  </w:comment>
  <w:comment xmlns:w="http://schemas.openxmlformats.org/wordprocessingml/2006/main" w:initials="MJ" w:author="Maarja-Liis Lall - JUSTDIGI" w:date="2026-01-16T09:53:08" w:id="232638147">
    <w:p xmlns:w14="http://schemas.microsoft.com/office/word/2010/wordml" xmlns:w="http://schemas.openxmlformats.org/wordprocessingml/2006/main" w:rsidR="59DCBD29" w:rsidRDefault="3CA49A1A" w14:paraId="195FD8EE" w14:textId="4CF9AB53">
      <w:pPr>
        <w:pStyle w:val="CommentText"/>
      </w:pPr>
      <w:r>
        <w:rPr>
          <w:rStyle w:val="CommentReference"/>
        </w:rPr>
        <w:annotationRef/>
      </w:r>
      <w:r w:rsidRPr="41A0CC76" w:rsidR="71EC5C52">
        <w:t xml:space="preserve">see peaks ka EN § 2 p 1 selgituses olema lahti selgitatud. </w:t>
      </w:r>
    </w:p>
  </w:comment>
  <w:comment xmlns:w="http://schemas.openxmlformats.org/wordprocessingml/2006/main" w:initials="MJ" w:author="Maarja-Liis Lall - JUSTDIGI" w:date="2026-01-16T09:56:28" w:id="1554908520">
    <w:p xmlns:w14="http://schemas.microsoft.com/office/word/2010/wordml" xmlns:w="http://schemas.openxmlformats.org/wordprocessingml/2006/main" w:rsidR="4436C681" w:rsidRDefault="7C5E909C" w14:paraId="2594776A" w14:textId="11730753">
      <w:pPr>
        <w:pStyle w:val="CommentText"/>
      </w:pPr>
      <w:r>
        <w:rPr>
          <w:rStyle w:val="CommentReference"/>
        </w:rPr>
        <w:annotationRef/>
      </w:r>
      <w:r w:rsidRPr="4A660644" w:rsidR="783E882F">
        <w:t>palume ka punkti 9 viite kohta põhjendus lisada, miks seda on vajalik lisada sättesse</w:t>
      </w:r>
    </w:p>
  </w:comment>
  <w:comment xmlns:w="http://schemas.openxmlformats.org/wordprocessingml/2006/main" w:initials="MJ" w:author="Maarja-Liis Lall - JUSTDIGI" w:date="2026-01-16T10:21:11" w:id="2037171130">
    <w:p xmlns:w14="http://schemas.microsoft.com/office/word/2010/wordml" xmlns:w="http://schemas.openxmlformats.org/wordprocessingml/2006/main" w:rsidR="5281E82A" w:rsidRDefault="0C85DF5A" w14:paraId="3D698002" w14:textId="342344D4">
      <w:pPr>
        <w:pStyle w:val="CommentText"/>
      </w:pPr>
      <w:r>
        <w:rPr>
          <w:rStyle w:val="CommentReference"/>
        </w:rPr>
        <w:annotationRef/>
      </w:r>
      <w:r w:rsidRPr="6B3B2326" w:rsidR="4B442B3A">
        <w:t>jälgige, et lõikude vahel oleks tühi rida</w:t>
      </w:r>
    </w:p>
  </w:comment>
  <w:comment xmlns:w="http://schemas.openxmlformats.org/wordprocessingml/2006/main" w:initials="MJ" w:author="Maarja-Liis Lall - JUSTDIGI" w:date="2026-01-16T10:21:31" w:id="55866992">
    <w:p xmlns:w14="http://schemas.microsoft.com/office/word/2010/wordml" xmlns:w="http://schemas.openxmlformats.org/wordprocessingml/2006/main" w:rsidR="796FA241" w:rsidRDefault="184DDF89" w14:paraId="3F76DEF2" w14:textId="0D4069D9">
      <w:pPr>
        <w:pStyle w:val="CommentText"/>
      </w:pPr>
      <w:r>
        <w:rPr>
          <w:rStyle w:val="CommentReference"/>
        </w:rPr>
        <w:annotationRef/>
      </w:r>
      <w:r w:rsidRPr="1D3381CF" w:rsidR="41F571C7">
        <w:t>puuduv koma</w:t>
      </w:r>
    </w:p>
  </w:comment>
  <w:comment xmlns:w="http://schemas.openxmlformats.org/wordprocessingml/2006/main" w:initials="MJ" w:author="Maarja-Liis Lall - JUSTDIGI" w:date="2026-01-16T10:22:00" w:id="300633825">
    <w:p xmlns:w14="http://schemas.microsoft.com/office/word/2010/wordml" xmlns:w="http://schemas.openxmlformats.org/wordprocessingml/2006/main" w:rsidR="66CB9CF1" w:rsidRDefault="5D83F07A" w14:paraId="148E8D3B" w14:textId="58C6F1C7">
      <w:pPr>
        <w:pStyle w:val="CommentText"/>
      </w:pPr>
      <w:r>
        <w:rPr>
          <w:rStyle w:val="CommentReference"/>
        </w:rPr>
        <w:annotationRef/>
      </w:r>
      <w:r w:rsidRPr="233B9D5F" w:rsidR="43F424E8">
        <w:t>puuduolev punkt</w:t>
      </w:r>
    </w:p>
  </w:comment>
  <w:comment xmlns:w="http://schemas.openxmlformats.org/wordprocessingml/2006/main" w:initials="MJ" w:author="Maarja-Liis Lall - JUSTDIGI" w:date="2026-01-16T10:24:22" w:id="1686343673">
    <w:p xmlns:w14="http://schemas.microsoft.com/office/word/2010/wordml" xmlns:w="http://schemas.openxmlformats.org/wordprocessingml/2006/main" w:rsidR="0CC6B931" w:rsidRDefault="53F193C0" w14:paraId="40A4F020" w14:textId="268EB8F4">
      <w:pPr>
        <w:pStyle w:val="CommentText"/>
      </w:pPr>
      <w:r>
        <w:rPr>
          <w:rStyle w:val="CommentReference"/>
        </w:rPr>
        <w:annotationRef/>
      </w:r>
      <w:r w:rsidRPr="74A4BA40" w:rsidR="477D2FE7">
        <w:t>nb</w:t>
      </w:r>
    </w:p>
  </w:comment>
</w:comments>
</file>

<file path=word/commentsExtended.xml><?xml version="1.0" encoding="utf-8"?>
<w15:commentsEx xmlns:mc="http://schemas.openxmlformats.org/markup-compatibility/2006" xmlns:w15="http://schemas.microsoft.com/office/word/2012/wordml" mc:Ignorable="w15">
  <w15:commentEx w15:done="0" w15:paraId="7F358ED9"/>
  <w15:commentEx w15:done="0" w15:paraId="2C35699E"/>
  <w15:commentEx w15:done="0" w15:paraId="50793EDB"/>
  <w15:commentEx w15:done="0" w15:paraId="2E0D9366"/>
  <w15:commentEx w15:done="0" w15:paraId="040EF14E"/>
  <w15:commentEx w15:done="0" w15:paraId="352A84B4"/>
  <w15:commentEx w15:done="0" w15:paraId="37643677"/>
  <w15:commentEx w15:done="0" w15:paraId="0744A022"/>
  <w15:commentEx w15:done="0" w15:paraId="2D4943AD"/>
  <w15:commentEx w15:done="0" w15:paraId="04C537BF"/>
  <w15:commentEx w15:done="0" w15:paraId="0AE66497"/>
  <w15:commentEx w15:done="0" w15:paraId="796B5876"/>
  <w15:commentEx w15:done="0" w15:paraId="6637FE05"/>
  <w15:commentEx w15:done="0" w15:paraId="40E6F537" w15:paraIdParent="6637FE05"/>
  <w15:commentEx w15:done="0" w15:paraId="472F4D47"/>
  <w15:commentEx w15:done="0" w15:paraId="231EDC15"/>
  <w15:commentEx w15:done="0" w15:paraId="6AD4A5C7"/>
  <w15:commentEx w15:done="0" w15:paraId="59E54C2E"/>
  <w15:commentEx w15:done="0" w15:paraId="43F7CB71"/>
  <w15:commentEx w15:done="0" w15:paraId="589A031C"/>
  <w15:commentEx w15:done="0" w15:paraId="6DCCEDB8"/>
  <w15:commentEx w15:done="0" w15:paraId="225AA48A"/>
  <w15:commentEx w15:done="0" w15:paraId="11FB1847"/>
  <w15:commentEx w15:done="0" w15:paraId="6182F311"/>
  <w15:commentEx w15:done="0" w15:paraId="6764EA89"/>
  <w15:commentEx w15:done="0" w15:paraId="4A04FC84"/>
  <w15:commentEx w15:done="0" w15:paraId="248E409A"/>
  <w15:commentEx w15:done="0" w15:paraId="6945EEA6"/>
  <w15:commentEx w15:done="0" w15:paraId="62B93B05"/>
  <w15:commentEx w15:done="0" w15:paraId="2AC01A28"/>
  <w15:commentEx w15:done="0" w15:paraId="56E52EA7"/>
  <w15:commentEx w15:done="0" w15:paraId="195FD8EE"/>
  <w15:commentEx w15:done="0" w15:paraId="2594776A"/>
  <w15:commentEx w15:done="0" w15:paraId="3D698002"/>
  <w15:commentEx w15:done="0" w15:paraId="3F76DEF2"/>
  <w15:commentEx w15:done="0" w15:paraId="148E8D3B"/>
  <w15:commentEx w15:done="0" w15:paraId="40A4F02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F7836E6" w16cex:dateUtc="2026-01-13T10:30:00Z"/>
  <w16cex:commentExtensible w16cex:durableId="07F66B66" w16cex:dateUtc="2026-01-13T08:45:00Z"/>
  <w16cex:commentExtensible w16cex:durableId="787AAE91" w16cex:dateUtc="2026-01-13T10:41:00Z"/>
  <w16cex:commentExtensible w16cex:durableId="7FC5A6E6" w16cex:dateUtc="2026-01-13T11:04:00Z"/>
  <w16cex:commentExtensible w16cex:durableId="2B06EBE9" w16cex:dateUtc="2026-01-13T11:14:00Z"/>
  <w16cex:commentExtensible w16cex:durableId="135A28C8" w16cex:dateUtc="2026-01-13T11:38:00Z"/>
  <w16cex:commentExtensible w16cex:durableId="4064F9B1" w16cex:dateUtc="2026-01-13T12:21:00Z"/>
  <w16cex:commentExtensible w16cex:durableId="4AC1C06C" w16cex:dateUtc="2026-01-13T12:24:00Z"/>
  <w16cex:commentExtensible w16cex:durableId="4FB026D7" w16cex:dateUtc="2026-01-13T11:45:00Z"/>
  <w16cex:commentExtensible w16cex:durableId="739B706D" w16cex:dateUtc="2026-01-13T11:50:00Z"/>
  <w16cex:commentExtensible w16cex:durableId="1D856643" w16cex:dateUtc="2026-01-13T11:59:00Z"/>
  <w16cex:commentExtensible w16cex:durableId="55D7B9D2" w16cex:dateUtc="2026-01-13T12:45:00Z"/>
  <w16cex:commentExtensible w16cex:durableId="5AE2E16E" w16cex:dateUtc="2026-01-15T16:45:21.472Z"/>
  <w16cex:commentExtensible w16cex:durableId="52BE96FA" w16cex:dateUtc="2026-01-15T16:45:40.858Z"/>
  <w16cex:commentExtensible w16cex:durableId="50FDB319" w16cex:dateUtc="2026-01-15T16:48:57.787Z"/>
  <w16cex:commentExtensible w16cex:durableId="47BEB4FC" w16cex:dateUtc="2026-01-15T16:51:41.766Z"/>
  <w16cex:commentExtensible w16cex:durableId="62DA322B" w16cex:dateUtc="2026-01-15T16:56:39.809Z"/>
  <w16cex:commentExtensible w16cex:durableId="3DA6C2E4" w16cex:dateUtc="2026-01-15T16:58:52.821Z"/>
  <w16cex:commentExtensible w16cex:durableId="41F15FEF" w16cex:dateUtc="2026-01-15T16:59:20.054Z"/>
  <w16cex:commentExtensible w16cex:durableId="36297D25" w16cex:dateUtc="2026-01-16T07:12:50.805Z"/>
  <w16cex:commentExtensible w16cex:durableId="19EDA5E8" w16cex:dateUtc="2026-01-16T07:14:46.405Z"/>
  <w16cex:commentExtensible w16cex:durableId="619BFE94" w16cex:dateUtc="2026-01-16T07:15:54.383Z"/>
  <w16cex:commentExtensible w16cex:durableId="3704E6D0" w16cex:dateUtc="2026-01-16T07:16:29.444Z"/>
  <w16cex:commentExtensible w16cex:durableId="7C51D3F2" w16cex:dateUtc="2026-01-16T07:28:01.597Z"/>
  <w16cex:commentExtensible w16cex:durableId="7E6AF7EA" w16cex:dateUtc="2026-01-16T07:29:34.88Z"/>
  <w16cex:commentExtensible w16cex:durableId="582E95C1" w16cex:dateUtc="2026-01-16T07:31:46.055Z"/>
  <w16cex:commentExtensible w16cex:durableId="6A586BC4" w16cex:dateUtc="2026-01-16T07:34:51.572Z"/>
  <w16cex:commentExtensible w16cex:durableId="1B2339E3" w16cex:dateUtc="2026-01-16T07:43:28.83Z"/>
  <w16cex:commentExtensible w16cex:durableId="009A31FB" w16cex:dateUtc="2026-01-16T07:45:43.062Z"/>
  <w16cex:commentExtensible w16cex:durableId="08817B75" w16cex:dateUtc="2026-01-16T07:50:11.374Z"/>
  <w16cex:commentExtensible w16cex:durableId="2CBDA9E6" w16cex:dateUtc="2026-01-16T07:51:49.578Z"/>
  <w16cex:commentExtensible w16cex:durableId="62267363" w16cex:dateUtc="2026-01-16T07:53:08.369Z"/>
  <w16cex:commentExtensible w16cex:durableId="4DFDAB48" w16cex:dateUtc="2026-01-16T07:56:28.839Z"/>
  <w16cex:commentExtensible w16cex:durableId="450DD247" w16cex:dateUtc="2026-01-16T08:21:11.5Z"/>
  <w16cex:commentExtensible w16cex:durableId="45090CA2" w16cex:dateUtc="2026-01-16T08:21:31.42Z"/>
  <w16cex:commentExtensible w16cex:durableId="183F146C" w16cex:dateUtc="2026-01-16T08:22:00.335Z"/>
  <w16cex:commentExtensible w16cex:durableId="2BF9735A" w16cex:dateUtc="2026-01-16T08:24:22.241Z"/>
</w16cex:commentsExtensible>
</file>

<file path=word/commentsIds.xml><?xml version="1.0" encoding="utf-8"?>
<w16cid:commentsIds xmlns:mc="http://schemas.openxmlformats.org/markup-compatibility/2006" xmlns:w16cid="http://schemas.microsoft.com/office/word/2016/wordml/cid" mc:Ignorable="w16cid">
  <w16cid:commentId w16cid:paraId="7F358ED9" w16cid:durableId="6F7836E6"/>
  <w16cid:commentId w16cid:paraId="2C35699E" w16cid:durableId="07F66B66"/>
  <w16cid:commentId w16cid:paraId="50793EDB" w16cid:durableId="787AAE91"/>
  <w16cid:commentId w16cid:paraId="2E0D9366" w16cid:durableId="7FC5A6E6"/>
  <w16cid:commentId w16cid:paraId="040EF14E" w16cid:durableId="2B06EBE9"/>
  <w16cid:commentId w16cid:paraId="352A84B4" w16cid:durableId="135A28C8"/>
  <w16cid:commentId w16cid:paraId="37643677" w16cid:durableId="4064F9B1"/>
  <w16cid:commentId w16cid:paraId="0744A022" w16cid:durableId="4AC1C06C"/>
  <w16cid:commentId w16cid:paraId="2D4943AD" w16cid:durableId="4FB026D7"/>
  <w16cid:commentId w16cid:paraId="04C537BF" w16cid:durableId="739B706D"/>
  <w16cid:commentId w16cid:paraId="0AE66497" w16cid:durableId="1D856643"/>
  <w16cid:commentId w16cid:paraId="796B5876" w16cid:durableId="55D7B9D2"/>
  <w16cid:commentId w16cid:paraId="6637FE05" w16cid:durableId="5AE2E16E"/>
  <w16cid:commentId w16cid:paraId="40E6F537" w16cid:durableId="52BE96FA"/>
  <w16cid:commentId w16cid:paraId="472F4D47" w16cid:durableId="50FDB319"/>
  <w16cid:commentId w16cid:paraId="231EDC15" w16cid:durableId="47BEB4FC"/>
  <w16cid:commentId w16cid:paraId="6AD4A5C7" w16cid:durableId="62DA322B"/>
  <w16cid:commentId w16cid:paraId="59E54C2E" w16cid:durableId="3DA6C2E4"/>
  <w16cid:commentId w16cid:paraId="43F7CB71" w16cid:durableId="41F15FEF"/>
  <w16cid:commentId w16cid:paraId="589A031C" w16cid:durableId="36297D25"/>
  <w16cid:commentId w16cid:paraId="6DCCEDB8" w16cid:durableId="19EDA5E8"/>
  <w16cid:commentId w16cid:paraId="225AA48A" w16cid:durableId="619BFE94"/>
  <w16cid:commentId w16cid:paraId="11FB1847" w16cid:durableId="3704E6D0"/>
  <w16cid:commentId w16cid:paraId="6182F311" w16cid:durableId="7C51D3F2"/>
  <w16cid:commentId w16cid:paraId="6764EA89" w16cid:durableId="7E6AF7EA"/>
  <w16cid:commentId w16cid:paraId="4A04FC84" w16cid:durableId="582E95C1"/>
  <w16cid:commentId w16cid:paraId="248E409A" w16cid:durableId="6A586BC4"/>
  <w16cid:commentId w16cid:paraId="6945EEA6" w16cid:durableId="1B2339E3"/>
  <w16cid:commentId w16cid:paraId="62B93B05" w16cid:durableId="009A31FB"/>
  <w16cid:commentId w16cid:paraId="2AC01A28" w16cid:durableId="08817B75"/>
  <w16cid:commentId w16cid:paraId="56E52EA7" w16cid:durableId="2CBDA9E6"/>
  <w16cid:commentId w16cid:paraId="195FD8EE" w16cid:durableId="62267363"/>
  <w16cid:commentId w16cid:paraId="2594776A" w16cid:durableId="4DFDAB48"/>
  <w16cid:commentId w16cid:paraId="3D698002" w16cid:durableId="450DD247"/>
  <w16cid:commentId w16cid:paraId="3F76DEF2" w16cid:durableId="45090CA2"/>
  <w16cid:commentId w16cid:paraId="148E8D3B" w16cid:durableId="183F146C"/>
  <w16cid:commentId w16cid:paraId="40A4F020" w16cid:durableId="2BF973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04AA" w:rsidP="0093415A" w:rsidRDefault="004904AA" w14:paraId="4CA95527" w14:textId="77777777">
      <w:pPr>
        <w:spacing w:after="0" w:line="240" w:lineRule="auto"/>
      </w:pPr>
      <w:r>
        <w:separator/>
      </w:r>
    </w:p>
  </w:endnote>
  <w:endnote w:type="continuationSeparator" w:id="0">
    <w:p w:rsidR="004904AA" w:rsidP="0093415A" w:rsidRDefault="004904AA" w14:paraId="573D824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1058447"/>
      <w:docPartObj>
        <w:docPartGallery w:val="Page Numbers (Bottom of Page)"/>
        <w:docPartUnique/>
      </w:docPartObj>
    </w:sdtPr>
    <w:sdtEndPr>
      <w:rPr>
        <w:rFonts w:ascii="Times New Roman" w:hAnsi="Times New Roman" w:cs="Times New Roman"/>
        <w:sz w:val="24"/>
        <w:szCs w:val="24"/>
      </w:rPr>
    </w:sdtEndPr>
    <w:sdtContent>
      <w:p w:rsidRPr="00A74532" w:rsidR="001C299B" w:rsidRDefault="001C299B" w14:paraId="22787084" w14:textId="7100BBE0">
        <w:pPr>
          <w:pStyle w:val="Jalus"/>
          <w:jc w:val="center"/>
          <w:rPr>
            <w:rFonts w:ascii="Times New Roman" w:hAnsi="Times New Roman" w:cs="Times New Roman"/>
            <w:sz w:val="24"/>
            <w:szCs w:val="24"/>
          </w:rPr>
        </w:pPr>
        <w:r w:rsidRPr="00A74532">
          <w:rPr>
            <w:rFonts w:ascii="Times New Roman" w:hAnsi="Times New Roman" w:cs="Times New Roman"/>
            <w:sz w:val="24"/>
            <w:szCs w:val="24"/>
          </w:rPr>
          <w:fldChar w:fldCharType="begin"/>
        </w:r>
        <w:r w:rsidRPr="00A74532">
          <w:rPr>
            <w:rFonts w:ascii="Times New Roman" w:hAnsi="Times New Roman" w:cs="Times New Roman"/>
            <w:sz w:val="24"/>
            <w:szCs w:val="24"/>
          </w:rPr>
          <w:instrText>PAGE   \* MERGEFORMAT</w:instrText>
        </w:r>
        <w:r w:rsidRPr="00A74532">
          <w:rPr>
            <w:rFonts w:ascii="Times New Roman" w:hAnsi="Times New Roman" w:cs="Times New Roman"/>
            <w:sz w:val="24"/>
            <w:szCs w:val="24"/>
          </w:rPr>
          <w:fldChar w:fldCharType="separate"/>
        </w:r>
        <w:r w:rsidRPr="00A74532">
          <w:rPr>
            <w:rFonts w:ascii="Times New Roman" w:hAnsi="Times New Roman" w:cs="Times New Roman"/>
            <w:sz w:val="24"/>
            <w:szCs w:val="24"/>
          </w:rPr>
          <w:t>2</w:t>
        </w:r>
        <w:r w:rsidRPr="00A74532">
          <w:rPr>
            <w:rFonts w:ascii="Times New Roman" w:hAnsi="Times New Roman" w:cs="Times New Roman"/>
            <w:sz w:val="24"/>
            <w:szCs w:val="24"/>
          </w:rPr>
          <w:fldChar w:fldCharType="end"/>
        </w:r>
      </w:p>
    </w:sdtContent>
  </w:sdt>
  <w:p w:rsidR="004D5BCD" w:rsidRDefault="004D5BCD" w14:paraId="626FFFE9"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04AA" w:rsidP="0093415A" w:rsidRDefault="004904AA" w14:paraId="0EE7BAF6" w14:textId="77777777">
      <w:pPr>
        <w:spacing w:after="0" w:line="240" w:lineRule="auto"/>
      </w:pPr>
      <w:r>
        <w:separator/>
      </w:r>
    </w:p>
  </w:footnote>
  <w:footnote w:type="continuationSeparator" w:id="0">
    <w:p w:rsidR="004904AA" w:rsidP="0093415A" w:rsidRDefault="004904AA" w14:paraId="6906073B" w14:textId="77777777">
      <w:pPr>
        <w:spacing w:after="0" w:line="240" w:lineRule="auto"/>
      </w:pPr>
      <w:r>
        <w:continuationSeparator/>
      </w:r>
    </w:p>
  </w:footnote>
  <w:footnote w:id="1">
    <w:p w:rsidRPr="00A74532" w:rsidR="00572DCF" w:rsidRDefault="00572DCF" w14:paraId="39E2437E" w14:textId="46986ADE">
      <w:pPr>
        <w:pStyle w:val="Allmrkusetekst"/>
        <w:rPr>
          <w:sz w:val="22"/>
          <w:szCs w:val="22"/>
        </w:rPr>
      </w:pPr>
      <w:r w:rsidRPr="00A74532">
        <w:rPr>
          <w:rStyle w:val="Allmrkuseviide"/>
          <w:sz w:val="22"/>
          <w:szCs w:val="22"/>
        </w:rPr>
        <w:footnoteRef/>
      </w:r>
      <w:r w:rsidRPr="00A74532" w:rsidR="74CD579E">
        <w:rPr>
          <w:sz w:val="22"/>
          <w:szCs w:val="22"/>
        </w:rPr>
        <w:t xml:space="preserve"> </w:t>
      </w:r>
      <w:r w:rsidRPr="00A74532" w:rsidR="74CD579E">
        <w:rPr>
          <w:rFonts w:ascii="Times New Roman" w:hAnsi="Times New Roman" w:cs="Times New Roman"/>
          <w:sz w:val="22"/>
          <w:szCs w:val="22"/>
        </w:rPr>
        <w:t xml:space="preserve">Õiguskantsleri 01.07.2025 kiri nr 7-7/250081/2504808 „Pangasaladuse kaitse ja täitmisregister“, lk 10 punkt 35. </w:t>
      </w:r>
      <w:hyperlink w:history="1" r:id="rId1">
        <w:r w:rsidRPr="00A74532" w:rsidR="74CD579E">
          <w:rPr>
            <w:rStyle w:val="Hperlink"/>
            <w:rFonts w:ascii="Times New Roman" w:hAnsi="Times New Roman" w:cs="Times New Roman"/>
            <w:sz w:val="22"/>
            <w:szCs w:val="22"/>
          </w:rPr>
          <w:t>Täitmisregistriga seotud soovitused.pdf</w:t>
        </w:r>
      </w:hyperlink>
      <w:r w:rsidRPr="00A74532" w:rsidR="74CD579E">
        <w:rPr>
          <w:rFonts w:ascii="Times New Roman" w:hAnsi="Times New Roman" w:cs="Times New Roman"/>
          <w:sz w:val="22"/>
          <w:szCs w:val="22"/>
        </w:rPr>
        <w:t xml:space="preserve"> (sisenetud: 27.08.2025).</w:t>
      </w:r>
    </w:p>
  </w:footnote>
  <w:footnote w:id="2">
    <w:p w:rsidR="1BC41059" w:rsidP="1836CB87" w:rsidRDefault="1BC41059" w14:paraId="55ACD4E2" w14:textId="38243762">
      <w:pPr>
        <w:pStyle w:val="Allmrkusetekst"/>
      </w:pPr>
      <w:r w:rsidRPr="00A74532">
        <w:rPr>
          <w:rStyle w:val="Allmrkuseviide"/>
          <w:sz w:val="22"/>
          <w:szCs w:val="22"/>
        </w:rPr>
        <w:footnoteRef/>
      </w:r>
      <w:r w:rsidRPr="00A74532" w:rsidR="74CD579E">
        <w:rPr>
          <w:sz w:val="22"/>
          <w:szCs w:val="22"/>
        </w:rPr>
        <w:t xml:space="preserve"> </w:t>
      </w:r>
      <w:r w:rsidRPr="00A74532" w:rsidR="74CD579E">
        <w:rPr>
          <w:rFonts w:ascii="Times New Roman" w:hAnsi="Times New Roman" w:cs="Times New Roman"/>
          <w:sz w:val="22"/>
          <w:szCs w:val="22"/>
        </w:rPr>
        <w:t xml:space="preserve">Õiguskantsleri 01.07.2025 kiri nr 7-7/250081/2504808 „Pangasaladuse kaitse ja täitmisregister“, lk 8-9 punkt 33. </w:t>
      </w:r>
      <w:hyperlink w:history="1" r:id="rId2">
        <w:r w:rsidRPr="00A74532" w:rsidR="74CD579E">
          <w:rPr>
            <w:rStyle w:val="Hperlink"/>
            <w:rFonts w:ascii="Times New Roman" w:hAnsi="Times New Roman" w:cs="Times New Roman"/>
            <w:sz w:val="22"/>
            <w:szCs w:val="22"/>
          </w:rPr>
          <w:t>Täitmisregistriga seotud soovitused.pdf</w:t>
        </w:r>
      </w:hyperlink>
      <w:r w:rsidRPr="00A74532" w:rsidR="74CD579E">
        <w:rPr>
          <w:rFonts w:ascii="Times New Roman" w:hAnsi="Times New Roman" w:cs="Times New Roman"/>
          <w:sz w:val="22"/>
          <w:szCs w:val="22"/>
        </w:rPr>
        <w:t xml:space="preserve"> (sisenetud: 27.08.2025).</w:t>
      </w:r>
    </w:p>
  </w:footnote>
  <w:footnote w:id="3">
    <w:p w:rsidR="000466BA" w:rsidRDefault="000466BA" w14:paraId="1DBEE489" w14:textId="058EA647"/>
  </w:footnote>
  <w:footnote w:id="4">
    <w:p w:rsidRPr="00A74532" w:rsidR="00111F05" w:rsidP="00DC46C8" w:rsidRDefault="0060539F" w14:paraId="04E4E2AE" w14:textId="42081EA9">
      <w:pPr>
        <w:pStyle w:val="Allmrkusetekst"/>
        <w:jc w:val="both"/>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Vt 08.03.2017 vastu võetud maksukorralduse seaduse muutmise ja sellega seonduvalt teiste seaduste muutmise seadus, millega sätestati MTA õigus kasutada elektroonilist arestimissüsteemi krediidiasutustele korralduste edastamiseks. </w:t>
      </w:r>
      <w:hyperlink w:history="1" r:id="rId3">
        <w:r w:rsidRPr="00A74532" w:rsidR="74CD579E">
          <w:rPr>
            <w:rStyle w:val="Hperlink"/>
            <w:rFonts w:ascii="Times New Roman" w:hAnsi="Times New Roman" w:cs="Times New Roman"/>
            <w:sz w:val="22"/>
            <w:szCs w:val="22"/>
          </w:rPr>
          <w:t>Eelnõu - Riigikogu</w:t>
        </w:r>
      </w:hyperlink>
      <w:r w:rsidRPr="00A74532" w:rsidR="74CD579E">
        <w:rPr>
          <w:rFonts w:ascii="Times New Roman" w:hAnsi="Times New Roman" w:cs="Times New Roman"/>
          <w:sz w:val="22"/>
          <w:szCs w:val="22"/>
        </w:rPr>
        <w:t xml:space="preserve"> (sisenetud: 27.08.2025).</w:t>
      </w:r>
    </w:p>
    <w:p w:rsidRPr="00A74532" w:rsidR="0060539F" w:rsidRDefault="0060539F" w14:paraId="7D6C3747" w14:textId="54449A14">
      <w:pPr>
        <w:pStyle w:val="Allmrkusetekst"/>
        <w:rPr>
          <w:rFonts w:ascii="Times New Roman" w:hAnsi="Times New Roman" w:cs="Times New Roman"/>
          <w:sz w:val="22"/>
          <w:szCs w:val="22"/>
        </w:rPr>
      </w:pPr>
    </w:p>
  </w:footnote>
  <w:footnote w:id="5">
    <w:p w:rsidRPr="00A74532" w:rsidR="5778A3D8" w:rsidP="20A76737" w:rsidRDefault="5778A3D8" w14:paraId="2B13D3C3" w14:textId="06EA0560">
      <w:pPr>
        <w:pStyle w:val="Allmrkusetekst"/>
        <w:spacing w:line="257" w:lineRule="auto"/>
        <w:jc w:val="both"/>
        <w:rPr>
          <w:rFonts w:ascii="Times New Roman" w:hAnsi="Times New Roman" w:eastAsia="Times New Roman" w:cs="Times New Roman"/>
          <w:sz w:val="22"/>
          <w:szCs w:val="22"/>
        </w:rPr>
      </w:pPr>
      <w:r w:rsidRPr="00A74532">
        <w:rPr>
          <w:rStyle w:val="Allmrkuseviide"/>
          <w:sz w:val="22"/>
          <w:szCs w:val="22"/>
        </w:rPr>
        <w:footnoteRef/>
      </w:r>
      <w:r w:rsidRPr="00A74532" w:rsidR="20A76737">
        <w:rPr>
          <w:sz w:val="22"/>
          <w:szCs w:val="22"/>
        </w:rPr>
        <w:t xml:space="preserve"> </w:t>
      </w:r>
      <w:r w:rsidRPr="00A74532" w:rsidR="20A76737">
        <w:rPr>
          <w:rFonts w:ascii="Times New Roman" w:hAnsi="Times New Roman" w:eastAsia="Times New Roman" w:cs="Times New Roman"/>
          <w:sz w:val="22"/>
          <w:szCs w:val="22"/>
        </w:rPr>
        <w:t xml:space="preserve">Kättesaadav: </w:t>
      </w:r>
      <w:hyperlink w:history="1" r:id="rId4">
        <w:r w:rsidRPr="00A74532" w:rsidR="20A76737">
          <w:rPr>
            <w:rStyle w:val="Hperlink"/>
            <w:rFonts w:ascii="Times New Roman" w:hAnsi="Times New Roman" w:eastAsia="Times New Roman" w:cs="Times New Roman"/>
            <w:color w:val="467886"/>
            <w:sz w:val="22"/>
            <w:szCs w:val="22"/>
          </w:rPr>
          <w:t>https://www.finlex.fi/eli?uri=http://data.finlex.fi/eli/sd/1995/1558/ajantasa/2025-08-15/fin</w:t>
        </w:r>
      </w:hyperlink>
      <w:r w:rsidRPr="00A74532" w:rsidR="20A76737">
        <w:rPr>
          <w:rFonts w:ascii="Times New Roman" w:hAnsi="Times New Roman" w:eastAsia="Times New Roman" w:cs="Times New Roman"/>
          <w:sz w:val="22"/>
          <w:szCs w:val="22"/>
        </w:rPr>
        <w:t xml:space="preserve"> (sisenetud 24.10.2025).</w:t>
      </w:r>
    </w:p>
    <w:p w:rsidR="5778A3D8" w:rsidP="5778A3D8" w:rsidRDefault="5778A3D8" w14:paraId="42F98474" w14:textId="028E5DC8">
      <w:pPr>
        <w:pStyle w:val="Allmrkusetekst"/>
      </w:pPr>
    </w:p>
  </w:footnote>
  <w:footnote w:id="6">
    <w:p w:rsidRPr="00A74532" w:rsidR="5778A3D8" w:rsidP="20A76737" w:rsidRDefault="5778A3D8" w14:paraId="2A78A882" w14:textId="2E03575E">
      <w:pPr>
        <w:pStyle w:val="Allmrkusetekst"/>
        <w:rPr>
          <w:rFonts w:ascii="Times New Roman" w:hAnsi="Times New Roman" w:eastAsia="Times New Roman" w:cs="Times New Roman"/>
          <w:sz w:val="22"/>
          <w:szCs w:val="22"/>
          <w:lang w:val="en-US"/>
        </w:rPr>
      </w:pPr>
      <w:r w:rsidRPr="00A74532">
        <w:rPr>
          <w:rStyle w:val="Allmrkuseviide"/>
          <w:rFonts w:ascii="Times New Roman" w:hAnsi="Times New Roman" w:cs="Times New Roman"/>
          <w:sz w:val="22"/>
          <w:szCs w:val="22"/>
        </w:rPr>
        <w:footnoteRef/>
      </w:r>
      <w:r w:rsidRPr="00A74532" w:rsidR="20A76737">
        <w:rPr>
          <w:rFonts w:ascii="Times New Roman" w:hAnsi="Times New Roman" w:cs="Times New Roman"/>
          <w:sz w:val="22"/>
          <w:szCs w:val="22"/>
        </w:rPr>
        <w:t xml:space="preserve"> </w:t>
      </w:r>
      <w:r w:rsidRPr="00A74532" w:rsidR="20A76737">
        <w:rPr>
          <w:rFonts w:ascii="Times New Roman" w:hAnsi="Times New Roman" w:eastAsia="Times New Roman" w:cs="Times New Roman"/>
          <w:sz w:val="22"/>
          <w:szCs w:val="22"/>
          <w:lang w:val="en-US"/>
        </w:rPr>
        <w:t xml:space="preserve">Finance Finland. Guidelines on Bank Secrecy 2021, </w:t>
      </w:r>
      <w:proofErr w:type="spellStart"/>
      <w:r w:rsidRPr="00A74532" w:rsidR="20A76737">
        <w:rPr>
          <w:rFonts w:ascii="Times New Roman" w:hAnsi="Times New Roman" w:eastAsia="Times New Roman" w:cs="Times New Roman"/>
          <w:sz w:val="22"/>
          <w:szCs w:val="22"/>
          <w:lang w:val="en-US"/>
        </w:rPr>
        <w:t>lk</w:t>
      </w:r>
      <w:proofErr w:type="spellEnd"/>
      <w:r w:rsidRPr="00A74532" w:rsidR="20A76737">
        <w:rPr>
          <w:rFonts w:ascii="Times New Roman" w:hAnsi="Times New Roman" w:eastAsia="Times New Roman" w:cs="Times New Roman"/>
          <w:sz w:val="22"/>
          <w:szCs w:val="22"/>
          <w:lang w:val="en-US"/>
        </w:rPr>
        <w:t xml:space="preserve">-d 36–38. </w:t>
      </w:r>
      <w:proofErr w:type="spellStart"/>
      <w:r w:rsidRPr="00A74532" w:rsidR="20A76737">
        <w:rPr>
          <w:rFonts w:ascii="Times New Roman" w:hAnsi="Times New Roman" w:eastAsia="Times New Roman" w:cs="Times New Roman"/>
          <w:sz w:val="22"/>
          <w:szCs w:val="22"/>
          <w:lang w:val="en-US"/>
        </w:rPr>
        <w:t>Kättesaadav</w:t>
      </w:r>
      <w:proofErr w:type="spellEnd"/>
      <w:r w:rsidRPr="00A74532" w:rsidR="20A76737">
        <w:rPr>
          <w:rFonts w:ascii="Times New Roman" w:hAnsi="Times New Roman" w:eastAsia="Times New Roman" w:cs="Times New Roman"/>
          <w:sz w:val="22"/>
          <w:szCs w:val="22"/>
          <w:lang w:val="en-US"/>
        </w:rPr>
        <w:t xml:space="preserve">: </w:t>
      </w:r>
      <w:hyperlink w:history="1" r:id="rId5">
        <w:r w:rsidRPr="00A74532" w:rsidR="20A76737">
          <w:rPr>
            <w:rStyle w:val="Hperlink"/>
            <w:rFonts w:ascii="Times New Roman" w:hAnsi="Times New Roman" w:eastAsia="Times New Roman" w:cs="Times New Roman"/>
            <w:color w:val="467886"/>
            <w:sz w:val="22"/>
            <w:szCs w:val="22"/>
            <w:lang w:val="en-US"/>
          </w:rPr>
          <w:t>Guidelines on Bank Secrecy 2021</w:t>
        </w:r>
      </w:hyperlink>
      <w:r w:rsidRPr="00A74532" w:rsidR="20A76737">
        <w:rPr>
          <w:rFonts w:ascii="Times New Roman" w:hAnsi="Times New Roman" w:eastAsia="Times New Roman" w:cs="Times New Roman"/>
          <w:sz w:val="22"/>
          <w:szCs w:val="22"/>
          <w:lang w:val="en-US"/>
        </w:rPr>
        <w:t xml:space="preserve"> (</w:t>
      </w:r>
      <w:proofErr w:type="spellStart"/>
      <w:r w:rsidRPr="00A74532" w:rsidR="20A76737">
        <w:rPr>
          <w:rFonts w:ascii="Times New Roman" w:hAnsi="Times New Roman" w:eastAsia="Times New Roman" w:cs="Times New Roman"/>
          <w:sz w:val="22"/>
          <w:szCs w:val="22"/>
          <w:lang w:val="en-US"/>
        </w:rPr>
        <w:t>sisenetud</w:t>
      </w:r>
      <w:proofErr w:type="spellEnd"/>
      <w:r w:rsidRPr="00A74532" w:rsidR="20A76737">
        <w:rPr>
          <w:rFonts w:ascii="Times New Roman" w:hAnsi="Times New Roman" w:eastAsia="Times New Roman" w:cs="Times New Roman"/>
          <w:sz w:val="22"/>
          <w:szCs w:val="22"/>
          <w:lang w:val="en-US"/>
        </w:rPr>
        <w:t xml:space="preserve"> 24.10.2025).</w:t>
      </w:r>
    </w:p>
  </w:footnote>
  <w:footnote w:id="7">
    <w:p w:rsidRPr="00A74532" w:rsidR="5778A3D8" w:rsidP="20A76737" w:rsidRDefault="5778A3D8" w14:paraId="47225C29" w14:textId="549755FB">
      <w:pPr>
        <w:pStyle w:val="Allmrkusetekst"/>
        <w:rPr>
          <w:rFonts w:ascii="Times New Roman" w:hAnsi="Times New Roman" w:eastAsia="Times New Roman" w:cs="Times New Roman"/>
          <w:sz w:val="22"/>
          <w:szCs w:val="22"/>
        </w:rPr>
      </w:pPr>
      <w:r w:rsidRPr="00A74532">
        <w:rPr>
          <w:rStyle w:val="Allmrkuseviide"/>
          <w:rFonts w:ascii="Times New Roman" w:hAnsi="Times New Roman" w:cs="Times New Roman"/>
          <w:sz w:val="22"/>
          <w:szCs w:val="22"/>
        </w:rPr>
        <w:footnoteRef/>
      </w:r>
      <w:r w:rsidRPr="00A74532" w:rsidR="20A76737">
        <w:rPr>
          <w:rFonts w:ascii="Times New Roman" w:hAnsi="Times New Roman" w:cs="Times New Roman"/>
          <w:sz w:val="22"/>
          <w:szCs w:val="22"/>
        </w:rPr>
        <w:t xml:space="preserve"> </w:t>
      </w:r>
      <w:r w:rsidRPr="00A74532" w:rsidR="20A76737">
        <w:rPr>
          <w:rFonts w:ascii="Times New Roman" w:hAnsi="Times New Roman" w:eastAsia="Times New Roman" w:cs="Times New Roman"/>
          <w:sz w:val="22"/>
          <w:szCs w:val="22"/>
        </w:rPr>
        <w:t xml:space="preserve">Kättesaadav: </w:t>
      </w:r>
      <w:hyperlink w:history="1" r:id="rId6">
        <w:proofErr w:type="spellStart"/>
        <w:r w:rsidRPr="00A74532" w:rsidR="20A76737">
          <w:rPr>
            <w:rStyle w:val="Hperlink"/>
            <w:rFonts w:ascii="Times New Roman" w:hAnsi="Times New Roman" w:eastAsia="Times New Roman" w:cs="Times New Roman"/>
            <w:color w:val="467886"/>
            <w:sz w:val="22"/>
            <w:szCs w:val="22"/>
          </w:rPr>
          <w:t>Par</w:t>
        </w:r>
        <w:proofErr w:type="spellEnd"/>
        <w:r w:rsidRPr="00A74532" w:rsidR="20A76737">
          <w:rPr>
            <w:rStyle w:val="Hperlink"/>
            <w:rFonts w:ascii="Times New Roman" w:hAnsi="Times New Roman" w:eastAsia="Times New Roman" w:cs="Times New Roman"/>
            <w:color w:val="467886"/>
            <w:sz w:val="22"/>
            <w:szCs w:val="22"/>
          </w:rPr>
          <w:t xml:space="preserve"> </w:t>
        </w:r>
        <w:proofErr w:type="spellStart"/>
        <w:r w:rsidRPr="00A74532" w:rsidR="20A76737">
          <w:rPr>
            <w:rStyle w:val="Hperlink"/>
            <w:rFonts w:ascii="Times New Roman" w:hAnsi="Times New Roman" w:eastAsia="Times New Roman" w:cs="Times New Roman"/>
            <w:color w:val="467886"/>
            <w:sz w:val="22"/>
            <w:szCs w:val="22"/>
          </w:rPr>
          <w:t>Valsts</w:t>
        </w:r>
        <w:proofErr w:type="spellEnd"/>
        <w:r w:rsidRPr="00A74532" w:rsidR="20A76737">
          <w:rPr>
            <w:rStyle w:val="Hperlink"/>
            <w:rFonts w:ascii="Times New Roman" w:hAnsi="Times New Roman" w:eastAsia="Times New Roman" w:cs="Times New Roman"/>
            <w:color w:val="467886"/>
            <w:sz w:val="22"/>
            <w:szCs w:val="22"/>
          </w:rPr>
          <w:t xml:space="preserve"> </w:t>
        </w:r>
        <w:proofErr w:type="spellStart"/>
        <w:r w:rsidRPr="00A74532" w:rsidR="20A76737">
          <w:rPr>
            <w:rStyle w:val="Hperlink"/>
            <w:rFonts w:ascii="Times New Roman" w:hAnsi="Times New Roman" w:eastAsia="Times New Roman" w:cs="Times New Roman"/>
            <w:color w:val="467886"/>
            <w:sz w:val="22"/>
            <w:szCs w:val="22"/>
          </w:rPr>
          <w:t>ieņēmumu</w:t>
        </w:r>
        <w:proofErr w:type="spellEnd"/>
        <w:r w:rsidRPr="00A74532" w:rsidR="20A76737">
          <w:rPr>
            <w:rStyle w:val="Hperlink"/>
            <w:rFonts w:ascii="Times New Roman" w:hAnsi="Times New Roman" w:eastAsia="Times New Roman" w:cs="Times New Roman"/>
            <w:color w:val="467886"/>
            <w:sz w:val="22"/>
            <w:szCs w:val="22"/>
          </w:rPr>
          <w:t xml:space="preserve"> </w:t>
        </w:r>
        <w:proofErr w:type="spellStart"/>
        <w:r w:rsidRPr="00A74532" w:rsidR="20A76737">
          <w:rPr>
            <w:rStyle w:val="Hperlink"/>
            <w:rFonts w:ascii="Times New Roman" w:hAnsi="Times New Roman" w:eastAsia="Times New Roman" w:cs="Times New Roman"/>
            <w:color w:val="467886"/>
            <w:sz w:val="22"/>
            <w:szCs w:val="22"/>
          </w:rPr>
          <w:t>dienestu</w:t>
        </w:r>
        <w:proofErr w:type="spellEnd"/>
      </w:hyperlink>
      <w:r w:rsidRPr="00A74532" w:rsidR="20A76737">
        <w:rPr>
          <w:rFonts w:ascii="Times New Roman" w:hAnsi="Times New Roman" w:eastAsia="Times New Roman" w:cs="Times New Roman"/>
          <w:sz w:val="22"/>
          <w:szCs w:val="22"/>
        </w:rPr>
        <w:t xml:space="preserve"> (sisenetud 24.10.2025).</w:t>
      </w:r>
    </w:p>
  </w:footnote>
  <w:footnote w:id="8">
    <w:p w:rsidRPr="00A74532" w:rsidR="5778A3D8" w:rsidP="20A76737" w:rsidRDefault="5778A3D8" w14:paraId="11A8D8B1" w14:textId="4F88BA4F">
      <w:pPr>
        <w:pStyle w:val="Allmrkusetekst"/>
        <w:rPr>
          <w:rFonts w:ascii="Times New Roman" w:hAnsi="Times New Roman" w:eastAsia="Times New Roman" w:cs="Times New Roman"/>
          <w:sz w:val="22"/>
          <w:szCs w:val="22"/>
        </w:rPr>
      </w:pPr>
      <w:r w:rsidRPr="00A74532">
        <w:rPr>
          <w:rStyle w:val="Allmrkuseviide"/>
          <w:rFonts w:ascii="Times New Roman" w:hAnsi="Times New Roman" w:cs="Times New Roman"/>
          <w:sz w:val="22"/>
          <w:szCs w:val="22"/>
        </w:rPr>
        <w:footnoteRef/>
      </w:r>
      <w:r w:rsidRPr="00A74532" w:rsidR="20A76737">
        <w:rPr>
          <w:rFonts w:ascii="Times New Roman" w:hAnsi="Times New Roman" w:cs="Times New Roman"/>
          <w:sz w:val="22"/>
          <w:szCs w:val="22"/>
        </w:rPr>
        <w:t xml:space="preserve"> </w:t>
      </w:r>
      <w:r w:rsidRPr="00A74532" w:rsidR="20A76737">
        <w:rPr>
          <w:rFonts w:ascii="Times New Roman" w:hAnsi="Times New Roman" w:eastAsia="Times New Roman" w:cs="Times New Roman"/>
          <w:sz w:val="22"/>
          <w:szCs w:val="22"/>
        </w:rPr>
        <w:t xml:space="preserve">Kättesaadav: </w:t>
      </w:r>
      <w:hyperlink w:history="1" r:id="rId7">
        <w:proofErr w:type="spellStart"/>
        <w:r w:rsidRPr="00A74532" w:rsidR="20A76737">
          <w:rPr>
            <w:rStyle w:val="Hperlink"/>
            <w:rFonts w:ascii="Times New Roman" w:hAnsi="Times New Roman" w:eastAsia="Times New Roman" w:cs="Times New Roman"/>
            <w:color w:val="467886"/>
            <w:sz w:val="22"/>
            <w:szCs w:val="22"/>
          </w:rPr>
          <w:t>Par</w:t>
        </w:r>
        <w:proofErr w:type="spellEnd"/>
        <w:r w:rsidRPr="00A74532" w:rsidR="20A76737">
          <w:rPr>
            <w:rStyle w:val="Hperlink"/>
            <w:rFonts w:ascii="Times New Roman" w:hAnsi="Times New Roman" w:eastAsia="Times New Roman" w:cs="Times New Roman"/>
            <w:color w:val="467886"/>
            <w:sz w:val="22"/>
            <w:szCs w:val="22"/>
          </w:rPr>
          <w:t xml:space="preserve"> </w:t>
        </w:r>
        <w:proofErr w:type="spellStart"/>
        <w:r w:rsidRPr="00A74532" w:rsidR="20A76737">
          <w:rPr>
            <w:rStyle w:val="Hperlink"/>
            <w:rFonts w:ascii="Times New Roman" w:hAnsi="Times New Roman" w:eastAsia="Times New Roman" w:cs="Times New Roman"/>
            <w:color w:val="467886"/>
            <w:sz w:val="22"/>
            <w:szCs w:val="22"/>
          </w:rPr>
          <w:t>nodokļiem</w:t>
        </w:r>
        <w:proofErr w:type="spellEnd"/>
        <w:r w:rsidRPr="00A74532" w:rsidR="20A76737">
          <w:rPr>
            <w:rStyle w:val="Hperlink"/>
            <w:rFonts w:ascii="Times New Roman" w:hAnsi="Times New Roman" w:eastAsia="Times New Roman" w:cs="Times New Roman"/>
            <w:color w:val="467886"/>
            <w:sz w:val="22"/>
            <w:szCs w:val="22"/>
          </w:rPr>
          <w:t xml:space="preserve"> </w:t>
        </w:r>
        <w:proofErr w:type="spellStart"/>
        <w:r w:rsidRPr="00A74532" w:rsidR="20A76737">
          <w:rPr>
            <w:rStyle w:val="Hperlink"/>
            <w:rFonts w:ascii="Times New Roman" w:hAnsi="Times New Roman" w:eastAsia="Times New Roman" w:cs="Times New Roman"/>
            <w:color w:val="467886"/>
            <w:sz w:val="22"/>
            <w:szCs w:val="22"/>
          </w:rPr>
          <w:t>un</w:t>
        </w:r>
        <w:proofErr w:type="spellEnd"/>
        <w:r w:rsidRPr="00A74532" w:rsidR="20A76737">
          <w:rPr>
            <w:rStyle w:val="Hperlink"/>
            <w:rFonts w:ascii="Times New Roman" w:hAnsi="Times New Roman" w:eastAsia="Times New Roman" w:cs="Times New Roman"/>
            <w:color w:val="467886"/>
            <w:sz w:val="22"/>
            <w:szCs w:val="22"/>
          </w:rPr>
          <w:t xml:space="preserve"> </w:t>
        </w:r>
        <w:proofErr w:type="spellStart"/>
        <w:r w:rsidRPr="00A74532" w:rsidR="20A76737">
          <w:rPr>
            <w:rStyle w:val="Hperlink"/>
            <w:rFonts w:ascii="Times New Roman" w:hAnsi="Times New Roman" w:eastAsia="Times New Roman" w:cs="Times New Roman"/>
            <w:color w:val="467886"/>
            <w:sz w:val="22"/>
            <w:szCs w:val="22"/>
          </w:rPr>
          <w:t>nodevām</w:t>
        </w:r>
        <w:proofErr w:type="spellEnd"/>
      </w:hyperlink>
      <w:r w:rsidRPr="00A74532" w:rsidR="20A76737">
        <w:rPr>
          <w:rFonts w:ascii="Times New Roman" w:hAnsi="Times New Roman" w:eastAsia="Times New Roman" w:cs="Times New Roman"/>
          <w:sz w:val="22"/>
          <w:szCs w:val="22"/>
        </w:rPr>
        <w:t xml:space="preserve"> (sisenetud: 27.10.2025).</w:t>
      </w:r>
    </w:p>
    <w:p w:rsidRPr="00A74532" w:rsidR="5778A3D8" w:rsidP="5778A3D8" w:rsidRDefault="5778A3D8" w14:paraId="02957F9D" w14:textId="7C8C6C71">
      <w:pPr>
        <w:pStyle w:val="Allmrkusetekst"/>
        <w:rPr>
          <w:rFonts w:ascii="Times New Roman" w:hAnsi="Times New Roman" w:cs="Times New Roman"/>
          <w:sz w:val="22"/>
          <w:szCs w:val="22"/>
        </w:rPr>
      </w:pPr>
    </w:p>
  </w:footnote>
  <w:footnote w:id="9">
    <w:p w:rsidR="5778A3D8" w:rsidP="20A76737" w:rsidRDefault="5778A3D8" w14:paraId="51E1CF69" w14:textId="1519188A">
      <w:pPr>
        <w:pStyle w:val="Allmrkusetekst"/>
      </w:pPr>
      <w:r w:rsidRPr="00A74532">
        <w:rPr>
          <w:rStyle w:val="Allmrkuseviide"/>
          <w:rFonts w:ascii="Times New Roman" w:hAnsi="Times New Roman" w:cs="Times New Roman"/>
          <w:sz w:val="22"/>
          <w:szCs w:val="22"/>
        </w:rPr>
        <w:footnoteRef/>
      </w:r>
      <w:r w:rsidRPr="00A74532" w:rsidR="20A76737">
        <w:rPr>
          <w:rFonts w:ascii="Times New Roman" w:hAnsi="Times New Roman" w:cs="Times New Roman"/>
          <w:sz w:val="22"/>
          <w:szCs w:val="22"/>
        </w:rPr>
        <w:t xml:space="preserve"> </w:t>
      </w:r>
      <w:r w:rsidRPr="00A74532" w:rsidR="20A76737">
        <w:rPr>
          <w:rFonts w:ascii="Times New Roman" w:hAnsi="Times New Roman" w:eastAsia="Times New Roman" w:cs="Times New Roman"/>
          <w:sz w:val="22"/>
          <w:szCs w:val="22"/>
        </w:rPr>
        <w:t xml:space="preserve">Kättesaadav: </w:t>
      </w:r>
      <w:hyperlink w:history="1" r:id="rId8">
        <w:proofErr w:type="spellStart"/>
        <w:r w:rsidRPr="00E055AC" w:rsidR="20A76737">
          <w:rPr>
            <w:rStyle w:val="Hperlink"/>
            <w:rFonts w:ascii="Times New Roman" w:hAnsi="Times New Roman" w:eastAsia="Times New Roman" w:cs="Times New Roman"/>
            <w:color w:val="467886"/>
            <w:sz w:val="22"/>
            <w:szCs w:val="22"/>
          </w:rPr>
          <w:t>Kredītiestāžu</w:t>
        </w:r>
        <w:proofErr w:type="spellEnd"/>
        <w:r w:rsidRPr="00E055AC" w:rsidR="20A76737">
          <w:rPr>
            <w:rStyle w:val="Hperlink"/>
            <w:rFonts w:ascii="Times New Roman" w:hAnsi="Times New Roman" w:eastAsia="Times New Roman" w:cs="Times New Roman"/>
            <w:color w:val="467886"/>
            <w:sz w:val="22"/>
            <w:szCs w:val="22"/>
          </w:rPr>
          <w:t xml:space="preserve"> </w:t>
        </w:r>
        <w:proofErr w:type="spellStart"/>
        <w:r w:rsidRPr="00E055AC" w:rsidR="20A76737">
          <w:rPr>
            <w:rStyle w:val="Hperlink"/>
            <w:rFonts w:ascii="Times New Roman" w:hAnsi="Times New Roman" w:eastAsia="Times New Roman" w:cs="Times New Roman"/>
            <w:color w:val="467886"/>
            <w:sz w:val="22"/>
            <w:szCs w:val="22"/>
          </w:rPr>
          <w:t>likums</w:t>
        </w:r>
        <w:proofErr w:type="spellEnd"/>
      </w:hyperlink>
      <w:r w:rsidRPr="00A74532" w:rsidR="20A76737">
        <w:rPr>
          <w:rFonts w:ascii="Times New Roman" w:hAnsi="Times New Roman" w:eastAsia="Times New Roman" w:cs="Times New Roman"/>
          <w:sz w:val="22"/>
          <w:szCs w:val="22"/>
        </w:rPr>
        <w:t xml:space="preserve"> (sisenetud: 27.10.2025).</w:t>
      </w:r>
    </w:p>
  </w:footnote>
  <w:footnote w:id="10">
    <w:p w:rsidRPr="00A74532" w:rsidR="5778A3D8" w:rsidP="20A76737" w:rsidRDefault="5778A3D8" w14:paraId="69CED9EE" w14:textId="504838E1">
      <w:pPr>
        <w:pStyle w:val="Allmrkusetekst"/>
        <w:rPr>
          <w:rFonts w:ascii="Times New Roman" w:hAnsi="Times New Roman" w:eastAsia="Times New Roman" w:cs="Times New Roman"/>
          <w:sz w:val="22"/>
          <w:szCs w:val="22"/>
          <w:lang w:val="en-US"/>
        </w:rPr>
      </w:pPr>
      <w:r w:rsidRPr="00A74532">
        <w:rPr>
          <w:rStyle w:val="Allmrkuseviide"/>
          <w:sz w:val="22"/>
          <w:szCs w:val="22"/>
          <w:lang w:val="en-US"/>
        </w:rPr>
        <w:footnoteRef/>
      </w:r>
      <w:r w:rsidRPr="00A74532" w:rsidR="20A76737">
        <w:rPr>
          <w:sz w:val="22"/>
          <w:szCs w:val="22"/>
          <w:lang w:val="en-US"/>
        </w:rPr>
        <w:t xml:space="preserve"> </w:t>
      </w:r>
      <w:proofErr w:type="spellStart"/>
      <w:r w:rsidRPr="00A74532" w:rsidR="20A76737">
        <w:rPr>
          <w:rFonts w:ascii="Times New Roman" w:hAnsi="Times New Roman" w:eastAsia="Times New Roman" w:cs="Times New Roman"/>
          <w:sz w:val="22"/>
          <w:szCs w:val="22"/>
          <w:lang w:val="en-US"/>
        </w:rPr>
        <w:t>Kättesaadav</w:t>
      </w:r>
      <w:proofErr w:type="spellEnd"/>
      <w:r w:rsidRPr="00A74532" w:rsidR="20A76737">
        <w:rPr>
          <w:rFonts w:ascii="Times New Roman" w:hAnsi="Times New Roman" w:eastAsia="Times New Roman" w:cs="Times New Roman"/>
          <w:sz w:val="22"/>
          <w:szCs w:val="22"/>
          <w:lang w:val="en-US"/>
        </w:rPr>
        <w:t xml:space="preserve">: </w:t>
      </w:r>
      <w:hyperlink w:history="1" r:id="rId9">
        <w:r w:rsidRPr="00A74532" w:rsidR="20A76737">
          <w:rPr>
            <w:rStyle w:val="Hperlink"/>
            <w:rFonts w:ascii="Times New Roman" w:hAnsi="Times New Roman" w:eastAsia="Times New Roman" w:cs="Times New Roman"/>
            <w:color w:val="467886"/>
            <w:sz w:val="22"/>
            <w:szCs w:val="22"/>
            <w:lang w:val="en-US"/>
          </w:rPr>
          <w:t>Tax Procedure Act (2011:1244) | The Swedish Parliament</w:t>
        </w:r>
      </w:hyperlink>
      <w:r w:rsidRPr="00A74532" w:rsidR="20A76737">
        <w:rPr>
          <w:rFonts w:ascii="Times New Roman" w:hAnsi="Times New Roman" w:eastAsia="Times New Roman" w:cs="Times New Roman"/>
          <w:sz w:val="22"/>
          <w:szCs w:val="22"/>
          <w:lang w:val="en-US"/>
        </w:rPr>
        <w:t xml:space="preserve"> (</w:t>
      </w:r>
      <w:proofErr w:type="spellStart"/>
      <w:r w:rsidRPr="00A74532" w:rsidR="20A76737">
        <w:rPr>
          <w:rFonts w:ascii="Times New Roman" w:hAnsi="Times New Roman" w:eastAsia="Times New Roman" w:cs="Times New Roman"/>
          <w:sz w:val="22"/>
          <w:szCs w:val="22"/>
          <w:lang w:val="en-US"/>
        </w:rPr>
        <w:t>sisenetud</w:t>
      </w:r>
      <w:proofErr w:type="spellEnd"/>
      <w:r w:rsidRPr="00A74532" w:rsidR="20A76737">
        <w:rPr>
          <w:rFonts w:ascii="Times New Roman" w:hAnsi="Times New Roman" w:eastAsia="Times New Roman" w:cs="Times New Roman"/>
          <w:sz w:val="22"/>
          <w:szCs w:val="22"/>
          <w:lang w:val="en-US"/>
        </w:rPr>
        <w:t>: 27.10.2025).</w:t>
      </w:r>
    </w:p>
  </w:footnote>
  <w:footnote w:id="11">
    <w:p w:rsidRPr="00A74532" w:rsidR="5778A3D8" w:rsidP="20A76737" w:rsidRDefault="5778A3D8" w14:paraId="59035C49" w14:textId="3529A7CC">
      <w:pPr>
        <w:pStyle w:val="Allmrkusetekst"/>
        <w:spacing w:line="257" w:lineRule="auto"/>
        <w:jc w:val="both"/>
        <w:rPr>
          <w:rFonts w:ascii="Times New Roman" w:hAnsi="Times New Roman" w:eastAsia="Times New Roman" w:cs="Times New Roman"/>
          <w:sz w:val="22"/>
          <w:szCs w:val="22"/>
        </w:rPr>
      </w:pPr>
      <w:r w:rsidRPr="00A74532">
        <w:rPr>
          <w:rStyle w:val="Allmrkuseviide"/>
          <w:sz w:val="22"/>
          <w:szCs w:val="22"/>
        </w:rPr>
        <w:footnoteRef/>
      </w:r>
      <w:r w:rsidRPr="00A74532" w:rsidR="20A76737">
        <w:rPr>
          <w:sz w:val="22"/>
          <w:szCs w:val="22"/>
        </w:rPr>
        <w:t xml:space="preserve"> </w:t>
      </w:r>
      <w:r w:rsidRPr="00A74532" w:rsidR="20A76737">
        <w:rPr>
          <w:rFonts w:ascii="Times New Roman" w:hAnsi="Times New Roman" w:eastAsia="Times New Roman" w:cs="Times New Roman"/>
          <w:sz w:val="22"/>
          <w:szCs w:val="22"/>
        </w:rPr>
        <w:t xml:space="preserve">Kättesaadav: </w:t>
      </w:r>
      <w:hyperlink w:history="1" r:id="rId10">
        <w:r w:rsidRPr="00A74532" w:rsidR="20A76737">
          <w:rPr>
            <w:rStyle w:val="Hperlink"/>
            <w:rFonts w:ascii="Times New Roman" w:hAnsi="Times New Roman" w:eastAsia="Times New Roman" w:cs="Times New Roman"/>
            <w:color w:val="467886"/>
            <w:sz w:val="22"/>
            <w:szCs w:val="22"/>
          </w:rPr>
          <w:t xml:space="preserve">AO - </w:t>
        </w:r>
        <w:proofErr w:type="spellStart"/>
        <w:r w:rsidRPr="00A74532" w:rsidR="20A76737">
          <w:rPr>
            <w:rStyle w:val="Hperlink"/>
            <w:rFonts w:ascii="Times New Roman" w:hAnsi="Times New Roman" w:eastAsia="Times New Roman" w:cs="Times New Roman"/>
            <w:color w:val="467886"/>
            <w:sz w:val="22"/>
            <w:szCs w:val="22"/>
          </w:rPr>
          <w:t>nichtamtliches</w:t>
        </w:r>
        <w:proofErr w:type="spellEnd"/>
        <w:r w:rsidRPr="00A74532" w:rsidR="20A76737">
          <w:rPr>
            <w:rStyle w:val="Hperlink"/>
            <w:rFonts w:ascii="Times New Roman" w:hAnsi="Times New Roman" w:eastAsia="Times New Roman" w:cs="Times New Roman"/>
            <w:color w:val="467886"/>
            <w:sz w:val="22"/>
            <w:szCs w:val="22"/>
          </w:rPr>
          <w:t xml:space="preserve"> </w:t>
        </w:r>
        <w:proofErr w:type="spellStart"/>
        <w:r w:rsidRPr="00A74532" w:rsidR="20A76737">
          <w:rPr>
            <w:rStyle w:val="Hperlink"/>
            <w:rFonts w:ascii="Times New Roman" w:hAnsi="Times New Roman" w:eastAsia="Times New Roman" w:cs="Times New Roman"/>
            <w:color w:val="467886"/>
            <w:sz w:val="22"/>
            <w:szCs w:val="22"/>
          </w:rPr>
          <w:t>Inhaltsverzeichnis</w:t>
        </w:r>
        <w:proofErr w:type="spellEnd"/>
      </w:hyperlink>
      <w:r w:rsidRPr="00A74532" w:rsidR="20A76737">
        <w:rPr>
          <w:rFonts w:ascii="Times New Roman" w:hAnsi="Times New Roman" w:eastAsia="Times New Roman" w:cs="Times New Roman"/>
          <w:sz w:val="22"/>
          <w:szCs w:val="22"/>
        </w:rPr>
        <w:t xml:space="preserve"> (sisenetud: 27.10.2025).</w:t>
      </w:r>
    </w:p>
    <w:p w:rsidR="5778A3D8" w:rsidP="5778A3D8" w:rsidRDefault="5778A3D8" w14:paraId="4C784E4D" w14:textId="347A45A4">
      <w:pPr>
        <w:pStyle w:val="Allmrkusetekst"/>
      </w:pPr>
    </w:p>
  </w:footnote>
  <w:footnote w:id="12">
    <w:p w:rsidRPr="00A74532" w:rsidR="0002719C" w:rsidRDefault="0002719C" w14:paraId="69FEA432" w14:textId="408326F9">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Eesti Pangaliidu 20.01.2017 aasta arvamus „Maksukorralduse seaduse ja elektroonilise side seaduse muutmise seadus 320 SE Täiendamisest“, lk 1. </w:t>
      </w:r>
      <w:hyperlink w:history="1" r:id="rId11">
        <w:r w:rsidRPr="00A74532" w:rsidR="74CD579E">
          <w:rPr>
            <w:rStyle w:val="Hperlink"/>
            <w:rFonts w:ascii="Times New Roman" w:hAnsi="Times New Roman" w:cs="Times New Roman"/>
            <w:sz w:val="22"/>
            <w:szCs w:val="22"/>
          </w:rPr>
          <w:t>Arvamused - Riigikogu</w:t>
        </w:r>
      </w:hyperlink>
      <w:r w:rsidRPr="00A74532" w:rsidR="74CD579E">
        <w:rPr>
          <w:rFonts w:ascii="Times New Roman" w:hAnsi="Times New Roman" w:cs="Times New Roman"/>
          <w:sz w:val="22"/>
          <w:szCs w:val="22"/>
        </w:rPr>
        <w:t xml:space="preserve"> (sisenetud: 27.08.2025).</w:t>
      </w:r>
    </w:p>
  </w:footnote>
  <w:footnote w:id="13">
    <w:p w:rsidRPr="00A74532" w:rsidR="00B26705" w:rsidRDefault="00B26705" w14:paraId="780CF8A4" w14:textId="599FE686">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Samas.</w:t>
      </w:r>
    </w:p>
  </w:footnote>
  <w:footnote w:id="14">
    <w:p w:rsidRPr="00A74532" w:rsidR="004873F4" w:rsidRDefault="004873F4" w14:paraId="640D8797" w14:textId="00EE3DE5">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Seletuskiri maksukorralduse seaduse muutmise ja sellega seonduvalt teiste seaduste muutmise seaduse eelnõule teiseks lugemiseks. 320 SE II, lk 4. </w:t>
      </w:r>
      <w:hyperlink w:history="1" r:id="rId12">
        <w:r w:rsidRPr="00A74532" w:rsidR="74CD579E">
          <w:rPr>
            <w:rStyle w:val="Hperlink"/>
            <w:rFonts w:ascii="Times New Roman" w:hAnsi="Times New Roman" w:cs="Times New Roman"/>
            <w:sz w:val="22"/>
            <w:szCs w:val="22"/>
          </w:rPr>
          <w:t>Eelnõu - Riigikogu</w:t>
        </w:r>
      </w:hyperlink>
      <w:r w:rsidRPr="00A74532" w:rsidR="74CD579E">
        <w:rPr>
          <w:rFonts w:ascii="Times New Roman" w:hAnsi="Times New Roman" w:cs="Times New Roman"/>
          <w:sz w:val="22"/>
          <w:szCs w:val="22"/>
        </w:rPr>
        <w:t xml:space="preserve"> (sisenetud: 27.08.2025).</w:t>
      </w:r>
    </w:p>
  </w:footnote>
  <w:footnote w:id="15">
    <w:p w:rsidRPr="00DC46C8" w:rsidR="00083EEF" w:rsidRDefault="00083EEF" w14:paraId="4C6DEA0B" w14:textId="4E500487">
      <w:pPr>
        <w:pStyle w:val="Allmrkusetekst"/>
        <w:rPr>
          <w:rFonts w:ascii="Times New Roman" w:hAnsi="Times New Roman" w:cs="Times New Roman"/>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Samas.</w:t>
      </w:r>
    </w:p>
  </w:footnote>
  <w:footnote w:id="16">
    <w:p w:rsidRPr="00A74532" w:rsidR="00D734ED" w:rsidRDefault="00D734ED" w14:paraId="36C3B890" w14:textId="436DFC7D">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Samas, lk 6.</w:t>
      </w:r>
    </w:p>
  </w:footnote>
  <w:footnote w:id="17">
    <w:p w:rsidRPr="00A74532" w:rsidR="003057FF" w:rsidRDefault="003057FF" w14:paraId="69BF1F26" w14:textId="6FB44B9F">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Samas.</w:t>
      </w:r>
    </w:p>
  </w:footnote>
  <w:footnote w:id="18">
    <w:p w:rsidRPr="00A74532" w:rsidR="003057FF" w:rsidRDefault="003057FF" w14:paraId="116A7DE3" w14:textId="7F6FC2B2">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Samas.</w:t>
      </w:r>
    </w:p>
  </w:footnote>
  <w:footnote w:id="19">
    <w:p w:rsidRPr="00A74532" w:rsidR="003057FF" w:rsidRDefault="003057FF" w14:paraId="4F226283" w14:textId="6821B016">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Samas, lk 7.</w:t>
      </w:r>
    </w:p>
  </w:footnote>
  <w:footnote w:id="20">
    <w:p w:rsidR="009C5A8B" w:rsidRDefault="009C5A8B" w14:paraId="36081F96" w14:textId="33767BCC">
      <w:pPr>
        <w:pStyle w:val="Allmrkusetekst"/>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Vt joonealune märkus nr 1, lk 11.</w:t>
      </w:r>
    </w:p>
  </w:footnote>
  <w:footnote w:id="21">
    <w:p w:rsidRPr="00A74532" w:rsidR="20A76737" w:rsidP="20A76737" w:rsidRDefault="20A76737" w14:paraId="286E3690" w14:textId="1E095637">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tänapäeval soovitus 29</w:t>
      </w:r>
    </w:p>
  </w:footnote>
  <w:footnote w:id="22">
    <w:p w:rsidRPr="00A74532" w:rsidR="20A76737" w:rsidP="20A76737" w:rsidRDefault="20A76737" w14:paraId="1F2300E5" w14:textId="5A742B1D">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proofErr w:type="spellStart"/>
      <w:r w:rsidRPr="00A74532">
        <w:rPr>
          <w:rFonts w:ascii="Times New Roman" w:hAnsi="Times New Roman" w:cs="Times New Roman"/>
          <w:sz w:val="22"/>
          <w:szCs w:val="22"/>
        </w:rPr>
        <w:t>Financial</w:t>
      </w:r>
      <w:proofErr w:type="spellEnd"/>
      <w:r w:rsidRPr="00A74532">
        <w:rPr>
          <w:rFonts w:ascii="Times New Roman" w:hAnsi="Times New Roman" w:cs="Times New Roman"/>
          <w:sz w:val="22"/>
          <w:szCs w:val="22"/>
        </w:rPr>
        <w:t xml:space="preserve"> </w:t>
      </w:r>
      <w:proofErr w:type="spellStart"/>
      <w:r w:rsidRPr="00A74532">
        <w:rPr>
          <w:rFonts w:ascii="Times New Roman" w:hAnsi="Times New Roman" w:cs="Times New Roman"/>
          <w:sz w:val="22"/>
          <w:szCs w:val="22"/>
        </w:rPr>
        <w:t>Intelligence</w:t>
      </w:r>
      <w:proofErr w:type="spellEnd"/>
      <w:r w:rsidRPr="00A74532">
        <w:rPr>
          <w:rFonts w:ascii="Times New Roman" w:hAnsi="Times New Roman" w:cs="Times New Roman"/>
          <w:sz w:val="22"/>
          <w:szCs w:val="22"/>
        </w:rPr>
        <w:t xml:space="preserve"> </w:t>
      </w:r>
      <w:proofErr w:type="spellStart"/>
      <w:r w:rsidRPr="00A74532">
        <w:rPr>
          <w:rFonts w:ascii="Times New Roman" w:hAnsi="Times New Roman" w:cs="Times New Roman"/>
          <w:sz w:val="22"/>
          <w:szCs w:val="22"/>
        </w:rPr>
        <w:t>Unit</w:t>
      </w:r>
      <w:proofErr w:type="spellEnd"/>
      <w:r w:rsidRPr="00A74532">
        <w:rPr>
          <w:rFonts w:ascii="Times New Roman" w:hAnsi="Times New Roman" w:cs="Times New Roman"/>
          <w:sz w:val="22"/>
          <w:szCs w:val="22"/>
        </w:rPr>
        <w:t>/ Rahapesu Andmebüroo</w:t>
      </w:r>
    </w:p>
  </w:footnote>
  <w:footnote w:id="23">
    <w:p w:rsidRPr="00A74532" w:rsidR="20A76737" w:rsidP="20A76737" w:rsidRDefault="20A76737" w14:paraId="2E8484D6" w14:textId="09A95334">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lang w:val="en-US"/>
        </w:rPr>
        <w:footnoteRef/>
      </w:r>
      <w:r w:rsidRPr="00A74532">
        <w:rPr>
          <w:rFonts w:ascii="Times New Roman" w:hAnsi="Times New Roman" w:cs="Times New Roman"/>
          <w:sz w:val="22"/>
          <w:szCs w:val="22"/>
          <w:lang w:val="en-US"/>
        </w:rPr>
        <w:t xml:space="preserve"> </w:t>
      </w:r>
      <w:hyperlink r:id="rId13">
        <w:r w:rsidRPr="00A74532">
          <w:rPr>
            <w:rStyle w:val="Hperlink"/>
            <w:rFonts w:ascii="Times New Roman" w:hAnsi="Times New Roman" w:cs="Times New Roman"/>
            <w:sz w:val="22"/>
            <w:szCs w:val="22"/>
            <w:lang w:val="en-US"/>
          </w:rPr>
          <w:t xml:space="preserve">Egmont </w:t>
        </w:r>
        <w:proofErr w:type="spellStart"/>
        <w:proofErr w:type="gramStart"/>
        <w:r w:rsidRPr="00A74532">
          <w:rPr>
            <w:rStyle w:val="Hperlink"/>
            <w:rFonts w:ascii="Times New Roman" w:hAnsi="Times New Roman" w:cs="Times New Roman"/>
            <w:sz w:val="22"/>
            <w:szCs w:val="22"/>
            <w:lang w:val="en-US"/>
          </w:rPr>
          <w:t>Group:PRINCIPLES</w:t>
        </w:r>
        <w:proofErr w:type="spellEnd"/>
        <w:proofErr w:type="gramEnd"/>
        <w:r w:rsidRPr="00A74532">
          <w:rPr>
            <w:rStyle w:val="Hperlink"/>
            <w:rFonts w:ascii="Times New Roman" w:hAnsi="Times New Roman" w:cs="Times New Roman"/>
            <w:sz w:val="22"/>
            <w:szCs w:val="22"/>
            <w:lang w:val="en-US"/>
          </w:rPr>
          <w:t xml:space="preserve"> FOR INFORMATION EXCHANGE BETWEEN FINANCIAL INTELLIGENCE UNITS</w:t>
        </w:r>
      </w:hyperlink>
      <w:r w:rsidRPr="00A74532">
        <w:rPr>
          <w:rFonts w:ascii="Times New Roman" w:hAnsi="Times New Roman" w:cs="Times New Roman"/>
          <w:sz w:val="22"/>
          <w:szCs w:val="22"/>
          <w:lang w:val="en-US"/>
        </w:rPr>
        <w:t xml:space="preserve"> </w:t>
      </w:r>
      <w:proofErr w:type="spellStart"/>
      <w:r w:rsidRPr="00A74532">
        <w:rPr>
          <w:rFonts w:ascii="Times New Roman" w:hAnsi="Times New Roman" w:cs="Times New Roman"/>
          <w:sz w:val="22"/>
          <w:szCs w:val="22"/>
          <w:lang w:val="en-US"/>
        </w:rPr>
        <w:t>vt</w:t>
      </w:r>
      <w:proofErr w:type="spellEnd"/>
      <w:r w:rsidRPr="00A74532">
        <w:rPr>
          <w:rFonts w:ascii="Times New Roman" w:hAnsi="Times New Roman" w:cs="Times New Roman"/>
          <w:sz w:val="22"/>
          <w:szCs w:val="22"/>
          <w:lang w:val="en-US"/>
        </w:rPr>
        <w:t xml:space="preserve"> </w:t>
      </w:r>
      <w:proofErr w:type="spellStart"/>
      <w:r w:rsidRPr="00A74532">
        <w:rPr>
          <w:rFonts w:ascii="Times New Roman" w:hAnsi="Times New Roman" w:cs="Times New Roman"/>
          <w:sz w:val="22"/>
          <w:szCs w:val="22"/>
          <w:lang w:val="en-US"/>
        </w:rPr>
        <w:t>lk</w:t>
      </w:r>
      <w:proofErr w:type="spellEnd"/>
      <w:r w:rsidRPr="00A74532">
        <w:rPr>
          <w:rFonts w:ascii="Times New Roman" w:hAnsi="Times New Roman" w:cs="Times New Roman"/>
          <w:sz w:val="22"/>
          <w:szCs w:val="22"/>
          <w:lang w:val="en-US"/>
        </w:rPr>
        <w:t xml:space="preserve"> 6</w:t>
      </w:r>
    </w:p>
  </w:footnote>
  <w:footnote w:id="24">
    <w:p w:rsidR="20A76737" w:rsidP="20A76737" w:rsidRDefault="20A76737" w14:paraId="6D247A3C" w14:textId="6CEAA397">
      <w:pPr>
        <w:pStyle w:val="Allmrkusetekst"/>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hyperlink r:id="rId14">
        <w:r w:rsidRPr="00A74532">
          <w:rPr>
            <w:rStyle w:val="Hperlink"/>
            <w:rFonts w:ascii="Times New Roman" w:hAnsi="Times New Roman" w:cs="Times New Roman"/>
            <w:sz w:val="22"/>
            <w:szCs w:val="22"/>
          </w:rPr>
          <w:t>EUR-Lex - 02019L1153-20240709 - EN - EUR-Lex</w:t>
        </w:r>
      </w:hyperlink>
    </w:p>
  </w:footnote>
  <w:footnote w:id="25">
    <w:p w:rsidRPr="00A74532" w:rsidR="1836CB87" w:rsidP="1836CB87" w:rsidRDefault="1836CB87" w14:paraId="3F8BADF1" w14:textId="52CD1045">
      <w:pPr>
        <w:pStyle w:val="Allmrkusetekst"/>
        <w:rPr>
          <w:rFonts w:ascii="Times New Roman" w:hAnsi="Times New Roman" w:eastAsia="Aptos" w:cs="Times New Roman"/>
          <w:color w:val="467886"/>
          <w:sz w:val="22"/>
          <w:szCs w:val="22"/>
          <w:u w:val="single"/>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hyperlink r:id="rId15">
        <w:r w:rsidRPr="00A74532" w:rsidR="74CD579E">
          <w:rPr>
            <w:rStyle w:val="Hperlink"/>
            <w:rFonts w:ascii="Times New Roman" w:hAnsi="Times New Roman" w:eastAsia="Aptos" w:cs="Times New Roman"/>
            <w:color w:val="467886"/>
            <w:sz w:val="22"/>
            <w:szCs w:val="22"/>
          </w:rPr>
          <w:t>https://www.riigikogu.ee/tegevus/eelnoud/eelnou/d96af017-4826-4c45-9adc-fd113244f76d/krediidiasutuste-seaduse-muutmise-ja-sellega-seonduvalt-teiste-seaduste-muutmise-seadus/</w:t>
        </w:r>
      </w:hyperlink>
      <w:r w:rsidRPr="00A74532" w:rsidR="74CD579E">
        <w:rPr>
          <w:rFonts w:ascii="Times New Roman" w:hAnsi="Times New Roman" w:cs="Times New Roman"/>
          <w:sz w:val="22"/>
          <w:szCs w:val="22"/>
        </w:rPr>
        <w:t>.</w:t>
      </w:r>
    </w:p>
  </w:footnote>
  <w:footnote w:id="26">
    <w:p w:rsidR="1836CB87" w:rsidP="1836CB87" w:rsidRDefault="1836CB87" w14:paraId="592A3F52" w14:textId="62ED2C53">
      <w:pPr>
        <w:pStyle w:val="Allmrkusetekst"/>
        <w:rPr>
          <w:rFonts w:ascii="Aptos" w:hAnsi="Aptos" w:eastAsia="Aptos"/>
        </w:rPr>
      </w:pPr>
      <w:r w:rsidRPr="00A74532">
        <w:rPr>
          <w:rStyle w:val="Allmrkuseviide"/>
          <w:rFonts w:ascii="Times New Roman" w:hAnsi="Times New Roman" w:cs="Times New Roman"/>
          <w:sz w:val="22"/>
          <w:szCs w:val="22"/>
        </w:rPr>
        <w:footnoteRef/>
      </w:r>
      <w:r w:rsidRPr="00A74532" w:rsidR="08CE0643">
        <w:rPr>
          <w:rFonts w:ascii="Times New Roman" w:hAnsi="Times New Roman" w:cs="Times New Roman"/>
          <w:sz w:val="22"/>
          <w:szCs w:val="22"/>
        </w:rPr>
        <w:t xml:space="preserve"> varem viidatud </w:t>
      </w:r>
      <w:r w:rsidRPr="00A74532" w:rsidR="08CE0643">
        <w:rPr>
          <w:rFonts w:ascii="Times New Roman" w:hAnsi="Times New Roman" w:eastAsia="Aptos" w:cs="Times New Roman"/>
          <w:sz w:val="22"/>
          <w:szCs w:val="22"/>
        </w:rPr>
        <w:t>seletuskirja lk-d 32 ja 33. RTRTS (</w:t>
      </w:r>
      <w:proofErr w:type="spellStart"/>
      <w:r w:rsidRPr="00A74532" w:rsidR="08CE0643">
        <w:rPr>
          <w:rFonts w:ascii="Times New Roman" w:hAnsi="Times New Roman" w:eastAsia="Aptos" w:cs="Times New Roman"/>
          <w:sz w:val="22"/>
          <w:szCs w:val="22"/>
        </w:rPr>
        <w:t>RahaPTS</w:t>
      </w:r>
      <w:proofErr w:type="spellEnd"/>
      <w:r w:rsidRPr="00A74532" w:rsidR="08CE0643">
        <w:rPr>
          <w:rFonts w:ascii="Times New Roman" w:hAnsi="Times New Roman" w:eastAsia="Aptos" w:cs="Times New Roman"/>
          <w:sz w:val="22"/>
          <w:szCs w:val="22"/>
        </w:rPr>
        <w:t>), RSS (</w:t>
      </w:r>
      <w:proofErr w:type="spellStart"/>
      <w:r w:rsidRPr="00A74532" w:rsidR="08CE0643">
        <w:rPr>
          <w:rFonts w:ascii="Times New Roman" w:hAnsi="Times New Roman" w:eastAsia="Aptos" w:cs="Times New Roman"/>
          <w:sz w:val="22"/>
          <w:szCs w:val="22"/>
        </w:rPr>
        <w:t>RSanS</w:t>
      </w:r>
      <w:proofErr w:type="spellEnd"/>
      <w:r w:rsidRPr="00A74532" w:rsidR="08CE0643">
        <w:rPr>
          <w:rFonts w:ascii="Times New Roman" w:hAnsi="Times New Roman" w:eastAsia="Aptos" w:cs="Times New Roman"/>
          <w:sz w:val="22"/>
          <w:szCs w:val="22"/>
        </w:rPr>
        <w:t xml:space="preserve">), </w:t>
      </w:r>
      <w:proofErr w:type="spellStart"/>
      <w:r w:rsidRPr="00A74532" w:rsidR="08CE0643">
        <w:rPr>
          <w:rFonts w:ascii="Times New Roman" w:hAnsi="Times New Roman" w:eastAsia="Aptos" w:cs="Times New Roman"/>
          <w:sz w:val="22"/>
          <w:szCs w:val="22"/>
        </w:rPr>
        <w:t>KrAS</w:t>
      </w:r>
      <w:proofErr w:type="spellEnd"/>
      <w:r w:rsidRPr="00A74532" w:rsidR="08CE0643">
        <w:rPr>
          <w:rFonts w:ascii="Times New Roman" w:hAnsi="Times New Roman" w:eastAsia="Aptos" w:cs="Times New Roman"/>
          <w:sz w:val="22"/>
          <w:szCs w:val="22"/>
        </w:rPr>
        <w:t xml:space="preserve"> (KAS)</w:t>
      </w:r>
      <w:r w:rsidR="08CE0643">
        <w:rPr>
          <w:rFonts w:ascii="Aptos" w:hAnsi="Aptos" w:eastAsia="Aptos"/>
        </w:rPr>
        <w:t>.</w:t>
      </w:r>
    </w:p>
  </w:footnote>
  <w:footnote w:id="27">
    <w:p w:rsidRPr="00A74532" w:rsidR="1836CB87" w:rsidP="1836CB87" w:rsidRDefault="1836CB87" w14:paraId="1EF11447" w14:textId="0FAC862A">
      <w:pPr>
        <w:pStyle w:val="Allmrkusetekst"/>
        <w:rPr>
          <w:rFonts w:ascii="Times New Roman" w:hAnsi="Times New Roman" w:eastAsia="Aptos"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r w:rsidRPr="00A74532" w:rsidR="74CD579E">
        <w:rPr>
          <w:rFonts w:ascii="Times New Roman" w:hAnsi="Times New Roman" w:eastAsia="Aptos" w:cs="Times New Roman"/>
          <w:sz w:val="22"/>
          <w:szCs w:val="22"/>
        </w:rPr>
        <w:t xml:space="preserve">Seletuskiri rahapesu ja terrorismi rahastamise tõkestamise seaduse ja teiste seaduste muutmise seaduse juurde (130 SE), lk 35, </w:t>
      </w:r>
      <w:hyperlink r:id="rId16">
        <w:r w:rsidRPr="00A74532" w:rsidR="74CD579E">
          <w:rPr>
            <w:rStyle w:val="Hperlink"/>
            <w:rFonts w:ascii="Times New Roman" w:hAnsi="Times New Roman" w:eastAsia="Aptos" w:cs="Times New Roman"/>
            <w:sz w:val="22"/>
            <w:szCs w:val="22"/>
          </w:rPr>
          <w:t>https://www.riigikogu.ee/tegevus/eelnoud/eelnou/69421167-7e69-4383-b2f8-b9f2912a13e6/</w:t>
        </w:r>
      </w:hyperlink>
      <w:r w:rsidRPr="00A74532" w:rsidR="74CD579E">
        <w:rPr>
          <w:sz w:val="22"/>
          <w:szCs w:val="22"/>
        </w:rPr>
        <w:t>.</w:t>
      </w:r>
    </w:p>
  </w:footnote>
  <w:footnote w:id="28">
    <w:p w:rsidRPr="00A74532" w:rsidR="1836CB87" w:rsidP="1836CB87" w:rsidRDefault="1836CB87" w14:paraId="52263AC1" w14:textId="6E597068">
      <w:pPr>
        <w:pStyle w:val="Allmrkusetekst"/>
        <w:rPr>
          <w:rFonts w:ascii="Times New Roman" w:hAnsi="Times New Roman" w:eastAsia="Aptos"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r w:rsidRPr="00A74532" w:rsidR="74CD579E">
        <w:rPr>
          <w:rFonts w:ascii="Times New Roman" w:hAnsi="Times New Roman" w:eastAsia="Aptos" w:cs="Times New Roman"/>
          <w:sz w:val="22"/>
          <w:szCs w:val="22"/>
        </w:rPr>
        <w:t>muudatusettepanekud rahapesu ja terrorismi rahastamise tõkestamise seaduse ja teiste seaduste muutmise seaduse 130 SE juurde, lk 10.</w:t>
      </w:r>
    </w:p>
  </w:footnote>
  <w:footnote w:id="29">
    <w:p w:rsidRPr="006A34EB" w:rsidR="1836CB87" w:rsidP="1836CB87" w:rsidRDefault="1836CB87" w14:paraId="30C86327" w14:textId="699FCC5D">
      <w:pPr>
        <w:pStyle w:val="Allmrkusetekst"/>
        <w:rPr>
          <w:rFonts w:ascii="Times New Roman" w:hAnsi="Times New Roman" w:eastAsia="Aptos" w:cs="Times New Roman"/>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r w:rsidRPr="00A74532" w:rsidR="74CD579E">
        <w:rPr>
          <w:rFonts w:ascii="Times New Roman" w:hAnsi="Times New Roman" w:eastAsia="Aptos" w:cs="Times New Roman"/>
          <w:sz w:val="22"/>
          <w:szCs w:val="22"/>
        </w:rPr>
        <w:t>Seletuskiri rahapesu ja terrorismi rahastamise tõkestamise seaduse ja teiste seaduste muutmise seaduse juurde ( 130 SE), lk 32.</w:t>
      </w:r>
    </w:p>
  </w:footnote>
  <w:footnote w:id="30">
    <w:p w:rsidRPr="00A74532" w:rsidR="20A76737" w:rsidP="20A76737" w:rsidRDefault="20A76737" w14:paraId="24A71DBE" w14:textId="20955448">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hyperlink r:id="rId17">
        <w:proofErr w:type="spellStart"/>
        <w:r w:rsidRPr="00A74532">
          <w:rPr>
            <w:rStyle w:val="Hperlink"/>
            <w:rFonts w:ascii="Times New Roman" w:hAnsi="Times New Roman" w:cs="Times New Roman"/>
            <w:sz w:val="22"/>
            <w:szCs w:val="22"/>
          </w:rPr>
          <w:t>Financial</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Intelligence</w:t>
        </w:r>
        <w:proofErr w:type="spellEnd"/>
        <w:r w:rsidRPr="00A74532">
          <w:rPr>
            <w:rStyle w:val="Hperlink"/>
            <w:rFonts w:ascii="Times New Roman" w:hAnsi="Times New Roman" w:cs="Times New Roman"/>
            <w:sz w:val="22"/>
            <w:szCs w:val="22"/>
          </w:rPr>
          <w:t xml:space="preserve"> Units: </w:t>
        </w:r>
        <w:proofErr w:type="spellStart"/>
        <w:r w:rsidRPr="00A74532">
          <w:rPr>
            <w:rStyle w:val="Hperlink"/>
            <w:rFonts w:ascii="Times New Roman" w:hAnsi="Times New Roman" w:cs="Times New Roman"/>
            <w:sz w:val="22"/>
            <w:szCs w:val="22"/>
          </w:rPr>
          <w:t>An</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Overview</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June</w:t>
        </w:r>
        <w:proofErr w:type="spellEnd"/>
        <w:r w:rsidRPr="00A74532">
          <w:rPr>
            <w:rStyle w:val="Hperlink"/>
            <w:rFonts w:ascii="Times New Roman" w:hAnsi="Times New Roman" w:cs="Times New Roman"/>
            <w:sz w:val="22"/>
            <w:szCs w:val="22"/>
          </w:rPr>
          <w:t xml:space="preserve"> 2004)</w:t>
        </w:r>
      </w:hyperlink>
    </w:p>
  </w:footnote>
  <w:footnote w:id="31">
    <w:p w:rsidR="0073384E" w:rsidRDefault="0073384E" w14:paraId="163C7C4C" w14:textId="3D1FB681">
      <w:pPr>
        <w:pStyle w:val="Allmrkusetekst"/>
      </w:pPr>
      <w:r>
        <w:rPr>
          <w:rStyle w:val="Allmrkuseviide"/>
        </w:rPr>
        <w:footnoteRef/>
      </w:r>
      <w:r>
        <w:t xml:space="preserve"> </w:t>
      </w:r>
      <w:proofErr w:type="spellStart"/>
      <w:r w:rsidRPr="0073384E">
        <w:t>Suspicious</w:t>
      </w:r>
      <w:proofErr w:type="spellEnd"/>
      <w:r w:rsidRPr="0073384E">
        <w:t xml:space="preserve"> </w:t>
      </w:r>
      <w:proofErr w:type="spellStart"/>
      <w:r w:rsidRPr="0073384E">
        <w:t>Transaction</w:t>
      </w:r>
      <w:proofErr w:type="spellEnd"/>
      <w:r w:rsidRPr="0073384E">
        <w:t xml:space="preserve"> </w:t>
      </w:r>
      <w:proofErr w:type="spellStart"/>
      <w:r w:rsidRPr="0073384E">
        <w:t>Report</w:t>
      </w:r>
      <w:proofErr w:type="spellEnd"/>
      <w:r w:rsidRPr="0073384E">
        <w:t>, eesti keeles kahtlase tehingu</w:t>
      </w:r>
      <w:r>
        <w:t xml:space="preserve"> teatis</w:t>
      </w:r>
    </w:p>
  </w:footnote>
  <w:footnote w:id="32">
    <w:p w:rsidRPr="00A74532" w:rsidR="20A76737" w:rsidP="20A76737" w:rsidRDefault="20A76737" w14:paraId="06797F94" w14:textId="36D480A0">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https://www.fatf-gafi.org/content/dam/fatf-gafi/mer/MER-Finland-2019.pdf</w:t>
      </w:r>
    </w:p>
  </w:footnote>
  <w:footnote w:id="33">
    <w:p w:rsidR="20A76737" w:rsidP="20A76737" w:rsidRDefault="20A76737" w14:paraId="5F49564E" w14:textId="536B397A">
      <w:pPr>
        <w:pStyle w:val="Allmrkusetekst"/>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hyperlink r:id="rId18">
        <w:proofErr w:type="spellStart"/>
        <w:r w:rsidRPr="00A74532">
          <w:rPr>
            <w:rStyle w:val="Hperlink"/>
            <w:rFonts w:ascii="Times New Roman" w:hAnsi="Times New Roman" w:cs="Times New Roman"/>
            <w:sz w:val="22"/>
            <w:szCs w:val="22"/>
          </w:rPr>
          <w:t>Legislation</w:t>
        </w:r>
        <w:proofErr w:type="spellEnd"/>
        <w:r w:rsidRPr="00A74532">
          <w:rPr>
            <w:rStyle w:val="Hperlink"/>
            <w:rFonts w:ascii="Times New Roman" w:hAnsi="Times New Roman" w:cs="Times New Roman"/>
            <w:sz w:val="22"/>
            <w:szCs w:val="22"/>
          </w:rPr>
          <w:t xml:space="preserve"> - </w:t>
        </w:r>
        <w:proofErr w:type="spellStart"/>
        <w:r w:rsidRPr="00A74532">
          <w:rPr>
            <w:rStyle w:val="Hperlink"/>
            <w:rFonts w:ascii="Times New Roman" w:hAnsi="Times New Roman" w:cs="Times New Roman"/>
            <w:sz w:val="22"/>
            <w:szCs w:val="22"/>
          </w:rPr>
          <w:t>Valtiovarainministeriö</w:t>
        </w:r>
        <w:proofErr w:type="spellEnd"/>
      </w:hyperlink>
    </w:p>
  </w:footnote>
  <w:footnote w:id="34">
    <w:p w:rsidR="000153A6" w:rsidRDefault="000153A6" w14:paraId="09CA737F" w14:textId="7297E11B">
      <w:pPr>
        <w:pStyle w:val="Allmrkusetekst"/>
      </w:pPr>
      <w:r>
        <w:rPr>
          <w:rStyle w:val="Allmrkuseviide"/>
        </w:rPr>
        <w:footnoteRef/>
      </w:r>
      <w:r>
        <w:t xml:space="preserve"> </w:t>
      </w:r>
      <w:hyperlink w:history="1" r:id="rId19">
        <w:r w:rsidRPr="000153A6">
          <w:rPr>
            <w:rStyle w:val="Hperlink"/>
          </w:rPr>
          <w:t xml:space="preserve">Bank and </w:t>
        </w:r>
        <w:proofErr w:type="spellStart"/>
        <w:r w:rsidRPr="000153A6">
          <w:rPr>
            <w:rStyle w:val="Hperlink"/>
          </w:rPr>
          <w:t>payment</w:t>
        </w:r>
        <w:proofErr w:type="spellEnd"/>
        <w:r w:rsidRPr="000153A6">
          <w:rPr>
            <w:rStyle w:val="Hperlink"/>
          </w:rPr>
          <w:t xml:space="preserve"> </w:t>
        </w:r>
        <w:proofErr w:type="spellStart"/>
        <w:r w:rsidRPr="000153A6">
          <w:rPr>
            <w:rStyle w:val="Hperlink"/>
          </w:rPr>
          <w:t>account</w:t>
        </w:r>
        <w:proofErr w:type="spellEnd"/>
        <w:r w:rsidRPr="000153A6">
          <w:rPr>
            <w:rStyle w:val="Hperlink"/>
          </w:rPr>
          <w:t xml:space="preserve"> </w:t>
        </w:r>
        <w:proofErr w:type="spellStart"/>
        <w:r w:rsidRPr="000153A6">
          <w:rPr>
            <w:rStyle w:val="Hperlink"/>
          </w:rPr>
          <w:t>monitoring</w:t>
        </w:r>
        <w:proofErr w:type="spellEnd"/>
        <w:r w:rsidRPr="000153A6">
          <w:rPr>
            <w:rStyle w:val="Hperlink"/>
          </w:rPr>
          <w:t xml:space="preserve"> </w:t>
        </w:r>
        <w:proofErr w:type="spellStart"/>
        <w:r w:rsidRPr="000153A6">
          <w:rPr>
            <w:rStyle w:val="Hperlink"/>
          </w:rPr>
          <w:t>system</w:t>
        </w:r>
        <w:proofErr w:type="spellEnd"/>
        <w:r w:rsidRPr="000153A6">
          <w:rPr>
            <w:rStyle w:val="Hperlink"/>
          </w:rPr>
          <w:t xml:space="preserve"> - </w:t>
        </w:r>
        <w:proofErr w:type="spellStart"/>
        <w:r w:rsidRPr="000153A6">
          <w:rPr>
            <w:rStyle w:val="Hperlink"/>
          </w:rPr>
          <w:t>Finnish</w:t>
        </w:r>
        <w:proofErr w:type="spellEnd"/>
        <w:r w:rsidRPr="000153A6">
          <w:rPr>
            <w:rStyle w:val="Hperlink"/>
          </w:rPr>
          <w:t xml:space="preserve"> </w:t>
        </w:r>
        <w:proofErr w:type="spellStart"/>
        <w:r w:rsidRPr="000153A6">
          <w:rPr>
            <w:rStyle w:val="Hperlink"/>
          </w:rPr>
          <w:t>Customs</w:t>
        </w:r>
        <w:proofErr w:type="spellEnd"/>
      </w:hyperlink>
    </w:p>
  </w:footnote>
  <w:footnote w:id="35">
    <w:p w:rsidRPr="00A74532" w:rsidR="20A76737" w:rsidP="20A76737" w:rsidRDefault="20A76737" w14:paraId="71857247" w14:textId="3F2AA0FE">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hyperlink r:id="rId20">
        <w:proofErr w:type="spellStart"/>
        <w:r w:rsidRPr="00A74532">
          <w:rPr>
            <w:rStyle w:val="Hperlink"/>
            <w:rFonts w:ascii="Times New Roman" w:hAnsi="Times New Roman" w:cs="Times New Roman"/>
            <w:sz w:val="22"/>
            <w:szCs w:val="22"/>
          </w:rPr>
          <w:t>Noziedzīgi</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iegūtu</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līdzekļu</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legalizācijas</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un</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terorisma</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un</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proliferācijas</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finansēšanas</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novēršanas</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likums</w:t>
        </w:r>
        <w:proofErr w:type="spellEnd"/>
      </w:hyperlink>
    </w:p>
  </w:footnote>
  <w:footnote w:id="36">
    <w:p w:rsidRPr="00A74532" w:rsidR="20A76737" w:rsidP="20A76737" w:rsidRDefault="20A76737" w14:paraId="6C62DD98" w14:textId="300D9237">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hyperlink r:id="rId21">
        <w:proofErr w:type="spellStart"/>
        <w:r w:rsidRPr="00A74532">
          <w:rPr>
            <w:rStyle w:val="Hperlink"/>
            <w:rFonts w:ascii="Times New Roman" w:hAnsi="Times New Roman" w:cs="Times New Roman"/>
            <w:sz w:val="22"/>
            <w:szCs w:val="22"/>
          </w:rPr>
          <w:t>Kredītiestāžu</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likums</w:t>
        </w:r>
        <w:proofErr w:type="spellEnd"/>
      </w:hyperlink>
    </w:p>
  </w:footnote>
  <w:footnote w:id="37">
    <w:p w:rsidRPr="00A74532" w:rsidR="20A76737" w:rsidP="20A76737" w:rsidRDefault="20A76737" w14:paraId="065D2C79" w14:textId="48138618">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Rootsi rahapesu- ja terrorismi rahastamise vastane seadus</w:t>
      </w:r>
    </w:p>
  </w:footnote>
  <w:footnote w:id="38">
    <w:p w:rsidRPr="00A74532" w:rsidR="20A76737" w:rsidP="20A76737" w:rsidRDefault="20A76737" w14:paraId="6A44B4B6" w14:textId="6414C69F">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hyperlink r:id="rId22">
        <w:r w:rsidRPr="00A74532">
          <w:rPr>
            <w:rStyle w:val="Hperlink"/>
            <w:rFonts w:ascii="Times New Roman" w:hAnsi="Times New Roman" w:cs="Times New Roman"/>
            <w:sz w:val="22"/>
            <w:szCs w:val="22"/>
          </w:rPr>
          <w:t>PMFS 2022:12</w:t>
        </w:r>
      </w:hyperlink>
    </w:p>
  </w:footnote>
  <w:footnote w:id="39">
    <w:p w:rsidRPr="00A74532" w:rsidR="20A76737" w:rsidP="20A76737" w:rsidRDefault="20A76737" w14:paraId="01DEDD4A" w14:textId="753888D3">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hyperlink r:id="rId23">
        <w:proofErr w:type="spellStart"/>
        <w:r w:rsidRPr="00A74532">
          <w:rPr>
            <w:rStyle w:val="Hperlink"/>
            <w:rFonts w:ascii="Times New Roman" w:hAnsi="Times New Roman" w:cs="Times New Roman"/>
            <w:sz w:val="22"/>
            <w:szCs w:val="22"/>
          </w:rPr>
          <w:t>BaFin</w:t>
        </w:r>
        <w:proofErr w:type="spellEnd"/>
        <w:r w:rsidRPr="00A74532">
          <w:rPr>
            <w:rStyle w:val="Hperlink"/>
            <w:rFonts w:ascii="Times New Roman" w:hAnsi="Times New Roman" w:cs="Times New Roman"/>
            <w:sz w:val="22"/>
            <w:szCs w:val="22"/>
          </w:rPr>
          <w:t xml:space="preserve"> - </w:t>
        </w:r>
        <w:proofErr w:type="spellStart"/>
        <w:r w:rsidRPr="00A74532">
          <w:rPr>
            <w:rStyle w:val="Hperlink"/>
            <w:rFonts w:ascii="Times New Roman" w:hAnsi="Times New Roman" w:cs="Times New Roman"/>
            <w:sz w:val="22"/>
            <w:szCs w:val="22"/>
          </w:rPr>
          <w:t>Acts</w:t>
        </w:r>
        <w:proofErr w:type="spellEnd"/>
        <w:r w:rsidRPr="00A74532">
          <w:rPr>
            <w:rStyle w:val="Hperlink"/>
            <w:rFonts w:ascii="Times New Roman" w:hAnsi="Times New Roman" w:cs="Times New Roman"/>
            <w:sz w:val="22"/>
            <w:szCs w:val="22"/>
          </w:rPr>
          <w:t xml:space="preserve"> - Money </w:t>
        </w:r>
        <w:proofErr w:type="spellStart"/>
        <w:r w:rsidRPr="00A74532">
          <w:rPr>
            <w:rStyle w:val="Hperlink"/>
            <w:rFonts w:ascii="Times New Roman" w:hAnsi="Times New Roman" w:cs="Times New Roman"/>
            <w:sz w:val="22"/>
            <w:szCs w:val="22"/>
          </w:rPr>
          <w:t>Laundering</w:t>
        </w:r>
        <w:proofErr w:type="spellEnd"/>
        <w:r w:rsidRPr="00A74532">
          <w:rPr>
            <w:rStyle w:val="Hperlink"/>
            <w:rFonts w:ascii="Times New Roman" w:hAnsi="Times New Roman" w:cs="Times New Roman"/>
            <w:sz w:val="22"/>
            <w:szCs w:val="22"/>
          </w:rPr>
          <w:t xml:space="preserve"> </w:t>
        </w:r>
        <w:proofErr w:type="spellStart"/>
        <w:r w:rsidRPr="00A74532">
          <w:rPr>
            <w:rStyle w:val="Hperlink"/>
            <w:rFonts w:ascii="Times New Roman" w:hAnsi="Times New Roman" w:cs="Times New Roman"/>
            <w:sz w:val="22"/>
            <w:szCs w:val="22"/>
          </w:rPr>
          <w:t>Act</w:t>
        </w:r>
        <w:proofErr w:type="spellEnd"/>
      </w:hyperlink>
    </w:p>
  </w:footnote>
  <w:footnote w:id="40">
    <w:p w:rsidRPr="00A74532" w:rsidR="20A76737" w:rsidP="20A76737" w:rsidRDefault="20A76737" w14:paraId="5A481BED" w14:textId="6AAB3A03">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hyperlink r:id="rId24">
        <w:r w:rsidRPr="00A74532">
          <w:rPr>
            <w:rStyle w:val="Hperlink"/>
            <w:rFonts w:ascii="Times New Roman" w:hAnsi="Times New Roman" w:cs="Times New Roman"/>
            <w:sz w:val="22"/>
            <w:szCs w:val="22"/>
          </w:rPr>
          <w:t>fiu_hinweise_nutzung_software.pdf</w:t>
        </w:r>
      </w:hyperlink>
    </w:p>
  </w:footnote>
  <w:footnote w:id="41">
    <w:p w:rsidR="20A76737" w:rsidP="20A76737" w:rsidRDefault="20A76737" w14:paraId="24E58DE5" w14:textId="54AC98A1">
      <w:pPr>
        <w:pStyle w:val="Allmrkusetekst"/>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w:t>
      </w:r>
      <w:hyperlink r:id="rId25">
        <w:r w:rsidRPr="00A74532">
          <w:rPr>
            <w:rStyle w:val="Hperlink"/>
            <w:rFonts w:ascii="Times New Roman" w:hAnsi="Times New Roman" w:cs="Times New Roman"/>
            <w:sz w:val="22"/>
            <w:szCs w:val="22"/>
          </w:rPr>
          <w:t>switzerland-anti-money-laundering-comparative-guide.pdf</w:t>
        </w:r>
      </w:hyperlink>
    </w:p>
  </w:footnote>
  <w:footnote w:id="42">
    <w:p w:rsidRPr="00A74532" w:rsidR="1836CB87" w:rsidP="1836CB87" w:rsidRDefault="1836CB87" w14:paraId="6E5C2004" w14:textId="3E034137">
      <w:pPr>
        <w:pStyle w:val="Allmrkusetekst"/>
        <w:rPr>
          <w:sz w:val="22"/>
          <w:szCs w:val="22"/>
        </w:rPr>
      </w:pPr>
      <w:r w:rsidRPr="00A74532">
        <w:rPr>
          <w:rStyle w:val="Allmrkuseviide"/>
          <w:sz w:val="22"/>
          <w:szCs w:val="22"/>
        </w:rPr>
        <w:footnoteRef/>
      </w:r>
      <w:r w:rsidRPr="00A74532">
        <w:rPr>
          <w:sz w:val="22"/>
          <w:szCs w:val="22"/>
        </w:rPr>
        <w:t xml:space="preserve"> </w:t>
      </w:r>
      <w:r w:rsidRPr="00A74532">
        <w:rPr>
          <w:rFonts w:ascii="Times New Roman" w:hAnsi="Times New Roman" w:cs="Times New Roman"/>
          <w:sz w:val="22"/>
          <w:szCs w:val="22"/>
        </w:rPr>
        <w:t>Vt joonealune märkus nr 1, p 33 lk 8.</w:t>
      </w:r>
    </w:p>
  </w:footnote>
  <w:footnote w:id="43">
    <w:p w:rsidRPr="00DD43D8" w:rsidR="1836CB87" w:rsidP="1836CB87" w:rsidRDefault="1836CB87" w14:paraId="48A6342A" w14:textId="5EA28343">
      <w:pPr>
        <w:pStyle w:val="Allmrkusetekst"/>
        <w:rPr>
          <w:rFonts w:ascii="Times New Roman" w:hAnsi="Times New Roman" w:cs="Times New Roman"/>
        </w:rPr>
      </w:pPr>
      <w:r w:rsidRPr="00A74532">
        <w:rPr>
          <w:rStyle w:val="Allmrkuseviide"/>
          <w:sz w:val="22"/>
          <w:szCs w:val="22"/>
        </w:rPr>
        <w:footnoteRef/>
      </w:r>
      <w:r w:rsidRPr="00A74532" w:rsidR="20A76737">
        <w:rPr>
          <w:sz w:val="22"/>
          <w:szCs w:val="22"/>
        </w:rPr>
        <w:t xml:space="preserve"> </w:t>
      </w:r>
      <w:r w:rsidRPr="00A74532" w:rsidR="20A76737">
        <w:rPr>
          <w:rFonts w:ascii="Times New Roman" w:hAnsi="Times New Roman" w:cs="Times New Roman"/>
          <w:sz w:val="22"/>
          <w:szCs w:val="22"/>
        </w:rPr>
        <w:t>KAS § 88 lg 4</w:t>
      </w:r>
      <w:r w:rsidRPr="00A74532" w:rsidR="20A76737">
        <w:rPr>
          <w:rFonts w:ascii="Times New Roman" w:hAnsi="Times New Roman" w:cs="Times New Roman"/>
          <w:sz w:val="22"/>
          <w:szCs w:val="22"/>
          <w:vertAlign w:val="superscript"/>
        </w:rPr>
        <w:t>2</w:t>
      </w:r>
      <w:r w:rsidRPr="00A74532" w:rsidR="20A76737">
        <w:rPr>
          <w:rFonts w:ascii="Times New Roman" w:hAnsi="Times New Roman" w:cs="Times New Roman"/>
          <w:sz w:val="22"/>
          <w:szCs w:val="22"/>
        </w:rPr>
        <w:t xml:space="preserve"> sõnastus, mis määrab RahaPTS kaudu juurdepääsetavate andmete ulatuse: „(4</w:t>
      </w:r>
      <w:r w:rsidRPr="00A74532" w:rsidR="20A76737">
        <w:rPr>
          <w:rFonts w:ascii="Times New Roman" w:hAnsi="Times New Roman" w:cs="Times New Roman"/>
          <w:sz w:val="22"/>
          <w:szCs w:val="22"/>
          <w:vertAlign w:val="superscript"/>
        </w:rPr>
        <w:t>2</w:t>
      </w:r>
      <w:r w:rsidRPr="00A74532" w:rsidR="20A76737">
        <w:rPr>
          <w:rFonts w:ascii="Times New Roman" w:hAnsi="Times New Roman" w:cs="Times New Roman"/>
          <w:sz w:val="22"/>
          <w:szCs w:val="22"/>
        </w:rPr>
        <w:t xml:space="preserve"> ) Krediidiasutusel on õigus avaldada ja ta on kohustatud seoses oma seadusest tulenevate ülesannete täitmisega avaldama pangasaladust sisaldavaid andmeid: 1) Rahapesu Andmebüroole ja tegelike kasusaajate andmekogu vastutavale ja volitatud töötlejale ning Kaitsepolitseiametile rahapesu ja terrorismi rahastamise tõkestamise seaduses ning rahvusvahelise sanktsiooni seaduses sätestatud juhtudel ja ulatuses;“ RahaPTS § 58 lg 11 sõnastus, mis määrab ammendavalt juurdepääsetavate andmete ulatuse: (11 ) Rahapesu Andmebürool on õigus käesolevast seadusest tulenevate ülesannete täitmiseks saada täitemenetluse seadustiku §- s 631 nimetatud elektroonilise arestimissüsteemi kaudu käesoleva seaduse § 81 lõigetes 1 </w:t>
      </w:r>
      <w:r w:rsidRPr="00A74532" w:rsidR="20A76737">
        <w:rPr>
          <w:rFonts w:ascii="Times New Roman" w:hAnsi="Times New Roman" w:cs="Times New Roman"/>
          <w:sz w:val="22"/>
          <w:szCs w:val="22"/>
          <w:vertAlign w:val="superscript"/>
        </w:rPr>
        <w:t>1</w:t>
      </w:r>
      <w:r w:rsidRPr="00A74532" w:rsidR="20A76737">
        <w:rPr>
          <w:rFonts w:ascii="Times New Roman" w:hAnsi="Times New Roman" w:cs="Times New Roman"/>
          <w:sz w:val="22"/>
          <w:szCs w:val="22"/>
        </w:rPr>
        <w:t xml:space="preserve">–1 </w:t>
      </w:r>
      <w:r w:rsidRPr="00A74532" w:rsidR="20A76737">
        <w:rPr>
          <w:rFonts w:ascii="Times New Roman" w:hAnsi="Times New Roman" w:cs="Times New Roman"/>
          <w:sz w:val="22"/>
          <w:szCs w:val="22"/>
          <w:vertAlign w:val="superscript"/>
        </w:rPr>
        <w:t xml:space="preserve">5 </w:t>
      </w:r>
      <w:r w:rsidRPr="00A74532" w:rsidR="20A76737">
        <w:rPr>
          <w:rFonts w:ascii="Times New Roman" w:hAnsi="Times New Roman" w:cs="Times New Roman"/>
          <w:sz w:val="22"/>
          <w:szCs w:val="22"/>
        </w:rPr>
        <w:t>nimetatud andmeid. Laiemat juurdepääsetavate andmete ulatust ei saa tuletada RahaPTS § 81 lõikest 1 ega KAS § 88 lõike 5 punktist 3</w:t>
      </w:r>
      <w:r w:rsidRPr="00A74532" w:rsidR="20A76737">
        <w:rPr>
          <w:rFonts w:ascii="Times New Roman" w:hAnsi="Times New Roman" w:cs="Times New Roman"/>
          <w:sz w:val="22"/>
          <w:szCs w:val="22"/>
          <w:vertAlign w:val="superscript"/>
        </w:rPr>
        <w:t>1</w:t>
      </w:r>
      <w:r w:rsidRPr="00A74532" w:rsidR="20A76737">
        <w:rPr>
          <w:rFonts w:ascii="Times New Roman" w:hAnsi="Times New Roman" w:cs="Times New Roman"/>
          <w:sz w:val="22"/>
          <w:szCs w:val="22"/>
        </w:rPr>
        <w:t>.</w:t>
      </w:r>
    </w:p>
  </w:footnote>
  <w:footnote w:id="44">
    <w:p w:rsidRPr="00A74532" w:rsidR="1836CB87" w:rsidP="1836CB87" w:rsidRDefault="1836CB87" w14:paraId="03FAA4AA" w14:textId="14118087">
      <w:pPr>
        <w:pStyle w:val="Allmrkusetekst"/>
        <w:rPr>
          <w:rFonts w:ascii="Times New Roman" w:hAnsi="Times New Roman" w:cs="Times New Roman"/>
          <w:sz w:val="22"/>
          <w:szCs w:val="22"/>
        </w:rPr>
      </w:pPr>
      <w:r w:rsidRPr="00A74532">
        <w:rPr>
          <w:rStyle w:val="Allmrkuseviide"/>
          <w:sz w:val="22"/>
          <w:szCs w:val="22"/>
        </w:rPr>
        <w:footnoteRef/>
      </w:r>
      <w:r w:rsidRPr="00A74532" w:rsidR="74CD579E">
        <w:rPr>
          <w:sz w:val="22"/>
          <w:szCs w:val="22"/>
        </w:rPr>
        <w:t xml:space="preserve"> </w:t>
      </w:r>
      <w:r w:rsidRPr="00A74532" w:rsidR="74CD579E">
        <w:rPr>
          <w:rFonts w:ascii="Times New Roman" w:hAnsi="Times New Roman" w:cs="Times New Roman"/>
          <w:sz w:val="22"/>
          <w:szCs w:val="22"/>
        </w:rPr>
        <w:t>Vt joonealune märkus nr 1, lk 8-9.</w:t>
      </w:r>
    </w:p>
  </w:footnote>
  <w:footnote w:id="45">
    <w:p w:rsidRPr="00A74532" w:rsidR="1836CB87" w:rsidP="1836CB87" w:rsidRDefault="74CD579E" w14:paraId="2BE75EDB" w14:textId="566BA261">
      <w:pPr>
        <w:pStyle w:val="Allmrkusetekst"/>
        <w:rPr>
          <w:rFonts w:ascii="Times New Roman" w:hAnsi="Times New Roman" w:cs="Times New Roman"/>
          <w:sz w:val="22"/>
          <w:szCs w:val="22"/>
        </w:rPr>
      </w:pPr>
      <w:r w:rsidRPr="00A74532">
        <w:rPr>
          <w:rFonts w:ascii="Times New Roman" w:hAnsi="Times New Roman" w:cs="Times New Roman"/>
          <w:sz w:val="22"/>
          <w:szCs w:val="22"/>
        </w:rPr>
        <w:t>24Vt joonealune märkus nr 1, lk 9.</w:t>
      </w:r>
    </w:p>
  </w:footnote>
  <w:footnote w:id="46">
    <w:p w:rsidRPr="00A74532" w:rsidR="1836CB87" w:rsidP="1836CB87" w:rsidRDefault="1836CB87" w14:paraId="37732E5B" w14:textId="2F0E01BE">
      <w:pPr>
        <w:pStyle w:val="Allmrkusetekst"/>
        <w:rPr>
          <w:rFonts w:ascii="Times New Roman" w:hAnsi="Times New Roman" w:cs="Times New Roman"/>
          <w:sz w:val="22"/>
          <w:szCs w:val="22"/>
        </w:rPr>
      </w:pPr>
      <w:r w:rsidRPr="00A74532">
        <w:rPr>
          <w:rStyle w:val="Allmrkuseviide"/>
          <w:sz w:val="22"/>
          <w:szCs w:val="22"/>
        </w:rPr>
        <w:footnoteRef/>
      </w:r>
      <w:r w:rsidRPr="00A74532" w:rsidR="74CD579E">
        <w:rPr>
          <w:sz w:val="22"/>
          <w:szCs w:val="22"/>
        </w:rPr>
        <w:t xml:space="preserve"> </w:t>
      </w:r>
      <w:r w:rsidRPr="00A74532" w:rsidR="74CD579E">
        <w:rPr>
          <w:rFonts w:ascii="Times New Roman" w:hAnsi="Times New Roman" w:cs="Times New Roman"/>
          <w:sz w:val="22"/>
          <w:szCs w:val="22"/>
        </w:rPr>
        <w:t>Vt joonealune märkus nr 1, lk 9.</w:t>
      </w:r>
    </w:p>
  </w:footnote>
  <w:footnote w:id="47">
    <w:p w:rsidR="1836CB87" w:rsidP="1836CB87" w:rsidRDefault="1836CB87" w14:paraId="46D69151" w14:textId="4CAA6967">
      <w:pPr>
        <w:pStyle w:val="Allmrkusetekst"/>
        <w:rPr>
          <w:rFonts w:ascii="Times New Roman" w:hAnsi="Times New Roman" w:cs="Times New Roman"/>
        </w:rPr>
      </w:pPr>
      <w:r w:rsidRPr="00A74532">
        <w:rPr>
          <w:rStyle w:val="Allmrkuseviide"/>
          <w:sz w:val="22"/>
          <w:szCs w:val="22"/>
        </w:rPr>
        <w:footnoteRef/>
      </w:r>
      <w:r w:rsidRPr="00A74532" w:rsidR="74CD579E">
        <w:rPr>
          <w:sz w:val="22"/>
          <w:szCs w:val="22"/>
        </w:rPr>
        <w:t xml:space="preserve"> </w:t>
      </w:r>
      <w:r w:rsidRPr="00A74532" w:rsidR="74CD579E">
        <w:rPr>
          <w:rFonts w:ascii="Times New Roman" w:hAnsi="Times New Roman" w:cs="Times New Roman"/>
          <w:sz w:val="22"/>
          <w:szCs w:val="22"/>
        </w:rPr>
        <w:t>Vt joonealune märkus nr 1, lk 10.</w:t>
      </w:r>
    </w:p>
  </w:footnote>
  <w:footnote w:id="48">
    <w:p w:rsidRPr="00A74532" w:rsidR="1836CB87" w:rsidP="1836CB87" w:rsidRDefault="1836CB87" w14:paraId="55B576F4" w14:textId="5D31F7BE">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hyperlink r:id="rId26">
        <w:r w:rsidRPr="00A74532" w:rsidR="74CD579E">
          <w:rPr>
            <w:rStyle w:val="Hperlink"/>
            <w:rFonts w:ascii="Times New Roman" w:hAnsi="Times New Roman" w:cs="Times New Roman"/>
            <w:sz w:val="22"/>
            <w:szCs w:val="22"/>
          </w:rPr>
          <w:t xml:space="preserve">CETS 198 - </w:t>
        </w:r>
        <w:proofErr w:type="spellStart"/>
        <w:r w:rsidRPr="00A74532" w:rsidR="74CD579E">
          <w:rPr>
            <w:rStyle w:val="Hperlink"/>
            <w:rFonts w:ascii="Times New Roman" w:hAnsi="Times New Roman" w:cs="Times New Roman"/>
            <w:sz w:val="22"/>
            <w:szCs w:val="22"/>
          </w:rPr>
          <w:t>Council</w:t>
        </w:r>
        <w:proofErr w:type="spellEnd"/>
        <w:r w:rsidRPr="00A74532" w:rsidR="74CD579E">
          <w:rPr>
            <w:rStyle w:val="Hperlink"/>
            <w:rFonts w:ascii="Times New Roman" w:hAnsi="Times New Roman" w:cs="Times New Roman"/>
            <w:sz w:val="22"/>
            <w:szCs w:val="22"/>
          </w:rPr>
          <w:t xml:space="preserve"> of Europe </w:t>
        </w:r>
        <w:proofErr w:type="spellStart"/>
        <w:r w:rsidRPr="00A74532" w:rsidR="74CD579E">
          <w:rPr>
            <w:rStyle w:val="Hperlink"/>
            <w:rFonts w:ascii="Times New Roman" w:hAnsi="Times New Roman" w:cs="Times New Roman"/>
            <w:sz w:val="22"/>
            <w:szCs w:val="22"/>
          </w:rPr>
          <w:t>Convention</w:t>
        </w:r>
        <w:proofErr w:type="spellEnd"/>
        <w:r w:rsidRPr="00A74532" w:rsidR="74CD579E">
          <w:rPr>
            <w:rStyle w:val="Hperlink"/>
            <w:rFonts w:ascii="Times New Roman" w:hAnsi="Times New Roman" w:cs="Times New Roman"/>
            <w:sz w:val="22"/>
            <w:szCs w:val="22"/>
          </w:rPr>
          <w:t xml:space="preserve"> on </w:t>
        </w:r>
        <w:proofErr w:type="spellStart"/>
        <w:r w:rsidRPr="00A74532" w:rsidR="74CD579E">
          <w:rPr>
            <w:rStyle w:val="Hperlink"/>
            <w:rFonts w:ascii="Times New Roman" w:hAnsi="Times New Roman" w:cs="Times New Roman"/>
            <w:sz w:val="22"/>
            <w:szCs w:val="22"/>
          </w:rPr>
          <w:t>Laundering</w:t>
        </w:r>
        <w:proofErr w:type="spellEnd"/>
        <w:r w:rsidRPr="00A74532" w:rsidR="74CD579E">
          <w:rPr>
            <w:rStyle w:val="Hperlink"/>
            <w:rFonts w:ascii="Times New Roman" w:hAnsi="Times New Roman" w:cs="Times New Roman"/>
            <w:sz w:val="22"/>
            <w:szCs w:val="22"/>
          </w:rPr>
          <w:t xml:space="preserve">, </w:t>
        </w:r>
        <w:proofErr w:type="spellStart"/>
        <w:r w:rsidRPr="00A74532" w:rsidR="74CD579E">
          <w:rPr>
            <w:rStyle w:val="Hperlink"/>
            <w:rFonts w:ascii="Times New Roman" w:hAnsi="Times New Roman" w:cs="Times New Roman"/>
            <w:sz w:val="22"/>
            <w:szCs w:val="22"/>
          </w:rPr>
          <w:t>Search</w:t>
        </w:r>
        <w:proofErr w:type="spellEnd"/>
        <w:r w:rsidRPr="00A74532" w:rsidR="74CD579E">
          <w:rPr>
            <w:rStyle w:val="Hperlink"/>
            <w:rFonts w:ascii="Times New Roman" w:hAnsi="Times New Roman" w:cs="Times New Roman"/>
            <w:sz w:val="22"/>
            <w:szCs w:val="22"/>
          </w:rPr>
          <w:t xml:space="preserve">, </w:t>
        </w:r>
        <w:proofErr w:type="spellStart"/>
        <w:r w:rsidRPr="00A74532" w:rsidR="74CD579E">
          <w:rPr>
            <w:rStyle w:val="Hperlink"/>
            <w:rFonts w:ascii="Times New Roman" w:hAnsi="Times New Roman" w:cs="Times New Roman"/>
            <w:sz w:val="22"/>
            <w:szCs w:val="22"/>
          </w:rPr>
          <w:t>Seizure</w:t>
        </w:r>
        <w:proofErr w:type="spellEnd"/>
        <w:r w:rsidRPr="00A74532" w:rsidR="74CD579E">
          <w:rPr>
            <w:rStyle w:val="Hperlink"/>
            <w:rFonts w:ascii="Times New Roman" w:hAnsi="Times New Roman" w:cs="Times New Roman"/>
            <w:sz w:val="22"/>
            <w:szCs w:val="22"/>
          </w:rPr>
          <w:t xml:space="preserve"> and </w:t>
        </w:r>
        <w:proofErr w:type="spellStart"/>
        <w:r w:rsidRPr="00A74532" w:rsidR="74CD579E">
          <w:rPr>
            <w:rStyle w:val="Hperlink"/>
            <w:rFonts w:ascii="Times New Roman" w:hAnsi="Times New Roman" w:cs="Times New Roman"/>
            <w:sz w:val="22"/>
            <w:szCs w:val="22"/>
          </w:rPr>
          <w:t>Confiscation</w:t>
        </w:r>
        <w:proofErr w:type="spellEnd"/>
        <w:r w:rsidRPr="00A74532" w:rsidR="74CD579E">
          <w:rPr>
            <w:rStyle w:val="Hperlink"/>
            <w:rFonts w:ascii="Times New Roman" w:hAnsi="Times New Roman" w:cs="Times New Roman"/>
            <w:sz w:val="22"/>
            <w:szCs w:val="22"/>
          </w:rPr>
          <w:t xml:space="preserve"> of </w:t>
        </w:r>
        <w:proofErr w:type="spellStart"/>
        <w:r w:rsidRPr="00A74532" w:rsidR="74CD579E">
          <w:rPr>
            <w:rStyle w:val="Hperlink"/>
            <w:rFonts w:ascii="Times New Roman" w:hAnsi="Times New Roman" w:cs="Times New Roman"/>
            <w:sz w:val="22"/>
            <w:szCs w:val="22"/>
          </w:rPr>
          <w:t>the</w:t>
        </w:r>
        <w:proofErr w:type="spellEnd"/>
        <w:r w:rsidRPr="00A74532" w:rsidR="74CD579E">
          <w:rPr>
            <w:rStyle w:val="Hperlink"/>
            <w:rFonts w:ascii="Times New Roman" w:hAnsi="Times New Roman" w:cs="Times New Roman"/>
            <w:sz w:val="22"/>
            <w:szCs w:val="22"/>
          </w:rPr>
          <w:t xml:space="preserve"> </w:t>
        </w:r>
        <w:proofErr w:type="spellStart"/>
        <w:r w:rsidRPr="00A74532" w:rsidR="74CD579E">
          <w:rPr>
            <w:rStyle w:val="Hperlink"/>
            <w:rFonts w:ascii="Times New Roman" w:hAnsi="Times New Roman" w:cs="Times New Roman"/>
            <w:sz w:val="22"/>
            <w:szCs w:val="22"/>
          </w:rPr>
          <w:t>Proceeds</w:t>
        </w:r>
        <w:proofErr w:type="spellEnd"/>
        <w:r w:rsidRPr="00A74532" w:rsidR="74CD579E">
          <w:rPr>
            <w:rStyle w:val="Hperlink"/>
            <w:rFonts w:ascii="Times New Roman" w:hAnsi="Times New Roman" w:cs="Times New Roman"/>
            <w:sz w:val="22"/>
            <w:szCs w:val="22"/>
          </w:rPr>
          <w:t xml:space="preserve"> </w:t>
        </w:r>
        <w:proofErr w:type="spellStart"/>
        <w:r w:rsidRPr="00A74532" w:rsidR="74CD579E">
          <w:rPr>
            <w:rStyle w:val="Hperlink"/>
            <w:rFonts w:ascii="Times New Roman" w:hAnsi="Times New Roman" w:cs="Times New Roman"/>
            <w:sz w:val="22"/>
            <w:szCs w:val="22"/>
          </w:rPr>
          <w:t>from</w:t>
        </w:r>
        <w:proofErr w:type="spellEnd"/>
        <w:r w:rsidRPr="00A74532" w:rsidR="74CD579E">
          <w:rPr>
            <w:rStyle w:val="Hperlink"/>
            <w:rFonts w:ascii="Times New Roman" w:hAnsi="Times New Roman" w:cs="Times New Roman"/>
            <w:sz w:val="22"/>
            <w:szCs w:val="22"/>
          </w:rPr>
          <w:t xml:space="preserve"> </w:t>
        </w:r>
        <w:proofErr w:type="spellStart"/>
        <w:r w:rsidRPr="00A74532" w:rsidR="74CD579E">
          <w:rPr>
            <w:rStyle w:val="Hperlink"/>
            <w:rFonts w:ascii="Times New Roman" w:hAnsi="Times New Roman" w:cs="Times New Roman"/>
            <w:sz w:val="22"/>
            <w:szCs w:val="22"/>
          </w:rPr>
          <w:t>Crime</w:t>
        </w:r>
        <w:proofErr w:type="spellEnd"/>
        <w:r w:rsidRPr="00A74532" w:rsidR="74CD579E">
          <w:rPr>
            <w:rStyle w:val="Hperlink"/>
            <w:rFonts w:ascii="Times New Roman" w:hAnsi="Times New Roman" w:cs="Times New Roman"/>
            <w:sz w:val="22"/>
            <w:szCs w:val="22"/>
          </w:rPr>
          <w:t xml:space="preserve"> and on </w:t>
        </w:r>
        <w:proofErr w:type="spellStart"/>
        <w:r w:rsidRPr="00A74532" w:rsidR="74CD579E">
          <w:rPr>
            <w:rStyle w:val="Hperlink"/>
            <w:rFonts w:ascii="Times New Roman" w:hAnsi="Times New Roman" w:cs="Times New Roman"/>
            <w:sz w:val="22"/>
            <w:szCs w:val="22"/>
          </w:rPr>
          <w:t>the</w:t>
        </w:r>
        <w:proofErr w:type="spellEnd"/>
        <w:r w:rsidRPr="00A74532" w:rsidR="74CD579E">
          <w:rPr>
            <w:rStyle w:val="Hperlink"/>
            <w:rFonts w:ascii="Times New Roman" w:hAnsi="Times New Roman" w:cs="Times New Roman"/>
            <w:sz w:val="22"/>
            <w:szCs w:val="22"/>
          </w:rPr>
          <w:t xml:space="preserve"> </w:t>
        </w:r>
        <w:proofErr w:type="spellStart"/>
        <w:r w:rsidRPr="00A74532" w:rsidR="74CD579E">
          <w:rPr>
            <w:rStyle w:val="Hperlink"/>
            <w:rFonts w:ascii="Times New Roman" w:hAnsi="Times New Roman" w:cs="Times New Roman"/>
            <w:sz w:val="22"/>
            <w:szCs w:val="22"/>
          </w:rPr>
          <w:t>Financing</w:t>
        </w:r>
        <w:proofErr w:type="spellEnd"/>
        <w:r w:rsidRPr="00A74532" w:rsidR="74CD579E">
          <w:rPr>
            <w:rStyle w:val="Hperlink"/>
            <w:rFonts w:ascii="Times New Roman" w:hAnsi="Times New Roman" w:cs="Times New Roman"/>
            <w:sz w:val="22"/>
            <w:szCs w:val="22"/>
          </w:rPr>
          <w:t xml:space="preserve"> of Terrorism</w:t>
        </w:r>
      </w:hyperlink>
      <w:r w:rsidRPr="00A74532" w:rsidR="74CD579E">
        <w:rPr>
          <w:rFonts w:ascii="Times New Roman" w:hAnsi="Times New Roman" w:cs="Times New Roman"/>
          <w:sz w:val="22"/>
          <w:szCs w:val="22"/>
        </w:rPr>
        <w:t>.</w:t>
      </w:r>
    </w:p>
  </w:footnote>
  <w:footnote w:id="49">
    <w:p w:rsidRPr="00A74532" w:rsidR="1836CB87" w:rsidP="1836CB87" w:rsidRDefault="1836CB87" w14:paraId="32619F96" w14:textId="097A48C1">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proofErr w:type="spellStart"/>
      <w:r w:rsidRPr="00A74532" w:rsidR="74CD579E">
        <w:rPr>
          <w:rFonts w:ascii="Times New Roman" w:hAnsi="Times New Roman" w:cs="Times New Roman"/>
          <w:sz w:val="22"/>
          <w:szCs w:val="22"/>
        </w:rPr>
        <w:t>financial</w:t>
      </w:r>
      <w:proofErr w:type="spellEnd"/>
      <w:r w:rsidRPr="00A74532" w:rsidR="74CD579E">
        <w:rPr>
          <w:rFonts w:ascii="Times New Roman" w:hAnsi="Times New Roman" w:cs="Times New Roman"/>
          <w:sz w:val="22"/>
          <w:szCs w:val="22"/>
        </w:rPr>
        <w:t xml:space="preserve"> </w:t>
      </w:r>
      <w:proofErr w:type="spellStart"/>
      <w:r w:rsidRPr="00A74532" w:rsidR="74CD579E">
        <w:rPr>
          <w:rFonts w:ascii="Times New Roman" w:hAnsi="Times New Roman" w:cs="Times New Roman"/>
          <w:sz w:val="22"/>
          <w:szCs w:val="22"/>
        </w:rPr>
        <w:t>intelligence</w:t>
      </w:r>
      <w:proofErr w:type="spellEnd"/>
      <w:r w:rsidRPr="00A74532" w:rsidR="74CD579E">
        <w:rPr>
          <w:rFonts w:ascii="Times New Roman" w:hAnsi="Times New Roman" w:cs="Times New Roman"/>
          <w:sz w:val="22"/>
          <w:szCs w:val="22"/>
        </w:rPr>
        <w:t xml:space="preserve"> </w:t>
      </w:r>
      <w:proofErr w:type="spellStart"/>
      <w:r w:rsidRPr="00A74532" w:rsidR="74CD579E">
        <w:rPr>
          <w:rFonts w:ascii="Times New Roman" w:hAnsi="Times New Roman" w:cs="Times New Roman"/>
          <w:sz w:val="22"/>
          <w:szCs w:val="22"/>
        </w:rPr>
        <w:t>unit</w:t>
      </w:r>
      <w:proofErr w:type="spellEnd"/>
      <w:r w:rsidRPr="00A74532" w:rsidR="74CD579E">
        <w:rPr>
          <w:rFonts w:ascii="Times New Roman" w:hAnsi="Times New Roman" w:cs="Times New Roman"/>
          <w:sz w:val="22"/>
          <w:szCs w:val="22"/>
        </w:rPr>
        <w:t>- Eestis Rahapesu Andmebüroo.</w:t>
      </w:r>
    </w:p>
  </w:footnote>
  <w:footnote w:id="50">
    <w:p w:rsidRPr="00A74532" w:rsidR="1836CB87" w:rsidP="1836CB87" w:rsidRDefault="1836CB87" w14:paraId="2104120C" w14:textId="17A6D154">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hyperlink r:id="rId27">
        <w:r w:rsidRPr="00A74532" w:rsidR="74CD579E">
          <w:rPr>
            <w:rStyle w:val="Hperlink"/>
            <w:rFonts w:ascii="Times New Roman" w:hAnsi="Times New Roman" w:cs="Times New Roman"/>
            <w:sz w:val="22"/>
            <w:szCs w:val="22"/>
          </w:rPr>
          <w:t>Home - Egmont Group</w:t>
        </w:r>
      </w:hyperlink>
      <w:r w:rsidRPr="00A74532" w:rsidR="74CD579E">
        <w:rPr>
          <w:rFonts w:ascii="Times New Roman" w:hAnsi="Times New Roman" w:cs="Times New Roman"/>
          <w:sz w:val="22"/>
          <w:szCs w:val="22"/>
        </w:rPr>
        <w:t>.</w:t>
      </w:r>
    </w:p>
  </w:footnote>
  <w:footnote w:id="51">
    <w:p w:rsidRPr="00A74532" w:rsidR="1836CB87" w:rsidP="1836CB87" w:rsidRDefault="1836CB87" w14:paraId="59805338" w14:textId="19DCE6CE">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hyperlink r:id="rId28">
        <w:r w:rsidRPr="00A74532" w:rsidR="74CD579E">
          <w:rPr>
            <w:rStyle w:val="Hperlink"/>
            <w:rFonts w:ascii="Times New Roman" w:hAnsi="Times New Roman" w:cs="Times New Roman"/>
            <w:sz w:val="22"/>
            <w:szCs w:val="22"/>
          </w:rPr>
          <w:t>2.-Principles-Information-Exchange-With-Glossary_April2023.pdf</w:t>
        </w:r>
      </w:hyperlink>
      <w:r w:rsidRPr="00A74532" w:rsidR="74CD579E">
        <w:rPr>
          <w:rFonts w:ascii="Times New Roman" w:hAnsi="Times New Roman" w:cs="Times New Roman"/>
          <w:sz w:val="22"/>
          <w:szCs w:val="22"/>
        </w:rPr>
        <w:t>.</w:t>
      </w:r>
    </w:p>
  </w:footnote>
  <w:footnote w:id="52">
    <w:p w:rsidR="1836CB87" w:rsidP="1836CB87" w:rsidRDefault="1836CB87" w14:paraId="0ECF2AE0" w14:textId="7703E9D0">
      <w:pPr>
        <w:pStyle w:val="Allmrkusetekst"/>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hyperlink r:id="rId29">
        <w:r w:rsidRPr="00A74532" w:rsidR="74CD579E">
          <w:rPr>
            <w:rStyle w:val="Hperlink"/>
            <w:rFonts w:ascii="Times New Roman" w:hAnsi="Times New Roman" w:cs="Times New Roman"/>
            <w:sz w:val="22"/>
            <w:szCs w:val="22"/>
          </w:rPr>
          <w:t>PRINCIPLES OF INFORMATION EXCHANGE</w:t>
        </w:r>
      </w:hyperlink>
      <w:r w:rsidRPr="00A74532" w:rsidR="74CD579E">
        <w:rPr>
          <w:rFonts w:ascii="Times New Roman" w:hAnsi="Times New Roman" w:cs="Times New Roman"/>
          <w:sz w:val="22"/>
          <w:szCs w:val="22"/>
        </w:rPr>
        <w:t>.</w:t>
      </w:r>
    </w:p>
  </w:footnote>
  <w:footnote w:id="53">
    <w:p w:rsidRPr="00A74532" w:rsidR="1836CB87" w:rsidP="1836CB87" w:rsidRDefault="1836CB87" w14:paraId="4A83DD6C" w14:textId="4128F6BA">
      <w:pPr>
        <w:pStyle w:val="Allmrkusetekst"/>
        <w:rPr>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Pr>
          <w:rFonts w:ascii="Times New Roman" w:hAnsi="Times New Roman" w:cs="Times New Roman"/>
          <w:sz w:val="22"/>
          <w:szCs w:val="22"/>
        </w:rPr>
        <w:t xml:space="preserve"> vt täpsemalt eelnõu § 2 punktis 2 nimetatud ülesanded.</w:t>
      </w:r>
    </w:p>
  </w:footnote>
  <w:footnote w:id="54">
    <w:p w:rsidR="009B0772" w:rsidRDefault="009B0772" w14:paraId="75F296C9" w14:textId="005845EB">
      <w:pPr>
        <w:pStyle w:val="Allmrkusetekst"/>
      </w:pPr>
      <w:r>
        <w:rPr>
          <w:rStyle w:val="Allmrkuseviide"/>
        </w:rPr>
        <w:footnoteRef/>
      </w:r>
      <w:r>
        <w:t xml:space="preserve">  </w:t>
      </w:r>
      <w:r w:rsidRPr="009B0772">
        <w:t xml:space="preserve">Vabariigi Valitsuse 22.12.2011. a määrus nr 180 „Hea õigusloome ja normitehnika eeskiri“, </w:t>
      </w:r>
      <w:r w:rsidRPr="00BB66DC">
        <w:t>§ 15</w:t>
      </w:r>
      <w:r w:rsidRPr="009B0772">
        <w:t xml:space="preserve"> (keele- ja stiilinõuded), </w:t>
      </w:r>
      <w:r w:rsidRPr="00BB66DC">
        <w:t>§ 16</w:t>
      </w:r>
      <w:r w:rsidRPr="009B0772">
        <w:t xml:space="preserve"> (sätte sõnastamine). </w:t>
      </w:r>
      <w:hyperlink w:history="1" r:id="rId30">
        <w:r w:rsidRPr="00083155" w:rsidR="00083155">
          <w:rPr>
            <w:rStyle w:val="Hperlink"/>
          </w:rPr>
          <w:t>Hea õigusloome ja normitehnika eeskiri–Riigi Teataja</w:t>
        </w:r>
      </w:hyperlink>
    </w:p>
  </w:footnote>
  <w:footnote w:id="55">
    <w:p w:rsidR="1836CB87" w:rsidP="1836CB87" w:rsidRDefault="1836CB87" w14:paraId="7487F120" w14:textId="21CCACD3">
      <w:pPr>
        <w:pStyle w:val="Allmrkusetekst"/>
        <w:rPr>
          <w:lang w:val="en-US"/>
        </w:rPr>
      </w:pPr>
      <w:r w:rsidRPr="1836CB87">
        <w:rPr>
          <w:rStyle w:val="Allmrkuseviide"/>
          <w:lang w:val="en-US"/>
        </w:rPr>
        <w:footnoteRef/>
      </w:r>
      <w:r w:rsidRPr="1836CB87" w:rsidR="74CD579E">
        <w:rPr>
          <w:lang w:val="en-US"/>
        </w:rPr>
        <w:t xml:space="preserve"> </w:t>
      </w:r>
      <w:proofErr w:type="spellStart"/>
      <w:r w:rsidRPr="1836CB87" w:rsidR="74CD579E">
        <w:rPr>
          <w:rFonts w:ascii="Times New Roman" w:hAnsi="Times New Roman" w:eastAsia="Times New Roman" w:cs="Times New Roman"/>
          <w:sz w:val="22"/>
          <w:szCs w:val="22"/>
          <w:lang w:val="en-US"/>
        </w:rPr>
        <w:t>FATF</w:t>
      </w:r>
      <w:r w:rsidR="74CD579E">
        <w:rPr>
          <w:rFonts w:ascii="Times New Roman" w:hAnsi="Times New Roman" w:eastAsia="Times New Roman" w:cs="Times New Roman"/>
          <w:sz w:val="22"/>
          <w:szCs w:val="22"/>
          <w:lang w:val="en-US"/>
        </w:rPr>
        <w:t>i</w:t>
      </w:r>
      <w:proofErr w:type="spellEnd"/>
      <w:r w:rsidRPr="1836CB87" w:rsidR="74CD579E">
        <w:rPr>
          <w:rFonts w:ascii="Times New Roman" w:hAnsi="Times New Roman" w:eastAsia="Times New Roman" w:cs="Times New Roman"/>
          <w:sz w:val="22"/>
          <w:szCs w:val="22"/>
          <w:lang w:val="en-US"/>
        </w:rPr>
        <w:t xml:space="preserve"> </w:t>
      </w:r>
      <w:proofErr w:type="spellStart"/>
      <w:r w:rsidRPr="1836CB87" w:rsidR="74CD579E">
        <w:rPr>
          <w:rFonts w:ascii="Times New Roman" w:hAnsi="Times New Roman" w:eastAsia="Times New Roman" w:cs="Times New Roman"/>
          <w:sz w:val="22"/>
          <w:szCs w:val="22"/>
          <w:lang w:val="en-US"/>
        </w:rPr>
        <w:t>soovitused</w:t>
      </w:r>
      <w:proofErr w:type="spellEnd"/>
      <w:r w:rsidRPr="1836CB87" w:rsidR="74CD579E">
        <w:rPr>
          <w:rFonts w:ascii="Times New Roman" w:hAnsi="Times New Roman" w:eastAsia="Times New Roman" w:cs="Times New Roman"/>
          <w:sz w:val="22"/>
          <w:szCs w:val="22"/>
          <w:lang w:val="en-US"/>
        </w:rPr>
        <w:t xml:space="preserve"> </w:t>
      </w:r>
      <w:proofErr w:type="spellStart"/>
      <w:r w:rsidRPr="1836CB87" w:rsidR="74CD579E">
        <w:rPr>
          <w:rFonts w:ascii="Times New Roman" w:hAnsi="Times New Roman" w:eastAsia="Times New Roman" w:cs="Times New Roman"/>
          <w:sz w:val="22"/>
          <w:szCs w:val="22"/>
          <w:lang w:val="en-US"/>
        </w:rPr>
        <w:t>lk</w:t>
      </w:r>
      <w:proofErr w:type="spellEnd"/>
      <w:r w:rsidRPr="1836CB87" w:rsidR="74CD579E">
        <w:rPr>
          <w:rFonts w:ascii="Times New Roman" w:hAnsi="Times New Roman" w:eastAsia="Times New Roman" w:cs="Times New Roman"/>
          <w:sz w:val="22"/>
          <w:szCs w:val="22"/>
          <w:lang w:val="en-US"/>
        </w:rPr>
        <w:t xml:space="preserve"> 109: FATF Recommendations 2012.pdf.coredownload.inline.pdf</w:t>
      </w:r>
      <w:r w:rsidR="74CD579E">
        <w:rPr>
          <w:rFonts w:ascii="Times New Roman" w:hAnsi="Times New Roman" w:eastAsia="Times New Roman" w:cs="Times New Roman"/>
          <w:sz w:val="22"/>
          <w:szCs w:val="22"/>
          <w:lang w:val="en-US"/>
        </w:rPr>
        <w:t>.</w:t>
      </w:r>
    </w:p>
  </w:footnote>
  <w:footnote w:id="56">
    <w:p w:rsidRPr="00A74532" w:rsidR="1836CB87" w:rsidP="1836CB87" w:rsidRDefault="1836CB87" w14:paraId="1A44278A" w14:textId="66578881">
      <w:pPr>
        <w:pStyle w:val="Allmrkusetekst"/>
        <w:rPr>
          <w:rStyle w:val="Hperlink"/>
          <w:rFonts w:ascii="Times New Roman" w:hAnsi="Times New Roman" w:cs="Times New Roman"/>
          <w:sz w:val="22"/>
          <w:szCs w:val="22"/>
        </w:rPr>
      </w:pPr>
      <w:r w:rsidRPr="00A74532">
        <w:rPr>
          <w:rStyle w:val="Allmrkuseviide"/>
          <w:rFonts w:ascii="Times New Roman" w:hAnsi="Times New Roman" w:cs="Times New Roman"/>
          <w:sz w:val="22"/>
          <w:szCs w:val="22"/>
        </w:rPr>
        <w:footnoteRef/>
      </w:r>
      <w:r w:rsidRPr="00A74532" w:rsidR="74CD579E">
        <w:rPr>
          <w:rFonts w:ascii="Times New Roman" w:hAnsi="Times New Roman" w:cs="Times New Roman"/>
          <w:sz w:val="22"/>
          <w:szCs w:val="22"/>
        </w:rPr>
        <w:t xml:space="preserve"> </w:t>
      </w:r>
      <w:hyperlink r:id="rId31">
        <w:r w:rsidRPr="00A74532" w:rsidR="74CD579E">
          <w:rPr>
            <w:rStyle w:val="Hperlink"/>
            <w:rFonts w:ascii="Times New Roman" w:hAnsi="Times New Roman" w:cs="Times New Roman"/>
            <w:sz w:val="22"/>
            <w:szCs w:val="22"/>
          </w:rPr>
          <w:t>Direktiiv - EL - 2024/1640 - EN - EUR-Lex</w:t>
        </w:r>
      </w:hyperlink>
      <w:r w:rsidRPr="00A74532" w:rsidR="74CD579E">
        <w:rPr>
          <w:rFonts w:ascii="Times New Roman" w:hAnsi="Times New Roman" w:cs="Times New Roman"/>
          <w:sz w:val="22"/>
          <w:szCs w:val="22"/>
        </w:rPr>
        <w:t>.</w:t>
      </w:r>
    </w:p>
  </w:footnote>
  <w:footnote w:id="57">
    <w:p w:rsidRPr="00E055AC" w:rsidR="4A20DDC3" w:rsidP="00A74532" w:rsidRDefault="4A20DDC3" w14:paraId="2EB047D8" w14:textId="763D6D6F">
      <w:pPr>
        <w:pStyle w:val="Allmrkusetekst"/>
        <w:jc w:val="both"/>
        <w:rPr>
          <w:rFonts w:ascii="Times New Roman" w:hAnsi="Times New Roman" w:eastAsia="Times New Roman" w:cs="Times New Roman"/>
          <w:color w:val="467886"/>
          <w:sz w:val="22"/>
          <w:szCs w:val="22"/>
          <w:u w:val="single"/>
        </w:rPr>
      </w:pPr>
      <w:r w:rsidRPr="00A74532">
        <w:rPr>
          <w:rStyle w:val="Allmrkuseviide"/>
          <w:sz w:val="22"/>
          <w:szCs w:val="22"/>
        </w:rPr>
        <w:footnoteRef/>
      </w:r>
      <w:r w:rsidRPr="00A74532" w:rsidR="20A76737">
        <w:rPr>
          <w:sz w:val="22"/>
          <w:szCs w:val="22"/>
        </w:rPr>
        <w:t xml:space="preserve"> </w:t>
      </w:r>
      <w:r w:rsidRPr="00E055AC" w:rsidR="20A76737">
        <w:rPr>
          <w:rFonts w:ascii="Times New Roman" w:hAnsi="Times New Roman" w:eastAsia="Times New Roman" w:cs="Times New Roman"/>
          <w:sz w:val="22"/>
          <w:szCs w:val="22"/>
        </w:rPr>
        <w:t xml:space="preserve">2025. aasta riigieelarve seadus: tulud kokku  17 733 188 000 eurot, maksud ja sotsiaalkindlustusmaksed 15 001 167 000 eurot. Vt: </w:t>
      </w:r>
      <w:hyperlink w:history="1" r:id="rId32">
        <w:r w:rsidRPr="00E055AC" w:rsidR="20A76737">
          <w:rPr>
            <w:rStyle w:val="Hperlink"/>
            <w:rFonts w:ascii="Times New Roman" w:hAnsi="Times New Roman" w:eastAsia="Times New Roman" w:cs="Times New Roman"/>
            <w:color w:val="467886"/>
            <w:sz w:val="22"/>
            <w:szCs w:val="22"/>
          </w:rPr>
          <w:t>2025. aasta riigieelarve seadus–Riigi Teataja</w:t>
        </w:r>
      </w:hyperlink>
      <w:r w:rsidRPr="00E055AC" w:rsidR="20A76737">
        <w:rPr>
          <w:rFonts w:ascii="Times New Roman" w:hAnsi="Times New Roman" w:eastAsia="Times New Roman" w:cs="Times New Roman"/>
          <w:sz w:val="22"/>
          <w:szCs w:val="22"/>
        </w:rPr>
        <w:t xml:space="preserve"> (sisenetud: 06.11.2025)</w:t>
      </w:r>
    </w:p>
  </w:footnote>
  <w:footnote w:id="58">
    <w:p w:rsidR="0007757E" w:rsidRDefault="0007757E" w14:paraId="3A97892F" w14:textId="676935D2">
      <w:pPr>
        <w:pStyle w:val="Allmrkusetekst"/>
      </w:pPr>
      <w:r>
        <w:rPr>
          <w:rStyle w:val="Allmrkuseviide"/>
        </w:rPr>
        <w:footnoteRef/>
      </w:r>
      <w:r>
        <w:t xml:space="preserve"> </w:t>
      </w:r>
      <w:r w:rsidRPr="0007757E">
        <w:t>PS § 26 kommentaarid, p 24. – Eesti Vabariigi põhiseadus. Kommenteeritud väljaanne, viies, parandatud ja täiendatud väljaanne. Justiitsministeerium: 2020.</w:t>
      </w:r>
    </w:p>
  </w:footnote>
  <w:footnote w:id="59">
    <w:p w:rsidR="00CC02E9" w:rsidRDefault="00CC02E9" w14:paraId="3422AD6E" w14:textId="68801265">
      <w:pPr>
        <w:pStyle w:val="Allmrkusetekst"/>
      </w:pPr>
      <w:r>
        <w:rPr>
          <w:rStyle w:val="Allmrkuseviide"/>
        </w:rPr>
        <w:footnoteRef/>
      </w:r>
      <w:r>
        <w:t xml:space="preserve"> </w:t>
      </w:r>
      <w:r w:rsidRPr="00CC02E9">
        <w:t>PS § 32 kommentaarid, p 1. – Eesti Vabariigi põhiseadus. Kommenteeritud väljaanne, viies, parandatud ja täiendatud väljaanne. Justiitsministeerium: 2020.</w:t>
      </w:r>
    </w:p>
  </w:footnote>
  <w:footnote w:id="60">
    <w:p w:rsidR="0053795F" w:rsidRDefault="0053795F" w14:paraId="3A5A4BC0" w14:textId="5EC45798">
      <w:pPr>
        <w:pStyle w:val="Allmrkusetekst"/>
      </w:pPr>
      <w:r>
        <w:rPr>
          <w:rStyle w:val="Allmrkuseviide"/>
        </w:rPr>
        <w:footnoteRef/>
      </w:r>
      <w:r>
        <w:t xml:space="preserve"> </w:t>
      </w:r>
      <w:r w:rsidRPr="0053795F">
        <w:t>FATF-i hindamise metoodika on aluseks riikide vastastikustel hindamistel, ehk nimetatud dokument on aluseks, kui antakse hinnang riigi vastavusele FATF-i standarditega ehk 40 soovitusega. Kui nimetatud metodoloogia alusel tuvastatakse mittevastavus, järgnevad riigile sellele järgnevad koormised ja kohustused, et viia riigi rahapesu ja terrorismi rahastamise tõkestamise süsteemid vastavusse rahvusvaheliste standarditega. Riigid kes FATF-i standarditele ei vasta võivad sattuda avalikku ”halli” või ”musta” nimekirja. IMF ja akadeemilised uuringud on näidanud, et halli nimekirja sattumine vähendab kapitali sissevoolu ~7–8% </w:t>
      </w:r>
      <w:proofErr w:type="spellStart"/>
      <w:r w:rsidRPr="0053795F">
        <w:t>SKP-st</w:t>
      </w:r>
      <w:proofErr w:type="spellEnd"/>
      <w:r w:rsidRPr="0053795F">
        <w:t> lühikeses perspektiivis.</w:t>
      </w:r>
    </w:p>
  </w:footnote>
  <w:footnote w:id="61">
    <w:p w:rsidR="00A34993" w:rsidRDefault="00A34993" w14:paraId="63FBB39F" w14:textId="7B4E3C6E">
      <w:pPr>
        <w:pStyle w:val="Allmrkusetekst"/>
      </w:pPr>
      <w:r>
        <w:rPr>
          <w:rStyle w:val="Allmrkuseviide"/>
        </w:rPr>
        <w:footnoteRef/>
      </w:r>
      <w:r>
        <w:t xml:space="preserve"> </w:t>
      </w:r>
      <w:r w:rsidRPr="00A34993">
        <w:t>AMLD IV direktiivi põhjenduspunkt 46 toob samuti: Andmesubjekti juurdepääs kahtlase tehinguga seotud teabele pärsiks aga tõsiselt rahapesu ja terrorismi rahastamise vastase võitluse tulemuslikkust, kättesaadav: Direktiiv - 2015/849 - EN - EUR-Lex </w:t>
      </w:r>
    </w:p>
  </w:footnote>
  <w:footnote w:id="62">
    <w:p w:rsidR="00AD5C59" w:rsidRDefault="00AD5C59" w14:paraId="4AA7B068" w14:textId="311EAA03">
      <w:pPr>
        <w:pStyle w:val="Allmrkusetekst"/>
      </w:pPr>
      <w:r>
        <w:rPr>
          <w:rStyle w:val="Allmrkuseviide"/>
        </w:rPr>
        <w:footnoteRef/>
      </w:r>
      <w:r>
        <w:t xml:space="preserve"> Vt täpsemalt </w:t>
      </w:r>
      <w:r w:rsidRPr="00AD5C59">
        <w:t xml:space="preserve">FI juhendi lisa 1 – Rahapesu faasid ja Eesti spetsiifilised rahapesu riskid ning riskiindikaatorid: </w:t>
      </w:r>
      <w:hyperlink w:tgtFrame="_blank" w:tooltip="https://www.fi.ee/sites/default/files/2024-06/Finantsinspektsiooni%20rahapesu%20ja%20terrorismi%20rahastamise%20t%C3%B5kestamise%20juhend_0.pdf" w:history="1" r:id="rId33">
        <w:r w:rsidRPr="00AD5C59">
          <w:rPr>
            <w:rStyle w:val="Hperlink"/>
          </w:rPr>
          <w:t>Finantsinspektsiooni rahapesu ja terrorismi rahastamise tõkestamise juhend_0.pdf</w:t>
        </w:r>
      </w:hyperlink>
    </w:p>
  </w:footnote>
  <w:footnote w:id="63">
    <w:p w:rsidR="00F02D56" w:rsidRDefault="00F02D56" w14:paraId="7D81ACBD" w14:textId="0E9D4D4F">
      <w:pPr>
        <w:pStyle w:val="Allmrkusetekst"/>
      </w:pPr>
      <w:r>
        <w:rPr>
          <w:rStyle w:val="Allmrkuseviide"/>
        </w:rPr>
        <w:footnoteRef/>
      </w:r>
      <w:r>
        <w:t xml:space="preserve"> </w:t>
      </w:r>
      <w:hyperlink w:history="1" r:id="rId34">
        <w:r w:rsidRPr="00F02D56">
          <w:rPr>
            <w:rStyle w:val="Hperlink"/>
          </w:rPr>
          <w:t>Direktiiv - 2015/849 - EN - EUR-Lex</w:t>
        </w:r>
      </w:hyperlink>
    </w:p>
  </w:footnote>
  <w:footnote w:id="64">
    <w:p w:rsidRPr="00A54076" w:rsidR="1BC41059" w:rsidP="1836CB87" w:rsidRDefault="1BC41059" w14:paraId="72A8B682" w14:textId="44A299EE">
      <w:pPr>
        <w:pStyle w:val="Allmrkusetekst"/>
        <w:rPr>
          <w:rFonts w:ascii="Times New Roman" w:hAnsi="Times New Roman" w:cs="Times New Roman"/>
        </w:rPr>
      </w:pPr>
      <w:r w:rsidRPr="00CD5494">
        <w:rPr>
          <w:rStyle w:val="Allmrkuseviide"/>
          <w:rFonts w:ascii="Times New Roman" w:hAnsi="Times New Roman" w:cs="Times New Roman"/>
        </w:rPr>
        <w:footnoteRef/>
      </w:r>
      <w:r w:rsidRPr="00CD5494" w:rsidR="74CD579E">
        <w:rPr>
          <w:rFonts w:ascii="Times New Roman" w:hAnsi="Times New Roman" w:cs="Times New Roman"/>
        </w:rPr>
        <w:t xml:space="preserve"> NB! Üks teabekorraldus võib sisaldada mitut teabepäringut, niisamuti võidakse aastas ühe isiku kohta teha mitu teabekorraldust.</w:t>
      </w:r>
    </w:p>
  </w:footnote>
  <w:footnote w:id="65">
    <w:p w:rsidRPr="00A74532" w:rsidR="1836CB87" w:rsidP="1836CB87" w:rsidRDefault="1836CB87" w14:paraId="57136644" w14:textId="1660AE8A">
      <w:pPr>
        <w:pStyle w:val="Allmrkusetekst"/>
        <w:rPr>
          <w:rFonts w:ascii="Times New Roman" w:hAnsi="Times New Roman" w:cs="Times New Roman"/>
        </w:rPr>
      </w:pPr>
      <w:r w:rsidRPr="00A74532">
        <w:rPr>
          <w:rStyle w:val="Allmrkuseviide"/>
          <w:rFonts w:ascii="Times New Roman" w:hAnsi="Times New Roman" w:cs="Times New Roman"/>
        </w:rPr>
        <w:footnoteRef/>
      </w:r>
      <w:r w:rsidRPr="00A74532" w:rsidR="74CD579E">
        <w:rPr>
          <w:rFonts w:ascii="Times New Roman" w:hAnsi="Times New Roman" w:cs="Times New Roman"/>
        </w:rPr>
        <w:t xml:space="preserve"> RAB puhul vastav statistika puudub.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E4692"/>
    <w:multiLevelType w:val="hybridMultilevel"/>
    <w:tmpl w:val="7444D05E"/>
    <w:lvl w:ilvl="0" w:tplc="04250011">
      <w:start w:val="1"/>
      <w:numFmt w:val="decimal"/>
      <w:lvlText w:val="%1)"/>
      <w:lvlJc w:val="left"/>
      <w:pPr>
        <w:ind w:left="720" w:hanging="360"/>
      </w:pPr>
      <w:rPr>
        <w:rFonts w:hint="default"/>
      </w:rPr>
    </w:lvl>
    <w:lvl w:ilvl="1" w:tplc="D80A924A">
      <w:start w:val="1"/>
      <w:numFmt w:val="bullet"/>
      <w:lvlText w:val="o"/>
      <w:lvlJc w:val="left"/>
      <w:pPr>
        <w:ind w:left="1440" w:hanging="360"/>
      </w:pPr>
      <w:rPr>
        <w:rFonts w:hint="default" w:ascii="Courier New" w:hAnsi="Courier New"/>
      </w:rPr>
    </w:lvl>
    <w:lvl w:ilvl="2" w:tplc="87AA1498">
      <w:start w:val="1"/>
      <w:numFmt w:val="bullet"/>
      <w:lvlText w:val=""/>
      <w:lvlJc w:val="left"/>
      <w:pPr>
        <w:ind w:left="2160" w:hanging="360"/>
      </w:pPr>
      <w:rPr>
        <w:rFonts w:hint="default" w:ascii="Wingdings" w:hAnsi="Wingdings"/>
      </w:rPr>
    </w:lvl>
    <w:lvl w:ilvl="3" w:tplc="4E2AF752">
      <w:start w:val="1"/>
      <w:numFmt w:val="bullet"/>
      <w:lvlText w:val=""/>
      <w:lvlJc w:val="left"/>
      <w:pPr>
        <w:ind w:left="2880" w:hanging="360"/>
      </w:pPr>
      <w:rPr>
        <w:rFonts w:hint="default" w:ascii="Symbol" w:hAnsi="Symbol"/>
      </w:rPr>
    </w:lvl>
    <w:lvl w:ilvl="4" w:tplc="A308E114">
      <w:start w:val="1"/>
      <w:numFmt w:val="bullet"/>
      <w:lvlText w:val="o"/>
      <w:lvlJc w:val="left"/>
      <w:pPr>
        <w:ind w:left="3600" w:hanging="360"/>
      </w:pPr>
      <w:rPr>
        <w:rFonts w:hint="default" w:ascii="Courier New" w:hAnsi="Courier New"/>
      </w:rPr>
    </w:lvl>
    <w:lvl w:ilvl="5" w:tplc="5C5EEB22">
      <w:start w:val="1"/>
      <w:numFmt w:val="bullet"/>
      <w:lvlText w:val=""/>
      <w:lvlJc w:val="left"/>
      <w:pPr>
        <w:ind w:left="4320" w:hanging="360"/>
      </w:pPr>
      <w:rPr>
        <w:rFonts w:hint="default" w:ascii="Wingdings" w:hAnsi="Wingdings"/>
      </w:rPr>
    </w:lvl>
    <w:lvl w:ilvl="6" w:tplc="FD22A3D6">
      <w:start w:val="1"/>
      <w:numFmt w:val="bullet"/>
      <w:lvlText w:val=""/>
      <w:lvlJc w:val="left"/>
      <w:pPr>
        <w:ind w:left="5040" w:hanging="360"/>
      </w:pPr>
      <w:rPr>
        <w:rFonts w:hint="default" w:ascii="Symbol" w:hAnsi="Symbol"/>
      </w:rPr>
    </w:lvl>
    <w:lvl w:ilvl="7" w:tplc="E84062C0">
      <w:start w:val="1"/>
      <w:numFmt w:val="bullet"/>
      <w:lvlText w:val="o"/>
      <w:lvlJc w:val="left"/>
      <w:pPr>
        <w:ind w:left="5760" w:hanging="360"/>
      </w:pPr>
      <w:rPr>
        <w:rFonts w:hint="default" w:ascii="Courier New" w:hAnsi="Courier New"/>
      </w:rPr>
    </w:lvl>
    <w:lvl w:ilvl="8" w:tplc="CED69284">
      <w:start w:val="1"/>
      <w:numFmt w:val="bullet"/>
      <w:lvlText w:val=""/>
      <w:lvlJc w:val="left"/>
      <w:pPr>
        <w:ind w:left="6480" w:hanging="360"/>
      </w:pPr>
      <w:rPr>
        <w:rFonts w:hint="default" w:ascii="Wingdings" w:hAnsi="Wingdings"/>
      </w:rPr>
    </w:lvl>
  </w:abstractNum>
  <w:abstractNum w:abstractNumId="1" w15:restartNumberingAfterBreak="0">
    <w:nsid w:val="0A2E412D"/>
    <w:multiLevelType w:val="hybridMultilevel"/>
    <w:tmpl w:val="1D4441C0"/>
    <w:lvl w:ilvl="0" w:tplc="B15C8D78">
      <w:start w:val="1"/>
      <w:numFmt w:val="decimal"/>
      <w:lvlText w:val="%1)"/>
      <w:lvlJc w:val="left"/>
      <w:pPr>
        <w:ind w:left="720" w:hanging="360"/>
      </w:pPr>
    </w:lvl>
    <w:lvl w:ilvl="1" w:tplc="BD82AAF0">
      <w:start w:val="1"/>
      <w:numFmt w:val="decimal"/>
      <w:lvlText w:val="%2)"/>
      <w:lvlJc w:val="left"/>
      <w:pPr>
        <w:ind w:left="720" w:hanging="360"/>
      </w:pPr>
    </w:lvl>
    <w:lvl w:ilvl="2" w:tplc="58B45B08">
      <w:start w:val="1"/>
      <w:numFmt w:val="decimal"/>
      <w:lvlText w:val="%3)"/>
      <w:lvlJc w:val="left"/>
      <w:pPr>
        <w:ind w:left="720" w:hanging="360"/>
      </w:pPr>
    </w:lvl>
    <w:lvl w:ilvl="3" w:tplc="9C563116">
      <w:start w:val="1"/>
      <w:numFmt w:val="decimal"/>
      <w:lvlText w:val="%4)"/>
      <w:lvlJc w:val="left"/>
      <w:pPr>
        <w:ind w:left="720" w:hanging="360"/>
      </w:pPr>
    </w:lvl>
    <w:lvl w:ilvl="4" w:tplc="96E208D8">
      <w:start w:val="1"/>
      <w:numFmt w:val="decimal"/>
      <w:lvlText w:val="%5)"/>
      <w:lvlJc w:val="left"/>
      <w:pPr>
        <w:ind w:left="720" w:hanging="360"/>
      </w:pPr>
    </w:lvl>
    <w:lvl w:ilvl="5" w:tplc="87ECE34E">
      <w:start w:val="1"/>
      <w:numFmt w:val="decimal"/>
      <w:lvlText w:val="%6)"/>
      <w:lvlJc w:val="left"/>
      <w:pPr>
        <w:ind w:left="720" w:hanging="360"/>
      </w:pPr>
    </w:lvl>
    <w:lvl w:ilvl="6" w:tplc="C330877C">
      <w:start w:val="1"/>
      <w:numFmt w:val="decimal"/>
      <w:lvlText w:val="%7)"/>
      <w:lvlJc w:val="left"/>
      <w:pPr>
        <w:ind w:left="720" w:hanging="360"/>
      </w:pPr>
    </w:lvl>
    <w:lvl w:ilvl="7" w:tplc="47FCE5EC">
      <w:start w:val="1"/>
      <w:numFmt w:val="decimal"/>
      <w:lvlText w:val="%8)"/>
      <w:lvlJc w:val="left"/>
      <w:pPr>
        <w:ind w:left="720" w:hanging="360"/>
      </w:pPr>
    </w:lvl>
    <w:lvl w:ilvl="8" w:tplc="1270B70C">
      <w:start w:val="1"/>
      <w:numFmt w:val="decimal"/>
      <w:lvlText w:val="%9)"/>
      <w:lvlJc w:val="left"/>
      <w:pPr>
        <w:ind w:left="720" w:hanging="360"/>
      </w:pPr>
    </w:lvl>
  </w:abstractNum>
  <w:abstractNum w:abstractNumId="2" w15:restartNumberingAfterBreak="0">
    <w:nsid w:val="180EE3CA"/>
    <w:multiLevelType w:val="hybridMultilevel"/>
    <w:tmpl w:val="18502C24"/>
    <w:lvl w:ilvl="0" w:tplc="D0A03A64">
      <w:start w:val="1"/>
      <w:numFmt w:val="bullet"/>
      <w:lvlText w:val=""/>
      <w:lvlJc w:val="left"/>
      <w:pPr>
        <w:ind w:left="720" w:hanging="360"/>
      </w:pPr>
      <w:rPr>
        <w:rFonts w:hint="default" w:ascii="Symbol" w:hAnsi="Symbol"/>
      </w:rPr>
    </w:lvl>
    <w:lvl w:ilvl="1" w:tplc="9A6E1092">
      <w:start w:val="1"/>
      <w:numFmt w:val="bullet"/>
      <w:lvlText w:val="o"/>
      <w:lvlJc w:val="left"/>
      <w:pPr>
        <w:ind w:left="1440" w:hanging="360"/>
      </w:pPr>
      <w:rPr>
        <w:rFonts w:hint="default" w:ascii="Courier New" w:hAnsi="Courier New"/>
      </w:rPr>
    </w:lvl>
    <w:lvl w:ilvl="2" w:tplc="1A302588">
      <w:start w:val="1"/>
      <w:numFmt w:val="bullet"/>
      <w:lvlText w:val=""/>
      <w:lvlJc w:val="left"/>
      <w:pPr>
        <w:ind w:left="2160" w:hanging="360"/>
      </w:pPr>
      <w:rPr>
        <w:rFonts w:hint="default" w:ascii="Wingdings" w:hAnsi="Wingdings"/>
      </w:rPr>
    </w:lvl>
    <w:lvl w:ilvl="3" w:tplc="1BAE68DE">
      <w:start w:val="1"/>
      <w:numFmt w:val="bullet"/>
      <w:lvlText w:val=""/>
      <w:lvlJc w:val="left"/>
      <w:pPr>
        <w:ind w:left="2880" w:hanging="360"/>
      </w:pPr>
      <w:rPr>
        <w:rFonts w:hint="default" w:ascii="Symbol" w:hAnsi="Symbol"/>
      </w:rPr>
    </w:lvl>
    <w:lvl w:ilvl="4" w:tplc="8C4223D8">
      <w:start w:val="1"/>
      <w:numFmt w:val="bullet"/>
      <w:lvlText w:val="o"/>
      <w:lvlJc w:val="left"/>
      <w:pPr>
        <w:ind w:left="3600" w:hanging="360"/>
      </w:pPr>
      <w:rPr>
        <w:rFonts w:hint="default" w:ascii="Courier New" w:hAnsi="Courier New"/>
      </w:rPr>
    </w:lvl>
    <w:lvl w:ilvl="5" w:tplc="5A68A60A">
      <w:start w:val="1"/>
      <w:numFmt w:val="bullet"/>
      <w:lvlText w:val=""/>
      <w:lvlJc w:val="left"/>
      <w:pPr>
        <w:ind w:left="4320" w:hanging="360"/>
      </w:pPr>
      <w:rPr>
        <w:rFonts w:hint="default" w:ascii="Wingdings" w:hAnsi="Wingdings"/>
      </w:rPr>
    </w:lvl>
    <w:lvl w:ilvl="6" w:tplc="670804F8">
      <w:start w:val="1"/>
      <w:numFmt w:val="bullet"/>
      <w:lvlText w:val=""/>
      <w:lvlJc w:val="left"/>
      <w:pPr>
        <w:ind w:left="5040" w:hanging="360"/>
      </w:pPr>
      <w:rPr>
        <w:rFonts w:hint="default" w:ascii="Symbol" w:hAnsi="Symbol"/>
      </w:rPr>
    </w:lvl>
    <w:lvl w:ilvl="7" w:tplc="DCB47A24">
      <w:start w:val="1"/>
      <w:numFmt w:val="bullet"/>
      <w:lvlText w:val="o"/>
      <w:lvlJc w:val="left"/>
      <w:pPr>
        <w:ind w:left="5760" w:hanging="360"/>
      </w:pPr>
      <w:rPr>
        <w:rFonts w:hint="default" w:ascii="Courier New" w:hAnsi="Courier New"/>
      </w:rPr>
    </w:lvl>
    <w:lvl w:ilvl="8" w:tplc="1D1C1CBC">
      <w:start w:val="1"/>
      <w:numFmt w:val="bullet"/>
      <w:lvlText w:val=""/>
      <w:lvlJc w:val="left"/>
      <w:pPr>
        <w:ind w:left="6480" w:hanging="360"/>
      </w:pPr>
      <w:rPr>
        <w:rFonts w:hint="default" w:ascii="Wingdings" w:hAnsi="Wingdings"/>
      </w:rPr>
    </w:lvl>
  </w:abstractNum>
  <w:abstractNum w:abstractNumId="3" w15:restartNumberingAfterBreak="0">
    <w:nsid w:val="277BA107"/>
    <w:multiLevelType w:val="hybridMultilevel"/>
    <w:tmpl w:val="740A2456"/>
    <w:lvl w:ilvl="0" w:tplc="7812D90E">
      <w:start w:val="1"/>
      <w:numFmt w:val="bullet"/>
      <w:lvlText w:val=""/>
      <w:lvlJc w:val="left"/>
      <w:pPr>
        <w:ind w:left="720" w:hanging="360"/>
      </w:pPr>
      <w:rPr>
        <w:rFonts w:hint="default" w:ascii="Symbol" w:hAnsi="Symbol"/>
      </w:rPr>
    </w:lvl>
    <w:lvl w:ilvl="1" w:tplc="65AE248C">
      <w:start w:val="1"/>
      <w:numFmt w:val="bullet"/>
      <w:lvlText w:val="o"/>
      <w:lvlJc w:val="left"/>
      <w:pPr>
        <w:ind w:left="1440" w:hanging="360"/>
      </w:pPr>
      <w:rPr>
        <w:rFonts w:hint="default" w:ascii="Courier New" w:hAnsi="Courier New"/>
      </w:rPr>
    </w:lvl>
    <w:lvl w:ilvl="2" w:tplc="8000E09A">
      <w:start w:val="1"/>
      <w:numFmt w:val="bullet"/>
      <w:lvlText w:val=""/>
      <w:lvlJc w:val="left"/>
      <w:pPr>
        <w:ind w:left="2160" w:hanging="360"/>
      </w:pPr>
      <w:rPr>
        <w:rFonts w:hint="default" w:ascii="Wingdings" w:hAnsi="Wingdings"/>
      </w:rPr>
    </w:lvl>
    <w:lvl w:ilvl="3" w:tplc="F1C82224">
      <w:start w:val="1"/>
      <w:numFmt w:val="bullet"/>
      <w:lvlText w:val=""/>
      <w:lvlJc w:val="left"/>
      <w:pPr>
        <w:ind w:left="2880" w:hanging="360"/>
      </w:pPr>
      <w:rPr>
        <w:rFonts w:hint="default" w:ascii="Symbol" w:hAnsi="Symbol"/>
      </w:rPr>
    </w:lvl>
    <w:lvl w:ilvl="4" w:tplc="22E067CA">
      <w:start w:val="1"/>
      <w:numFmt w:val="bullet"/>
      <w:lvlText w:val="o"/>
      <w:lvlJc w:val="left"/>
      <w:pPr>
        <w:ind w:left="3600" w:hanging="360"/>
      </w:pPr>
      <w:rPr>
        <w:rFonts w:hint="default" w:ascii="Courier New" w:hAnsi="Courier New"/>
      </w:rPr>
    </w:lvl>
    <w:lvl w:ilvl="5" w:tplc="1AFE0CAC">
      <w:start w:val="1"/>
      <w:numFmt w:val="bullet"/>
      <w:lvlText w:val=""/>
      <w:lvlJc w:val="left"/>
      <w:pPr>
        <w:ind w:left="4320" w:hanging="360"/>
      </w:pPr>
      <w:rPr>
        <w:rFonts w:hint="default" w:ascii="Wingdings" w:hAnsi="Wingdings"/>
      </w:rPr>
    </w:lvl>
    <w:lvl w:ilvl="6" w:tplc="5C94EF34">
      <w:start w:val="1"/>
      <w:numFmt w:val="bullet"/>
      <w:lvlText w:val=""/>
      <w:lvlJc w:val="left"/>
      <w:pPr>
        <w:ind w:left="5040" w:hanging="360"/>
      </w:pPr>
      <w:rPr>
        <w:rFonts w:hint="default" w:ascii="Symbol" w:hAnsi="Symbol"/>
      </w:rPr>
    </w:lvl>
    <w:lvl w:ilvl="7" w:tplc="4142CF0E">
      <w:start w:val="1"/>
      <w:numFmt w:val="bullet"/>
      <w:lvlText w:val="o"/>
      <w:lvlJc w:val="left"/>
      <w:pPr>
        <w:ind w:left="5760" w:hanging="360"/>
      </w:pPr>
      <w:rPr>
        <w:rFonts w:hint="default" w:ascii="Courier New" w:hAnsi="Courier New"/>
      </w:rPr>
    </w:lvl>
    <w:lvl w:ilvl="8" w:tplc="F9560950">
      <w:start w:val="1"/>
      <w:numFmt w:val="bullet"/>
      <w:lvlText w:val=""/>
      <w:lvlJc w:val="left"/>
      <w:pPr>
        <w:ind w:left="6480" w:hanging="360"/>
      </w:pPr>
      <w:rPr>
        <w:rFonts w:hint="default" w:ascii="Wingdings" w:hAnsi="Wingdings"/>
      </w:rPr>
    </w:lvl>
  </w:abstractNum>
  <w:abstractNum w:abstractNumId="4" w15:restartNumberingAfterBreak="0">
    <w:nsid w:val="36A4730C"/>
    <w:multiLevelType w:val="multilevel"/>
    <w:tmpl w:val="D010A7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51BFD4"/>
    <w:multiLevelType w:val="hybridMultilevel"/>
    <w:tmpl w:val="B8E0DA3C"/>
    <w:lvl w:ilvl="0" w:tplc="E2F6942A">
      <w:start w:val="1"/>
      <w:numFmt w:val="bullet"/>
      <w:lvlText w:val=""/>
      <w:lvlJc w:val="left"/>
      <w:pPr>
        <w:ind w:left="720" w:hanging="360"/>
      </w:pPr>
      <w:rPr>
        <w:rFonts w:hint="default" w:ascii="Symbol" w:hAnsi="Symbol"/>
      </w:rPr>
    </w:lvl>
    <w:lvl w:ilvl="1" w:tplc="8DD2492C">
      <w:start w:val="1"/>
      <w:numFmt w:val="bullet"/>
      <w:lvlText w:val="o"/>
      <w:lvlJc w:val="left"/>
      <w:pPr>
        <w:ind w:left="1440" w:hanging="360"/>
      </w:pPr>
      <w:rPr>
        <w:rFonts w:hint="default" w:ascii="Courier New" w:hAnsi="Courier New"/>
      </w:rPr>
    </w:lvl>
    <w:lvl w:ilvl="2" w:tplc="90F6C650">
      <w:start w:val="1"/>
      <w:numFmt w:val="bullet"/>
      <w:lvlText w:val=""/>
      <w:lvlJc w:val="left"/>
      <w:pPr>
        <w:ind w:left="2160" w:hanging="360"/>
      </w:pPr>
      <w:rPr>
        <w:rFonts w:hint="default" w:ascii="Wingdings" w:hAnsi="Wingdings"/>
      </w:rPr>
    </w:lvl>
    <w:lvl w:ilvl="3" w:tplc="818C3662">
      <w:start w:val="1"/>
      <w:numFmt w:val="bullet"/>
      <w:lvlText w:val=""/>
      <w:lvlJc w:val="left"/>
      <w:pPr>
        <w:ind w:left="2880" w:hanging="360"/>
      </w:pPr>
      <w:rPr>
        <w:rFonts w:hint="default" w:ascii="Symbol" w:hAnsi="Symbol"/>
      </w:rPr>
    </w:lvl>
    <w:lvl w:ilvl="4" w:tplc="B1ACB548">
      <w:start w:val="1"/>
      <w:numFmt w:val="bullet"/>
      <w:lvlText w:val="o"/>
      <w:lvlJc w:val="left"/>
      <w:pPr>
        <w:ind w:left="3600" w:hanging="360"/>
      </w:pPr>
      <w:rPr>
        <w:rFonts w:hint="default" w:ascii="Courier New" w:hAnsi="Courier New"/>
      </w:rPr>
    </w:lvl>
    <w:lvl w:ilvl="5" w:tplc="426C97DA">
      <w:start w:val="1"/>
      <w:numFmt w:val="bullet"/>
      <w:lvlText w:val=""/>
      <w:lvlJc w:val="left"/>
      <w:pPr>
        <w:ind w:left="4320" w:hanging="360"/>
      </w:pPr>
      <w:rPr>
        <w:rFonts w:hint="default" w:ascii="Wingdings" w:hAnsi="Wingdings"/>
      </w:rPr>
    </w:lvl>
    <w:lvl w:ilvl="6" w:tplc="2C5E8ABA">
      <w:start w:val="1"/>
      <w:numFmt w:val="bullet"/>
      <w:lvlText w:val=""/>
      <w:lvlJc w:val="left"/>
      <w:pPr>
        <w:ind w:left="5040" w:hanging="360"/>
      </w:pPr>
      <w:rPr>
        <w:rFonts w:hint="default" w:ascii="Symbol" w:hAnsi="Symbol"/>
      </w:rPr>
    </w:lvl>
    <w:lvl w:ilvl="7" w:tplc="A8066E68">
      <w:start w:val="1"/>
      <w:numFmt w:val="bullet"/>
      <w:lvlText w:val="o"/>
      <w:lvlJc w:val="left"/>
      <w:pPr>
        <w:ind w:left="5760" w:hanging="360"/>
      </w:pPr>
      <w:rPr>
        <w:rFonts w:hint="default" w:ascii="Courier New" w:hAnsi="Courier New"/>
      </w:rPr>
    </w:lvl>
    <w:lvl w:ilvl="8" w:tplc="0770D118">
      <w:start w:val="1"/>
      <w:numFmt w:val="bullet"/>
      <w:lvlText w:val=""/>
      <w:lvlJc w:val="left"/>
      <w:pPr>
        <w:ind w:left="6480" w:hanging="360"/>
      </w:pPr>
      <w:rPr>
        <w:rFonts w:hint="default" w:ascii="Wingdings" w:hAnsi="Wingdings"/>
      </w:rPr>
    </w:lvl>
  </w:abstractNum>
  <w:abstractNum w:abstractNumId="6" w15:restartNumberingAfterBreak="0">
    <w:nsid w:val="4624E2E1"/>
    <w:multiLevelType w:val="hybridMultilevel"/>
    <w:tmpl w:val="0D6C55EA"/>
    <w:lvl w:ilvl="0" w:tplc="493E5CD4">
      <w:start w:val="1"/>
      <w:numFmt w:val="decimal"/>
      <w:lvlText w:val="%1)"/>
      <w:lvlJc w:val="left"/>
      <w:pPr>
        <w:ind w:left="720" w:hanging="360"/>
      </w:pPr>
    </w:lvl>
    <w:lvl w:ilvl="1" w:tplc="CD2487DE">
      <w:start w:val="1"/>
      <w:numFmt w:val="lowerLetter"/>
      <w:lvlText w:val="%2."/>
      <w:lvlJc w:val="left"/>
      <w:pPr>
        <w:ind w:left="1440" w:hanging="360"/>
      </w:pPr>
    </w:lvl>
    <w:lvl w:ilvl="2" w:tplc="B4BC3ACA">
      <w:start w:val="1"/>
      <w:numFmt w:val="lowerRoman"/>
      <w:lvlText w:val="%3."/>
      <w:lvlJc w:val="right"/>
      <w:pPr>
        <w:ind w:left="2160" w:hanging="180"/>
      </w:pPr>
    </w:lvl>
    <w:lvl w:ilvl="3" w:tplc="D8F254C0">
      <w:start w:val="1"/>
      <w:numFmt w:val="decimal"/>
      <w:lvlText w:val="%4."/>
      <w:lvlJc w:val="left"/>
      <w:pPr>
        <w:ind w:left="2880" w:hanging="360"/>
      </w:pPr>
    </w:lvl>
    <w:lvl w:ilvl="4" w:tplc="C3342258">
      <w:start w:val="1"/>
      <w:numFmt w:val="lowerLetter"/>
      <w:lvlText w:val="%5."/>
      <w:lvlJc w:val="left"/>
      <w:pPr>
        <w:ind w:left="3600" w:hanging="360"/>
      </w:pPr>
    </w:lvl>
    <w:lvl w:ilvl="5" w:tplc="F0C0930E">
      <w:start w:val="1"/>
      <w:numFmt w:val="lowerRoman"/>
      <w:lvlText w:val="%6."/>
      <w:lvlJc w:val="right"/>
      <w:pPr>
        <w:ind w:left="4320" w:hanging="180"/>
      </w:pPr>
    </w:lvl>
    <w:lvl w:ilvl="6" w:tplc="F87EAA78">
      <w:start w:val="1"/>
      <w:numFmt w:val="decimal"/>
      <w:lvlText w:val="%7."/>
      <w:lvlJc w:val="left"/>
      <w:pPr>
        <w:ind w:left="5040" w:hanging="360"/>
      </w:pPr>
    </w:lvl>
    <w:lvl w:ilvl="7" w:tplc="59F0B1D8">
      <w:start w:val="1"/>
      <w:numFmt w:val="lowerLetter"/>
      <w:lvlText w:val="%8."/>
      <w:lvlJc w:val="left"/>
      <w:pPr>
        <w:ind w:left="5760" w:hanging="360"/>
      </w:pPr>
    </w:lvl>
    <w:lvl w:ilvl="8" w:tplc="29DC5E10">
      <w:start w:val="1"/>
      <w:numFmt w:val="lowerRoman"/>
      <w:lvlText w:val="%9."/>
      <w:lvlJc w:val="right"/>
      <w:pPr>
        <w:ind w:left="6480" w:hanging="180"/>
      </w:pPr>
    </w:lvl>
  </w:abstractNum>
  <w:abstractNum w:abstractNumId="7" w15:restartNumberingAfterBreak="0">
    <w:nsid w:val="4A07E548"/>
    <w:multiLevelType w:val="multilevel"/>
    <w:tmpl w:val="0B0068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0A641E4"/>
    <w:multiLevelType w:val="hybridMultilevel"/>
    <w:tmpl w:val="F0D84C94"/>
    <w:lvl w:ilvl="0" w:tplc="5180F226">
      <w:start w:val="1"/>
      <w:numFmt w:val="decimal"/>
      <w:lvlText w:val="%1."/>
      <w:lvlJc w:val="left"/>
      <w:pPr>
        <w:ind w:left="1020" w:hanging="360"/>
      </w:pPr>
    </w:lvl>
    <w:lvl w:ilvl="1" w:tplc="1B367084">
      <w:start w:val="1"/>
      <w:numFmt w:val="decimal"/>
      <w:lvlText w:val="%2."/>
      <w:lvlJc w:val="left"/>
      <w:pPr>
        <w:ind w:left="1020" w:hanging="360"/>
      </w:pPr>
    </w:lvl>
    <w:lvl w:ilvl="2" w:tplc="D1A652E8">
      <w:start w:val="1"/>
      <w:numFmt w:val="decimal"/>
      <w:lvlText w:val="%3."/>
      <w:lvlJc w:val="left"/>
      <w:pPr>
        <w:ind w:left="1020" w:hanging="360"/>
      </w:pPr>
    </w:lvl>
    <w:lvl w:ilvl="3" w:tplc="1610EA3C">
      <w:start w:val="1"/>
      <w:numFmt w:val="decimal"/>
      <w:lvlText w:val="%4."/>
      <w:lvlJc w:val="left"/>
      <w:pPr>
        <w:ind w:left="1020" w:hanging="360"/>
      </w:pPr>
    </w:lvl>
    <w:lvl w:ilvl="4" w:tplc="8E1C6B40">
      <w:start w:val="1"/>
      <w:numFmt w:val="decimal"/>
      <w:lvlText w:val="%5."/>
      <w:lvlJc w:val="left"/>
      <w:pPr>
        <w:ind w:left="1020" w:hanging="360"/>
      </w:pPr>
    </w:lvl>
    <w:lvl w:ilvl="5" w:tplc="11DCA1A6">
      <w:start w:val="1"/>
      <w:numFmt w:val="decimal"/>
      <w:lvlText w:val="%6."/>
      <w:lvlJc w:val="left"/>
      <w:pPr>
        <w:ind w:left="1020" w:hanging="360"/>
      </w:pPr>
    </w:lvl>
    <w:lvl w:ilvl="6" w:tplc="F6828CD0">
      <w:start w:val="1"/>
      <w:numFmt w:val="decimal"/>
      <w:lvlText w:val="%7."/>
      <w:lvlJc w:val="left"/>
      <w:pPr>
        <w:ind w:left="1020" w:hanging="360"/>
      </w:pPr>
    </w:lvl>
    <w:lvl w:ilvl="7" w:tplc="AA2AA224">
      <w:start w:val="1"/>
      <w:numFmt w:val="decimal"/>
      <w:lvlText w:val="%8."/>
      <w:lvlJc w:val="left"/>
      <w:pPr>
        <w:ind w:left="1020" w:hanging="360"/>
      </w:pPr>
    </w:lvl>
    <w:lvl w:ilvl="8" w:tplc="DD5491E0">
      <w:start w:val="1"/>
      <w:numFmt w:val="decimal"/>
      <w:lvlText w:val="%9."/>
      <w:lvlJc w:val="left"/>
      <w:pPr>
        <w:ind w:left="1020" w:hanging="360"/>
      </w:pPr>
    </w:lvl>
  </w:abstractNum>
  <w:abstractNum w:abstractNumId="9" w15:restartNumberingAfterBreak="0">
    <w:nsid w:val="529F6323"/>
    <w:multiLevelType w:val="hybridMultilevel"/>
    <w:tmpl w:val="148CB768"/>
    <w:lvl w:ilvl="0" w:tplc="C4B25F10">
      <w:start w:val="1"/>
      <w:numFmt w:val="decimal"/>
      <w:lvlText w:val="%1."/>
      <w:lvlJc w:val="left"/>
      <w:pPr>
        <w:ind w:left="1020" w:hanging="360"/>
      </w:pPr>
    </w:lvl>
    <w:lvl w:ilvl="1" w:tplc="667AE40C">
      <w:start w:val="1"/>
      <w:numFmt w:val="decimal"/>
      <w:lvlText w:val="%2."/>
      <w:lvlJc w:val="left"/>
      <w:pPr>
        <w:ind w:left="1020" w:hanging="360"/>
      </w:pPr>
    </w:lvl>
    <w:lvl w:ilvl="2" w:tplc="55007734">
      <w:start w:val="1"/>
      <w:numFmt w:val="decimal"/>
      <w:lvlText w:val="%3."/>
      <w:lvlJc w:val="left"/>
      <w:pPr>
        <w:ind w:left="1020" w:hanging="360"/>
      </w:pPr>
    </w:lvl>
    <w:lvl w:ilvl="3" w:tplc="A5D8C01E">
      <w:start w:val="1"/>
      <w:numFmt w:val="decimal"/>
      <w:lvlText w:val="%4."/>
      <w:lvlJc w:val="left"/>
      <w:pPr>
        <w:ind w:left="1020" w:hanging="360"/>
      </w:pPr>
    </w:lvl>
    <w:lvl w:ilvl="4" w:tplc="E12E3D1A">
      <w:start w:val="1"/>
      <w:numFmt w:val="decimal"/>
      <w:lvlText w:val="%5."/>
      <w:lvlJc w:val="left"/>
      <w:pPr>
        <w:ind w:left="1020" w:hanging="360"/>
      </w:pPr>
    </w:lvl>
    <w:lvl w:ilvl="5" w:tplc="85EAED84">
      <w:start w:val="1"/>
      <w:numFmt w:val="decimal"/>
      <w:lvlText w:val="%6."/>
      <w:lvlJc w:val="left"/>
      <w:pPr>
        <w:ind w:left="1020" w:hanging="360"/>
      </w:pPr>
    </w:lvl>
    <w:lvl w:ilvl="6" w:tplc="79EAAA0C">
      <w:start w:val="1"/>
      <w:numFmt w:val="decimal"/>
      <w:lvlText w:val="%7."/>
      <w:lvlJc w:val="left"/>
      <w:pPr>
        <w:ind w:left="1020" w:hanging="360"/>
      </w:pPr>
    </w:lvl>
    <w:lvl w:ilvl="7" w:tplc="1C52E012">
      <w:start w:val="1"/>
      <w:numFmt w:val="decimal"/>
      <w:lvlText w:val="%8."/>
      <w:lvlJc w:val="left"/>
      <w:pPr>
        <w:ind w:left="1020" w:hanging="360"/>
      </w:pPr>
    </w:lvl>
    <w:lvl w:ilvl="8" w:tplc="D0783F18">
      <w:start w:val="1"/>
      <w:numFmt w:val="decimal"/>
      <w:lvlText w:val="%9."/>
      <w:lvlJc w:val="left"/>
      <w:pPr>
        <w:ind w:left="1020" w:hanging="360"/>
      </w:pPr>
    </w:lvl>
  </w:abstractNum>
  <w:abstractNum w:abstractNumId="10" w15:restartNumberingAfterBreak="0">
    <w:nsid w:val="5D875431"/>
    <w:multiLevelType w:val="multilevel"/>
    <w:tmpl w:val="63DEBE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72F45385"/>
    <w:multiLevelType w:val="hybridMultilevel"/>
    <w:tmpl w:val="C396013A"/>
    <w:lvl w:ilvl="0" w:tplc="72CEC556">
      <w:start w:val="1"/>
      <w:numFmt w:val="decimal"/>
      <w:lvlText w:val="%1)"/>
      <w:lvlJc w:val="left"/>
      <w:pPr>
        <w:ind w:left="1020" w:hanging="360"/>
      </w:pPr>
    </w:lvl>
    <w:lvl w:ilvl="1" w:tplc="FBE629B2">
      <w:start w:val="1"/>
      <w:numFmt w:val="decimal"/>
      <w:lvlText w:val="%2)"/>
      <w:lvlJc w:val="left"/>
      <w:pPr>
        <w:ind w:left="1020" w:hanging="360"/>
      </w:pPr>
    </w:lvl>
    <w:lvl w:ilvl="2" w:tplc="E1D2CA4C">
      <w:start w:val="1"/>
      <w:numFmt w:val="decimal"/>
      <w:lvlText w:val="%3)"/>
      <w:lvlJc w:val="left"/>
      <w:pPr>
        <w:ind w:left="1020" w:hanging="360"/>
      </w:pPr>
    </w:lvl>
    <w:lvl w:ilvl="3" w:tplc="4AFE66C2">
      <w:start w:val="1"/>
      <w:numFmt w:val="decimal"/>
      <w:lvlText w:val="%4)"/>
      <w:lvlJc w:val="left"/>
      <w:pPr>
        <w:ind w:left="1020" w:hanging="360"/>
      </w:pPr>
    </w:lvl>
    <w:lvl w:ilvl="4" w:tplc="BAFE4442">
      <w:start w:val="1"/>
      <w:numFmt w:val="decimal"/>
      <w:lvlText w:val="%5)"/>
      <w:lvlJc w:val="left"/>
      <w:pPr>
        <w:ind w:left="1020" w:hanging="360"/>
      </w:pPr>
    </w:lvl>
    <w:lvl w:ilvl="5" w:tplc="2B863F6C">
      <w:start w:val="1"/>
      <w:numFmt w:val="decimal"/>
      <w:lvlText w:val="%6)"/>
      <w:lvlJc w:val="left"/>
      <w:pPr>
        <w:ind w:left="1020" w:hanging="360"/>
      </w:pPr>
    </w:lvl>
    <w:lvl w:ilvl="6" w:tplc="995E3222">
      <w:start w:val="1"/>
      <w:numFmt w:val="decimal"/>
      <w:lvlText w:val="%7)"/>
      <w:lvlJc w:val="left"/>
      <w:pPr>
        <w:ind w:left="1020" w:hanging="360"/>
      </w:pPr>
    </w:lvl>
    <w:lvl w:ilvl="7" w:tplc="A0567B66">
      <w:start w:val="1"/>
      <w:numFmt w:val="decimal"/>
      <w:lvlText w:val="%8)"/>
      <w:lvlJc w:val="left"/>
      <w:pPr>
        <w:ind w:left="1020" w:hanging="360"/>
      </w:pPr>
    </w:lvl>
    <w:lvl w:ilvl="8" w:tplc="9B268348">
      <w:start w:val="1"/>
      <w:numFmt w:val="decimal"/>
      <w:lvlText w:val="%9)"/>
      <w:lvlJc w:val="left"/>
      <w:pPr>
        <w:ind w:left="1020" w:hanging="360"/>
      </w:pPr>
    </w:lvl>
  </w:abstractNum>
  <w:num w:numId="1" w16cid:durableId="22100172">
    <w:abstractNumId w:val="3"/>
  </w:num>
  <w:num w:numId="2" w16cid:durableId="91241346">
    <w:abstractNumId w:val="2"/>
  </w:num>
  <w:num w:numId="3" w16cid:durableId="923493431">
    <w:abstractNumId w:val="7"/>
  </w:num>
  <w:num w:numId="4" w16cid:durableId="477770211">
    <w:abstractNumId w:val="5"/>
  </w:num>
  <w:num w:numId="5" w16cid:durableId="370107686">
    <w:abstractNumId w:val="6"/>
  </w:num>
  <w:num w:numId="6" w16cid:durableId="30307207">
    <w:abstractNumId w:val="0"/>
  </w:num>
  <w:num w:numId="7" w16cid:durableId="1913617298">
    <w:abstractNumId w:val="4"/>
  </w:num>
  <w:num w:numId="8" w16cid:durableId="1773361229">
    <w:abstractNumId w:val="11"/>
  </w:num>
  <w:num w:numId="9" w16cid:durableId="2105032646">
    <w:abstractNumId w:val="1"/>
  </w:num>
  <w:num w:numId="10" w16cid:durableId="1507359003">
    <w:abstractNumId w:val="8"/>
  </w:num>
  <w:num w:numId="11" w16cid:durableId="1660815066">
    <w:abstractNumId w:val="9"/>
  </w:num>
  <w:num w:numId="12" w16cid:durableId="464470974">
    <w:abstractNumId w:val="10"/>
  </w:num>
</w:numbering>
</file>

<file path=word/people.xml><?xml version="1.0" encoding="utf-8"?>
<w15:people xmlns:mc="http://schemas.openxmlformats.org/markup-compatibility/2006" xmlns:w15="http://schemas.microsoft.com/office/word/2012/wordml" mc:Ignorable="w15">
  <w15:person w15:author="Karen Alamets - JUSTDIGI">
    <w15:presenceInfo w15:providerId="AD" w15:userId="S::karen.alamets@justdigi.ee::d5089abc-9333-4d24-b37e-5d1060a1f597"/>
  </w15:person>
  <w15:person w15:author="Aili Sandre - JUSTDIGI">
    <w15:presenceInfo w15:providerId="AD" w15:userId="S::aili.sandre@justdigi.ee::5c51914f-c8e4-463d-98be-e24fff1b55da"/>
  </w15:person>
  <w15:person w15:author="Maarja-Liis Lall - JUSTDIGI">
    <w15:presenceInfo w15:providerId="AD" w15:userId="S::maarja.lall@justdigi.ee::c7cf4b01-9190-4483-a66e-c79df27776f4"/>
  </w15:person>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F09"/>
    <w:rsid w:val="00002A0F"/>
    <w:rsid w:val="00003F7D"/>
    <w:rsid w:val="0000467E"/>
    <w:rsid w:val="00004E0F"/>
    <w:rsid w:val="00006549"/>
    <w:rsid w:val="0000687E"/>
    <w:rsid w:val="00006D45"/>
    <w:rsid w:val="0000D0AD"/>
    <w:rsid w:val="0000DD40"/>
    <w:rsid w:val="0001031F"/>
    <w:rsid w:val="000106FB"/>
    <w:rsid w:val="00010AE1"/>
    <w:rsid w:val="0001375A"/>
    <w:rsid w:val="00013CE5"/>
    <w:rsid w:val="00014D7C"/>
    <w:rsid w:val="00014E6B"/>
    <w:rsid w:val="000153A6"/>
    <w:rsid w:val="00016C36"/>
    <w:rsid w:val="0002007A"/>
    <w:rsid w:val="00020DC1"/>
    <w:rsid w:val="00021702"/>
    <w:rsid w:val="000230F0"/>
    <w:rsid w:val="00023534"/>
    <w:rsid w:val="000260B0"/>
    <w:rsid w:val="000264A2"/>
    <w:rsid w:val="00026A67"/>
    <w:rsid w:val="000270D5"/>
    <w:rsid w:val="0002719C"/>
    <w:rsid w:val="000305C0"/>
    <w:rsid w:val="00030DA6"/>
    <w:rsid w:val="00032C31"/>
    <w:rsid w:val="00033A45"/>
    <w:rsid w:val="0003411A"/>
    <w:rsid w:val="00035803"/>
    <w:rsid w:val="00036321"/>
    <w:rsid w:val="000363DB"/>
    <w:rsid w:val="00036E4A"/>
    <w:rsid w:val="00036EE4"/>
    <w:rsid w:val="00037617"/>
    <w:rsid w:val="00037899"/>
    <w:rsid w:val="000408E9"/>
    <w:rsid w:val="00040967"/>
    <w:rsid w:val="00041858"/>
    <w:rsid w:val="00044360"/>
    <w:rsid w:val="000466BA"/>
    <w:rsid w:val="00046B37"/>
    <w:rsid w:val="0004719B"/>
    <w:rsid w:val="00050C71"/>
    <w:rsid w:val="000512B7"/>
    <w:rsid w:val="00051A24"/>
    <w:rsid w:val="0005217B"/>
    <w:rsid w:val="0005322B"/>
    <w:rsid w:val="00055554"/>
    <w:rsid w:val="00056D6B"/>
    <w:rsid w:val="00060E2B"/>
    <w:rsid w:val="00060E8F"/>
    <w:rsid w:val="00060EE8"/>
    <w:rsid w:val="000613A3"/>
    <w:rsid w:val="00061D26"/>
    <w:rsid w:val="00062155"/>
    <w:rsid w:val="000638BA"/>
    <w:rsid w:val="000645C3"/>
    <w:rsid w:val="00064800"/>
    <w:rsid w:val="00066EA1"/>
    <w:rsid w:val="000675BF"/>
    <w:rsid w:val="000722AF"/>
    <w:rsid w:val="00072A17"/>
    <w:rsid w:val="0007422B"/>
    <w:rsid w:val="000743E6"/>
    <w:rsid w:val="0007757E"/>
    <w:rsid w:val="00077BB9"/>
    <w:rsid w:val="000814B0"/>
    <w:rsid w:val="00082CFF"/>
    <w:rsid w:val="00083155"/>
    <w:rsid w:val="000838D9"/>
    <w:rsid w:val="00083A8B"/>
    <w:rsid w:val="00083EEF"/>
    <w:rsid w:val="000845D4"/>
    <w:rsid w:val="000849F7"/>
    <w:rsid w:val="000860D5"/>
    <w:rsid w:val="00086E69"/>
    <w:rsid w:val="00087A62"/>
    <w:rsid w:val="000880B2"/>
    <w:rsid w:val="000900D8"/>
    <w:rsid w:val="000917D1"/>
    <w:rsid w:val="00092A16"/>
    <w:rsid w:val="00094F6C"/>
    <w:rsid w:val="000951AE"/>
    <w:rsid w:val="00097293"/>
    <w:rsid w:val="00097656"/>
    <w:rsid w:val="000A0BA7"/>
    <w:rsid w:val="000A1730"/>
    <w:rsid w:val="000A4259"/>
    <w:rsid w:val="000A4905"/>
    <w:rsid w:val="000A62E9"/>
    <w:rsid w:val="000A6A7B"/>
    <w:rsid w:val="000A704D"/>
    <w:rsid w:val="000B4263"/>
    <w:rsid w:val="000B4429"/>
    <w:rsid w:val="000B56F1"/>
    <w:rsid w:val="000B7157"/>
    <w:rsid w:val="000C02FF"/>
    <w:rsid w:val="000C145F"/>
    <w:rsid w:val="000C18C2"/>
    <w:rsid w:val="000C1FF2"/>
    <w:rsid w:val="000C2006"/>
    <w:rsid w:val="000C29F7"/>
    <w:rsid w:val="000C438B"/>
    <w:rsid w:val="000C5756"/>
    <w:rsid w:val="000C59B2"/>
    <w:rsid w:val="000C6FA2"/>
    <w:rsid w:val="000D08F8"/>
    <w:rsid w:val="000D14C9"/>
    <w:rsid w:val="000D2642"/>
    <w:rsid w:val="000D2659"/>
    <w:rsid w:val="000D4D6F"/>
    <w:rsid w:val="000D565D"/>
    <w:rsid w:val="000D5D94"/>
    <w:rsid w:val="000D6033"/>
    <w:rsid w:val="000D69DA"/>
    <w:rsid w:val="000D764B"/>
    <w:rsid w:val="000E10AF"/>
    <w:rsid w:val="000E169B"/>
    <w:rsid w:val="000E20EF"/>
    <w:rsid w:val="000E24F0"/>
    <w:rsid w:val="000E24FD"/>
    <w:rsid w:val="000E5318"/>
    <w:rsid w:val="000E7AF6"/>
    <w:rsid w:val="000F192C"/>
    <w:rsid w:val="000F268C"/>
    <w:rsid w:val="000F4241"/>
    <w:rsid w:val="000F6398"/>
    <w:rsid w:val="000F6BE0"/>
    <w:rsid w:val="000F7F7B"/>
    <w:rsid w:val="00101FBC"/>
    <w:rsid w:val="00102A7A"/>
    <w:rsid w:val="001036E1"/>
    <w:rsid w:val="00103762"/>
    <w:rsid w:val="001044A5"/>
    <w:rsid w:val="0010651C"/>
    <w:rsid w:val="00107ABA"/>
    <w:rsid w:val="00110EEF"/>
    <w:rsid w:val="0011120F"/>
    <w:rsid w:val="00111F05"/>
    <w:rsid w:val="00112D75"/>
    <w:rsid w:val="0011316D"/>
    <w:rsid w:val="00113343"/>
    <w:rsid w:val="00115A98"/>
    <w:rsid w:val="0011759D"/>
    <w:rsid w:val="00117EAA"/>
    <w:rsid w:val="00121833"/>
    <w:rsid w:val="00121B8D"/>
    <w:rsid w:val="00122362"/>
    <w:rsid w:val="00123E4F"/>
    <w:rsid w:val="0012429A"/>
    <w:rsid w:val="00124E93"/>
    <w:rsid w:val="001254EE"/>
    <w:rsid w:val="00125FBA"/>
    <w:rsid w:val="00126B0A"/>
    <w:rsid w:val="00131572"/>
    <w:rsid w:val="001326ED"/>
    <w:rsid w:val="001340CF"/>
    <w:rsid w:val="00137177"/>
    <w:rsid w:val="00137A7C"/>
    <w:rsid w:val="001390A0"/>
    <w:rsid w:val="00140122"/>
    <w:rsid w:val="00140315"/>
    <w:rsid w:val="0014058D"/>
    <w:rsid w:val="00140A11"/>
    <w:rsid w:val="00140AFA"/>
    <w:rsid w:val="00142766"/>
    <w:rsid w:val="00142F3A"/>
    <w:rsid w:val="001438EE"/>
    <w:rsid w:val="00143A9C"/>
    <w:rsid w:val="00143F48"/>
    <w:rsid w:val="0014441D"/>
    <w:rsid w:val="00144BD8"/>
    <w:rsid w:val="00144C4F"/>
    <w:rsid w:val="00145C1D"/>
    <w:rsid w:val="0014768F"/>
    <w:rsid w:val="00150653"/>
    <w:rsid w:val="00152222"/>
    <w:rsid w:val="00153DFE"/>
    <w:rsid w:val="00154441"/>
    <w:rsid w:val="001546F1"/>
    <w:rsid w:val="00155A7D"/>
    <w:rsid w:val="00155AB3"/>
    <w:rsid w:val="001626AA"/>
    <w:rsid w:val="00162F93"/>
    <w:rsid w:val="00165B40"/>
    <w:rsid w:val="00165DEB"/>
    <w:rsid w:val="00165E5B"/>
    <w:rsid w:val="0016654E"/>
    <w:rsid w:val="00167C17"/>
    <w:rsid w:val="00172577"/>
    <w:rsid w:val="00173304"/>
    <w:rsid w:val="00173C4A"/>
    <w:rsid w:val="00173D60"/>
    <w:rsid w:val="00174473"/>
    <w:rsid w:val="00175387"/>
    <w:rsid w:val="0017543C"/>
    <w:rsid w:val="0017705A"/>
    <w:rsid w:val="00177710"/>
    <w:rsid w:val="00177F42"/>
    <w:rsid w:val="00181755"/>
    <w:rsid w:val="00182880"/>
    <w:rsid w:val="00183F4B"/>
    <w:rsid w:val="00184244"/>
    <w:rsid w:val="00187DF9"/>
    <w:rsid w:val="00191180"/>
    <w:rsid w:val="001930EC"/>
    <w:rsid w:val="0019456F"/>
    <w:rsid w:val="00195136"/>
    <w:rsid w:val="00195F32"/>
    <w:rsid w:val="00196BD9"/>
    <w:rsid w:val="00197060"/>
    <w:rsid w:val="00197F47"/>
    <w:rsid w:val="001A0015"/>
    <w:rsid w:val="001A4C76"/>
    <w:rsid w:val="001A533E"/>
    <w:rsid w:val="001A613C"/>
    <w:rsid w:val="001A6EB1"/>
    <w:rsid w:val="001A6F9A"/>
    <w:rsid w:val="001B312C"/>
    <w:rsid w:val="001B36CA"/>
    <w:rsid w:val="001B43B2"/>
    <w:rsid w:val="001B63C7"/>
    <w:rsid w:val="001B7103"/>
    <w:rsid w:val="001B79F6"/>
    <w:rsid w:val="001B7ECE"/>
    <w:rsid w:val="001C1CE4"/>
    <w:rsid w:val="001C215B"/>
    <w:rsid w:val="001C28B4"/>
    <w:rsid w:val="001C299B"/>
    <w:rsid w:val="001C2C2D"/>
    <w:rsid w:val="001C3201"/>
    <w:rsid w:val="001C37BA"/>
    <w:rsid w:val="001C37F6"/>
    <w:rsid w:val="001C4422"/>
    <w:rsid w:val="001C492D"/>
    <w:rsid w:val="001C6A9E"/>
    <w:rsid w:val="001C71E4"/>
    <w:rsid w:val="001C794D"/>
    <w:rsid w:val="001D0071"/>
    <w:rsid w:val="001D03BD"/>
    <w:rsid w:val="001D2021"/>
    <w:rsid w:val="001D31C1"/>
    <w:rsid w:val="001D3405"/>
    <w:rsid w:val="001D3538"/>
    <w:rsid w:val="001D353C"/>
    <w:rsid w:val="001D3887"/>
    <w:rsid w:val="001D39BC"/>
    <w:rsid w:val="001D6C17"/>
    <w:rsid w:val="001D73FA"/>
    <w:rsid w:val="001E0020"/>
    <w:rsid w:val="001E0EDE"/>
    <w:rsid w:val="001E159A"/>
    <w:rsid w:val="001E1A16"/>
    <w:rsid w:val="001E3F86"/>
    <w:rsid w:val="001E6BFE"/>
    <w:rsid w:val="001E6DEF"/>
    <w:rsid w:val="001E7ED5"/>
    <w:rsid w:val="001F15F9"/>
    <w:rsid w:val="001F3DE7"/>
    <w:rsid w:val="001F5A75"/>
    <w:rsid w:val="001F6240"/>
    <w:rsid w:val="001F74A0"/>
    <w:rsid w:val="002000BA"/>
    <w:rsid w:val="00200414"/>
    <w:rsid w:val="0020228B"/>
    <w:rsid w:val="00202410"/>
    <w:rsid w:val="002052C2"/>
    <w:rsid w:val="00206CE2"/>
    <w:rsid w:val="002076DC"/>
    <w:rsid w:val="00207A46"/>
    <w:rsid w:val="00207EE6"/>
    <w:rsid w:val="0021062A"/>
    <w:rsid w:val="00210FAC"/>
    <w:rsid w:val="00212442"/>
    <w:rsid w:val="00214DDD"/>
    <w:rsid w:val="00215811"/>
    <w:rsid w:val="00215BDE"/>
    <w:rsid w:val="0021632C"/>
    <w:rsid w:val="002163EA"/>
    <w:rsid w:val="00216EBA"/>
    <w:rsid w:val="0021763A"/>
    <w:rsid w:val="00217B20"/>
    <w:rsid w:val="002218D0"/>
    <w:rsid w:val="002231ED"/>
    <w:rsid w:val="0022509D"/>
    <w:rsid w:val="00225393"/>
    <w:rsid w:val="00226E8A"/>
    <w:rsid w:val="00230736"/>
    <w:rsid w:val="002312A7"/>
    <w:rsid w:val="002314FB"/>
    <w:rsid w:val="0023173A"/>
    <w:rsid w:val="002320DD"/>
    <w:rsid w:val="002325D7"/>
    <w:rsid w:val="0023314A"/>
    <w:rsid w:val="002331A6"/>
    <w:rsid w:val="00234520"/>
    <w:rsid w:val="00234FAF"/>
    <w:rsid w:val="00236072"/>
    <w:rsid w:val="002374E0"/>
    <w:rsid w:val="0023754F"/>
    <w:rsid w:val="00243D33"/>
    <w:rsid w:val="002448DB"/>
    <w:rsid w:val="002448F1"/>
    <w:rsid w:val="002450C2"/>
    <w:rsid w:val="0024632E"/>
    <w:rsid w:val="00246C48"/>
    <w:rsid w:val="00250A64"/>
    <w:rsid w:val="00251079"/>
    <w:rsid w:val="00251821"/>
    <w:rsid w:val="0025357B"/>
    <w:rsid w:val="002537A2"/>
    <w:rsid w:val="00253F6B"/>
    <w:rsid w:val="00254008"/>
    <w:rsid w:val="00255140"/>
    <w:rsid w:val="00255244"/>
    <w:rsid w:val="002562C6"/>
    <w:rsid w:val="002567FD"/>
    <w:rsid w:val="00256D44"/>
    <w:rsid w:val="00257442"/>
    <w:rsid w:val="00257F75"/>
    <w:rsid w:val="00264662"/>
    <w:rsid w:val="002647B5"/>
    <w:rsid w:val="00271E69"/>
    <w:rsid w:val="00273E18"/>
    <w:rsid w:val="0027559B"/>
    <w:rsid w:val="00275E74"/>
    <w:rsid w:val="00276217"/>
    <w:rsid w:val="00276304"/>
    <w:rsid w:val="00277DD0"/>
    <w:rsid w:val="002803CA"/>
    <w:rsid w:val="00280B43"/>
    <w:rsid w:val="002810AE"/>
    <w:rsid w:val="00281D0D"/>
    <w:rsid w:val="00282029"/>
    <w:rsid w:val="00282B6F"/>
    <w:rsid w:val="00282BCA"/>
    <w:rsid w:val="00283FE3"/>
    <w:rsid w:val="00284482"/>
    <w:rsid w:val="002871ED"/>
    <w:rsid w:val="002872BC"/>
    <w:rsid w:val="00287E4E"/>
    <w:rsid w:val="0029014C"/>
    <w:rsid w:val="00290626"/>
    <w:rsid w:val="0029264D"/>
    <w:rsid w:val="00292EC9"/>
    <w:rsid w:val="002935D9"/>
    <w:rsid w:val="00294A6E"/>
    <w:rsid w:val="00294D55"/>
    <w:rsid w:val="0029613D"/>
    <w:rsid w:val="002A0257"/>
    <w:rsid w:val="002A245C"/>
    <w:rsid w:val="002A2982"/>
    <w:rsid w:val="002A3198"/>
    <w:rsid w:val="002A3A45"/>
    <w:rsid w:val="002A3B3B"/>
    <w:rsid w:val="002A49FA"/>
    <w:rsid w:val="002A5724"/>
    <w:rsid w:val="002A5772"/>
    <w:rsid w:val="002A62C7"/>
    <w:rsid w:val="002A6A3C"/>
    <w:rsid w:val="002A6FAE"/>
    <w:rsid w:val="002A75B1"/>
    <w:rsid w:val="002A79CD"/>
    <w:rsid w:val="002B2BA9"/>
    <w:rsid w:val="002B3322"/>
    <w:rsid w:val="002B381A"/>
    <w:rsid w:val="002B6B63"/>
    <w:rsid w:val="002B7C9D"/>
    <w:rsid w:val="002BC67E"/>
    <w:rsid w:val="002C27F8"/>
    <w:rsid w:val="002C359A"/>
    <w:rsid w:val="002C439F"/>
    <w:rsid w:val="002C4FB9"/>
    <w:rsid w:val="002C538C"/>
    <w:rsid w:val="002C569A"/>
    <w:rsid w:val="002C5978"/>
    <w:rsid w:val="002C60D4"/>
    <w:rsid w:val="002C61BD"/>
    <w:rsid w:val="002C648E"/>
    <w:rsid w:val="002C64BA"/>
    <w:rsid w:val="002C67B9"/>
    <w:rsid w:val="002CB319"/>
    <w:rsid w:val="002D0864"/>
    <w:rsid w:val="002D123B"/>
    <w:rsid w:val="002D14E9"/>
    <w:rsid w:val="002D155E"/>
    <w:rsid w:val="002D18CF"/>
    <w:rsid w:val="002D1CB8"/>
    <w:rsid w:val="002D373C"/>
    <w:rsid w:val="002D4C7A"/>
    <w:rsid w:val="002D4DA8"/>
    <w:rsid w:val="002D63B0"/>
    <w:rsid w:val="002D73E4"/>
    <w:rsid w:val="002E00A2"/>
    <w:rsid w:val="002E1C30"/>
    <w:rsid w:val="002E2205"/>
    <w:rsid w:val="002E24ED"/>
    <w:rsid w:val="002E2FE7"/>
    <w:rsid w:val="002E5FFB"/>
    <w:rsid w:val="002E73B9"/>
    <w:rsid w:val="002E7C57"/>
    <w:rsid w:val="002E7E1D"/>
    <w:rsid w:val="002F20F1"/>
    <w:rsid w:val="002F35B9"/>
    <w:rsid w:val="002F4741"/>
    <w:rsid w:val="002F572A"/>
    <w:rsid w:val="002F6052"/>
    <w:rsid w:val="002F673C"/>
    <w:rsid w:val="00300841"/>
    <w:rsid w:val="00302313"/>
    <w:rsid w:val="0030289A"/>
    <w:rsid w:val="003045E7"/>
    <w:rsid w:val="003057FF"/>
    <w:rsid w:val="00306466"/>
    <w:rsid w:val="00307589"/>
    <w:rsid w:val="003075CA"/>
    <w:rsid w:val="0030795A"/>
    <w:rsid w:val="00307F2D"/>
    <w:rsid w:val="00310130"/>
    <w:rsid w:val="00312808"/>
    <w:rsid w:val="00313FC2"/>
    <w:rsid w:val="003148E5"/>
    <w:rsid w:val="003153AD"/>
    <w:rsid w:val="003168DC"/>
    <w:rsid w:val="003169F8"/>
    <w:rsid w:val="003201C9"/>
    <w:rsid w:val="00321256"/>
    <w:rsid w:val="00321DF9"/>
    <w:rsid w:val="00324C59"/>
    <w:rsid w:val="00325DBE"/>
    <w:rsid w:val="003267D6"/>
    <w:rsid w:val="00327EBD"/>
    <w:rsid w:val="00330D93"/>
    <w:rsid w:val="0033131E"/>
    <w:rsid w:val="0033396C"/>
    <w:rsid w:val="0033421A"/>
    <w:rsid w:val="00336162"/>
    <w:rsid w:val="0033781E"/>
    <w:rsid w:val="0034209A"/>
    <w:rsid w:val="00343A40"/>
    <w:rsid w:val="003472A4"/>
    <w:rsid w:val="003473B5"/>
    <w:rsid w:val="0035148D"/>
    <w:rsid w:val="0035308F"/>
    <w:rsid w:val="0035463C"/>
    <w:rsid w:val="00355F8F"/>
    <w:rsid w:val="003561CA"/>
    <w:rsid w:val="003564BE"/>
    <w:rsid w:val="00356E89"/>
    <w:rsid w:val="0035796A"/>
    <w:rsid w:val="00357D3D"/>
    <w:rsid w:val="00357EBA"/>
    <w:rsid w:val="00357FA8"/>
    <w:rsid w:val="003613D0"/>
    <w:rsid w:val="00364BEB"/>
    <w:rsid w:val="00365351"/>
    <w:rsid w:val="00365B2B"/>
    <w:rsid w:val="00367644"/>
    <w:rsid w:val="003725D5"/>
    <w:rsid w:val="003727F1"/>
    <w:rsid w:val="00374D6D"/>
    <w:rsid w:val="00376F8A"/>
    <w:rsid w:val="00377CC9"/>
    <w:rsid w:val="00377D17"/>
    <w:rsid w:val="003806DA"/>
    <w:rsid w:val="0038301C"/>
    <w:rsid w:val="00383234"/>
    <w:rsid w:val="0038407B"/>
    <w:rsid w:val="003846DE"/>
    <w:rsid w:val="0038505D"/>
    <w:rsid w:val="00385615"/>
    <w:rsid w:val="00386476"/>
    <w:rsid w:val="00387396"/>
    <w:rsid w:val="00390318"/>
    <w:rsid w:val="00390504"/>
    <w:rsid w:val="003906B3"/>
    <w:rsid w:val="003923E6"/>
    <w:rsid w:val="00392FBA"/>
    <w:rsid w:val="003943A0"/>
    <w:rsid w:val="003978D4"/>
    <w:rsid w:val="00397D4E"/>
    <w:rsid w:val="003A018A"/>
    <w:rsid w:val="003A1577"/>
    <w:rsid w:val="003A335E"/>
    <w:rsid w:val="003A433B"/>
    <w:rsid w:val="003A63F7"/>
    <w:rsid w:val="003A7B71"/>
    <w:rsid w:val="003B02B2"/>
    <w:rsid w:val="003B1637"/>
    <w:rsid w:val="003B34D5"/>
    <w:rsid w:val="003B42A6"/>
    <w:rsid w:val="003B4A09"/>
    <w:rsid w:val="003B4FAF"/>
    <w:rsid w:val="003B51E2"/>
    <w:rsid w:val="003B66A6"/>
    <w:rsid w:val="003C2960"/>
    <w:rsid w:val="003C3415"/>
    <w:rsid w:val="003C4B91"/>
    <w:rsid w:val="003C5B2B"/>
    <w:rsid w:val="003C61C7"/>
    <w:rsid w:val="003D0671"/>
    <w:rsid w:val="003D2872"/>
    <w:rsid w:val="003D545E"/>
    <w:rsid w:val="003D6231"/>
    <w:rsid w:val="003D69AE"/>
    <w:rsid w:val="003E0331"/>
    <w:rsid w:val="003E24D1"/>
    <w:rsid w:val="003E34DD"/>
    <w:rsid w:val="003E3F37"/>
    <w:rsid w:val="003E4CCE"/>
    <w:rsid w:val="003E51FB"/>
    <w:rsid w:val="003E5923"/>
    <w:rsid w:val="003E6304"/>
    <w:rsid w:val="003E668B"/>
    <w:rsid w:val="003E6864"/>
    <w:rsid w:val="003E6B91"/>
    <w:rsid w:val="003E6BA6"/>
    <w:rsid w:val="003E7BE2"/>
    <w:rsid w:val="003F062B"/>
    <w:rsid w:val="003F0EA1"/>
    <w:rsid w:val="003F12B0"/>
    <w:rsid w:val="003F1614"/>
    <w:rsid w:val="003F463C"/>
    <w:rsid w:val="003F5447"/>
    <w:rsid w:val="003F622E"/>
    <w:rsid w:val="003F7267"/>
    <w:rsid w:val="00400792"/>
    <w:rsid w:val="00402D10"/>
    <w:rsid w:val="004034A4"/>
    <w:rsid w:val="0040370B"/>
    <w:rsid w:val="00404BD9"/>
    <w:rsid w:val="00404EE8"/>
    <w:rsid w:val="004051B3"/>
    <w:rsid w:val="0040532D"/>
    <w:rsid w:val="004078A7"/>
    <w:rsid w:val="004104B9"/>
    <w:rsid w:val="00410C3C"/>
    <w:rsid w:val="00412A9A"/>
    <w:rsid w:val="004169A6"/>
    <w:rsid w:val="0041717F"/>
    <w:rsid w:val="00417DAE"/>
    <w:rsid w:val="0042033E"/>
    <w:rsid w:val="00421C9E"/>
    <w:rsid w:val="004224D5"/>
    <w:rsid w:val="00422F36"/>
    <w:rsid w:val="00423034"/>
    <w:rsid w:val="0042356A"/>
    <w:rsid w:val="004240E0"/>
    <w:rsid w:val="004252DD"/>
    <w:rsid w:val="0042556D"/>
    <w:rsid w:val="00425B32"/>
    <w:rsid w:val="00425D6A"/>
    <w:rsid w:val="0042632D"/>
    <w:rsid w:val="004267F8"/>
    <w:rsid w:val="00427ADD"/>
    <w:rsid w:val="00430512"/>
    <w:rsid w:val="004308E9"/>
    <w:rsid w:val="00431532"/>
    <w:rsid w:val="00431A28"/>
    <w:rsid w:val="00432864"/>
    <w:rsid w:val="00432CA2"/>
    <w:rsid w:val="004330FE"/>
    <w:rsid w:val="00433CBF"/>
    <w:rsid w:val="00433EEF"/>
    <w:rsid w:val="00435E33"/>
    <w:rsid w:val="0044012D"/>
    <w:rsid w:val="004407F1"/>
    <w:rsid w:val="00440DFC"/>
    <w:rsid w:val="00445F1B"/>
    <w:rsid w:val="0044618E"/>
    <w:rsid w:val="0044752B"/>
    <w:rsid w:val="00450288"/>
    <w:rsid w:val="00451DA0"/>
    <w:rsid w:val="00452C47"/>
    <w:rsid w:val="00453162"/>
    <w:rsid w:val="0045352D"/>
    <w:rsid w:val="00453891"/>
    <w:rsid w:val="00453C3A"/>
    <w:rsid w:val="00454376"/>
    <w:rsid w:val="004548DE"/>
    <w:rsid w:val="00455575"/>
    <w:rsid w:val="00456899"/>
    <w:rsid w:val="004570A3"/>
    <w:rsid w:val="00457F1C"/>
    <w:rsid w:val="004627E0"/>
    <w:rsid w:val="00462CC3"/>
    <w:rsid w:val="00463CE4"/>
    <w:rsid w:val="00463D54"/>
    <w:rsid w:val="00465547"/>
    <w:rsid w:val="00465D87"/>
    <w:rsid w:val="00470E72"/>
    <w:rsid w:val="0047227A"/>
    <w:rsid w:val="00473E33"/>
    <w:rsid w:val="004745D3"/>
    <w:rsid w:val="00474619"/>
    <w:rsid w:val="0047482D"/>
    <w:rsid w:val="00480594"/>
    <w:rsid w:val="0048159E"/>
    <w:rsid w:val="0048221D"/>
    <w:rsid w:val="004823D8"/>
    <w:rsid w:val="0048409A"/>
    <w:rsid w:val="00484375"/>
    <w:rsid w:val="004852FE"/>
    <w:rsid w:val="004865F5"/>
    <w:rsid w:val="004873F4"/>
    <w:rsid w:val="00487D6D"/>
    <w:rsid w:val="00487F34"/>
    <w:rsid w:val="004904AA"/>
    <w:rsid w:val="0049192F"/>
    <w:rsid w:val="00492C26"/>
    <w:rsid w:val="00492F8D"/>
    <w:rsid w:val="00494536"/>
    <w:rsid w:val="00494AF8"/>
    <w:rsid w:val="004A05BE"/>
    <w:rsid w:val="004A0D46"/>
    <w:rsid w:val="004A0DEB"/>
    <w:rsid w:val="004A1C04"/>
    <w:rsid w:val="004A210D"/>
    <w:rsid w:val="004A256B"/>
    <w:rsid w:val="004A357E"/>
    <w:rsid w:val="004A385D"/>
    <w:rsid w:val="004A49DF"/>
    <w:rsid w:val="004A69C4"/>
    <w:rsid w:val="004A702A"/>
    <w:rsid w:val="004A76A4"/>
    <w:rsid w:val="004A7D3E"/>
    <w:rsid w:val="004ACA8D"/>
    <w:rsid w:val="004B08DC"/>
    <w:rsid w:val="004B0AB6"/>
    <w:rsid w:val="004B0FDB"/>
    <w:rsid w:val="004B1532"/>
    <w:rsid w:val="004B226C"/>
    <w:rsid w:val="004B445E"/>
    <w:rsid w:val="004B591E"/>
    <w:rsid w:val="004B5A88"/>
    <w:rsid w:val="004B5C7A"/>
    <w:rsid w:val="004B6863"/>
    <w:rsid w:val="004B7A8F"/>
    <w:rsid w:val="004C08F8"/>
    <w:rsid w:val="004C2F06"/>
    <w:rsid w:val="004C31D2"/>
    <w:rsid w:val="004C4795"/>
    <w:rsid w:val="004C47FE"/>
    <w:rsid w:val="004C4A90"/>
    <w:rsid w:val="004C5B06"/>
    <w:rsid w:val="004D03FC"/>
    <w:rsid w:val="004D14F9"/>
    <w:rsid w:val="004D158D"/>
    <w:rsid w:val="004D26A2"/>
    <w:rsid w:val="004D2D8E"/>
    <w:rsid w:val="004D5BCD"/>
    <w:rsid w:val="004D606A"/>
    <w:rsid w:val="004E0D15"/>
    <w:rsid w:val="004E3E59"/>
    <w:rsid w:val="004E4011"/>
    <w:rsid w:val="004E409C"/>
    <w:rsid w:val="004E4AA7"/>
    <w:rsid w:val="004E7C18"/>
    <w:rsid w:val="004F0224"/>
    <w:rsid w:val="004F086D"/>
    <w:rsid w:val="004F20FB"/>
    <w:rsid w:val="004F2A11"/>
    <w:rsid w:val="004F2EA6"/>
    <w:rsid w:val="004F3D18"/>
    <w:rsid w:val="004F4950"/>
    <w:rsid w:val="004F4BD9"/>
    <w:rsid w:val="004F6F0F"/>
    <w:rsid w:val="004F7B75"/>
    <w:rsid w:val="004F7DF7"/>
    <w:rsid w:val="0050027C"/>
    <w:rsid w:val="00501B7E"/>
    <w:rsid w:val="0050211B"/>
    <w:rsid w:val="005021C9"/>
    <w:rsid w:val="0050520B"/>
    <w:rsid w:val="005056A2"/>
    <w:rsid w:val="00506191"/>
    <w:rsid w:val="00506212"/>
    <w:rsid w:val="00507772"/>
    <w:rsid w:val="00507792"/>
    <w:rsid w:val="00507EF8"/>
    <w:rsid w:val="00510237"/>
    <w:rsid w:val="005107EF"/>
    <w:rsid w:val="00512024"/>
    <w:rsid w:val="0051268C"/>
    <w:rsid w:val="00512E76"/>
    <w:rsid w:val="0051578C"/>
    <w:rsid w:val="0052187A"/>
    <w:rsid w:val="005222EF"/>
    <w:rsid w:val="00523B11"/>
    <w:rsid w:val="0052437D"/>
    <w:rsid w:val="00525519"/>
    <w:rsid w:val="005308BC"/>
    <w:rsid w:val="00530EAA"/>
    <w:rsid w:val="00532238"/>
    <w:rsid w:val="00534FFD"/>
    <w:rsid w:val="00535540"/>
    <w:rsid w:val="0053585D"/>
    <w:rsid w:val="005360FC"/>
    <w:rsid w:val="00536111"/>
    <w:rsid w:val="005372E6"/>
    <w:rsid w:val="005374EB"/>
    <w:rsid w:val="00537741"/>
    <w:rsid w:val="0053795F"/>
    <w:rsid w:val="00540071"/>
    <w:rsid w:val="0054087C"/>
    <w:rsid w:val="00540D9C"/>
    <w:rsid w:val="00541825"/>
    <w:rsid w:val="005422D7"/>
    <w:rsid w:val="005440B9"/>
    <w:rsid w:val="005444DC"/>
    <w:rsid w:val="005462DE"/>
    <w:rsid w:val="0054662E"/>
    <w:rsid w:val="00546FFD"/>
    <w:rsid w:val="0055157A"/>
    <w:rsid w:val="0055241B"/>
    <w:rsid w:val="00552F4F"/>
    <w:rsid w:val="00553798"/>
    <w:rsid w:val="005545FA"/>
    <w:rsid w:val="00554D3C"/>
    <w:rsid w:val="0055512A"/>
    <w:rsid w:val="00555626"/>
    <w:rsid w:val="0056113C"/>
    <w:rsid w:val="005628F2"/>
    <w:rsid w:val="00564F52"/>
    <w:rsid w:val="005676D0"/>
    <w:rsid w:val="0057048F"/>
    <w:rsid w:val="005708A4"/>
    <w:rsid w:val="0057202F"/>
    <w:rsid w:val="00572B03"/>
    <w:rsid w:val="00572DCF"/>
    <w:rsid w:val="0057392F"/>
    <w:rsid w:val="005742A0"/>
    <w:rsid w:val="0057513D"/>
    <w:rsid w:val="00575C89"/>
    <w:rsid w:val="00577E55"/>
    <w:rsid w:val="00580E58"/>
    <w:rsid w:val="0058119E"/>
    <w:rsid w:val="005814DF"/>
    <w:rsid w:val="0058182D"/>
    <w:rsid w:val="0058190B"/>
    <w:rsid w:val="005842B9"/>
    <w:rsid w:val="005858C4"/>
    <w:rsid w:val="00585EF7"/>
    <w:rsid w:val="00587317"/>
    <w:rsid w:val="0058779A"/>
    <w:rsid w:val="0059032A"/>
    <w:rsid w:val="00590828"/>
    <w:rsid w:val="005926BD"/>
    <w:rsid w:val="005947C4"/>
    <w:rsid w:val="00594932"/>
    <w:rsid w:val="005958D3"/>
    <w:rsid w:val="005979D4"/>
    <w:rsid w:val="005A059D"/>
    <w:rsid w:val="005A0C25"/>
    <w:rsid w:val="005A1069"/>
    <w:rsid w:val="005A11E7"/>
    <w:rsid w:val="005A20C1"/>
    <w:rsid w:val="005A347C"/>
    <w:rsid w:val="005A37E4"/>
    <w:rsid w:val="005A38EB"/>
    <w:rsid w:val="005A4D9C"/>
    <w:rsid w:val="005B0F7C"/>
    <w:rsid w:val="005B43F3"/>
    <w:rsid w:val="005B4474"/>
    <w:rsid w:val="005B4FE0"/>
    <w:rsid w:val="005B52A6"/>
    <w:rsid w:val="005B57A5"/>
    <w:rsid w:val="005B5AE1"/>
    <w:rsid w:val="005B5F8B"/>
    <w:rsid w:val="005B7A48"/>
    <w:rsid w:val="005C03AD"/>
    <w:rsid w:val="005C0CA0"/>
    <w:rsid w:val="005C0D5C"/>
    <w:rsid w:val="005C1894"/>
    <w:rsid w:val="005C1B83"/>
    <w:rsid w:val="005C24D4"/>
    <w:rsid w:val="005C5558"/>
    <w:rsid w:val="005C5E87"/>
    <w:rsid w:val="005C7179"/>
    <w:rsid w:val="005C78D4"/>
    <w:rsid w:val="005CA852"/>
    <w:rsid w:val="005D0247"/>
    <w:rsid w:val="005D3EA2"/>
    <w:rsid w:val="005D4E54"/>
    <w:rsid w:val="005D537A"/>
    <w:rsid w:val="005D591B"/>
    <w:rsid w:val="005D5C36"/>
    <w:rsid w:val="005D5EF4"/>
    <w:rsid w:val="005D5F83"/>
    <w:rsid w:val="005D6A06"/>
    <w:rsid w:val="005D7B55"/>
    <w:rsid w:val="005E34BB"/>
    <w:rsid w:val="005E3A32"/>
    <w:rsid w:val="005E4466"/>
    <w:rsid w:val="005E4796"/>
    <w:rsid w:val="005E5846"/>
    <w:rsid w:val="005E5CFA"/>
    <w:rsid w:val="005E62CE"/>
    <w:rsid w:val="005E7080"/>
    <w:rsid w:val="005E7626"/>
    <w:rsid w:val="005E76F6"/>
    <w:rsid w:val="005F013A"/>
    <w:rsid w:val="005F1996"/>
    <w:rsid w:val="005F1BF6"/>
    <w:rsid w:val="005F3BE6"/>
    <w:rsid w:val="005F4681"/>
    <w:rsid w:val="005F49CD"/>
    <w:rsid w:val="005F4A6F"/>
    <w:rsid w:val="005F4FB1"/>
    <w:rsid w:val="005F6A89"/>
    <w:rsid w:val="005F6AF8"/>
    <w:rsid w:val="005F6B46"/>
    <w:rsid w:val="005F7CAB"/>
    <w:rsid w:val="005FD923"/>
    <w:rsid w:val="00600753"/>
    <w:rsid w:val="00600937"/>
    <w:rsid w:val="00600AB3"/>
    <w:rsid w:val="00601771"/>
    <w:rsid w:val="006025C2"/>
    <w:rsid w:val="00602E87"/>
    <w:rsid w:val="00603206"/>
    <w:rsid w:val="006033A0"/>
    <w:rsid w:val="006035E0"/>
    <w:rsid w:val="0060539F"/>
    <w:rsid w:val="00605CBA"/>
    <w:rsid w:val="0060689E"/>
    <w:rsid w:val="00606DA3"/>
    <w:rsid w:val="00606F92"/>
    <w:rsid w:val="00607B04"/>
    <w:rsid w:val="00611F41"/>
    <w:rsid w:val="006127A8"/>
    <w:rsid w:val="00612807"/>
    <w:rsid w:val="006140C6"/>
    <w:rsid w:val="0061450B"/>
    <w:rsid w:val="00614C0E"/>
    <w:rsid w:val="006154BB"/>
    <w:rsid w:val="0061654F"/>
    <w:rsid w:val="006166BF"/>
    <w:rsid w:val="00617446"/>
    <w:rsid w:val="006175C0"/>
    <w:rsid w:val="00617F31"/>
    <w:rsid w:val="00620364"/>
    <w:rsid w:val="00620DEF"/>
    <w:rsid w:val="006210F3"/>
    <w:rsid w:val="00624472"/>
    <w:rsid w:val="00627C42"/>
    <w:rsid w:val="00630E58"/>
    <w:rsid w:val="00631351"/>
    <w:rsid w:val="00633030"/>
    <w:rsid w:val="00633291"/>
    <w:rsid w:val="00634DBB"/>
    <w:rsid w:val="00635D95"/>
    <w:rsid w:val="00636932"/>
    <w:rsid w:val="0064078A"/>
    <w:rsid w:val="006426FA"/>
    <w:rsid w:val="00642818"/>
    <w:rsid w:val="00643D4D"/>
    <w:rsid w:val="00644AE4"/>
    <w:rsid w:val="00644AEA"/>
    <w:rsid w:val="00644E3C"/>
    <w:rsid w:val="006461A4"/>
    <w:rsid w:val="00646B1E"/>
    <w:rsid w:val="00646D6F"/>
    <w:rsid w:val="00646E73"/>
    <w:rsid w:val="00650002"/>
    <w:rsid w:val="0065190F"/>
    <w:rsid w:val="006531F0"/>
    <w:rsid w:val="006536BF"/>
    <w:rsid w:val="006539D1"/>
    <w:rsid w:val="0065408B"/>
    <w:rsid w:val="006554DD"/>
    <w:rsid w:val="00655BE0"/>
    <w:rsid w:val="00661B88"/>
    <w:rsid w:val="00662117"/>
    <w:rsid w:val="00663C82"/>
    <w:rsid w:val="0066437F"/>
    <w:rsid w:val="0066532E"/>
    <w:rsid w:val="00665F5D"/>
    <w:rsid w:val="00672087"/>
    <w:rsid w:val="00672519"/>
    <w:rsid w:val="00673E3D"/>
    <w:rsid w:val="006749DD"/>
    <w:rsid w:val="00674AA6"/>
    <w:rsid w:val="00676508"/>
    <w:rsid w:val="00676799"/>
    <w:rsid w:val="006773B8"/>
    <w:rsid w:val="0067745F"/>
    <w:rsid w:val="00677591"/>
    <w:rsid w:val="00682679"/>
    <w:rsid w:val="00682743"/>
    <w:rsid w:val="006829BC"/>
    <w:rsid w:val="006834F4"/>
    <w:rsid w:val="006861A5"/>
    <w:rsid w:val="00686833"/>
    <w:rsid w:val="00686D13"/>
    <w:rsid w:val="006901F5"/>
    <w:rsid w:val="00691D64"/>
    <w:rsid w:val="00692557"/>
    <w:rsid w:val="00693CC8"/>
    <w:rsid w:val="00695092"/>
    <w:rsid w:val="0069535D"/>
    <w:rsid w:val="006955D2"/>
    <w:rsid w:val="00695A57"/>
    <w:rsid w:val="00697D38"/>
    <w:rsid w:val="006A06A3"/>
    <w:rsid w:val="006A2F5D"/>
    <w:rsid w:val="006A3362"/>
    <w:rsid w:val="006A34EB"/>
    <w:rsid w:val="006A6F7B"/>
    <w:rsid w:val="006B17A3"/>
    <w:rsid w:val="006B21B5"/>
    <w:rsid w:val="006B2DA9"/>
    <w:rsid w:val="006B3303"/>
    <w:rsid w:val="006B4ACC"/>
    <w:rsid w:val="006B7224"/>
    <w:rsid w:val="006B7399"/>
    <w:rsid w:val="006C2D3D"/>
    <w:rsid w:val="006C3568"/>
    <w:rsid w:val="006C375E"/>
    <w:rsid w:val="006C5081"/>
    <w:rsid w:val="006C5190"/>
    <w:rsid w:val="006C54E0"/>
    <w:rsid w:val="006C6CAA"/>
    <w:rsid w:val="006C7EC4"/>
    <w:rsid w:val="006C7F1A"/>
    <w:rsid w:val="006D0C03"/>
    <w:rsid w:val="006D0D6A"/>
    <w:rsid w:val="006D3422"/>
    <w:rsid w:val="006D710A"/>
    <w:rsid w:val="006D7E48"/>
    <w:rsid w:val="006E0541"/>
    <w:rsid w:val="006E1228"/>
    <w:rsid w:val="006E1681"/>
    <w:rsid w:val="006E17B5"/>
    <w:rsid w:val="006E2B00"/>
    <w:rsid w:val="006E38CC"/>
    <w:rsid w:val="006E3F98"/>
    <w:rsid w:val="006E4679"/>
    <w:rsid w:val="006E4935"/>
    <w:rsid w:val="006E4961"/>
    <w:rsid w:val="006E5021"/>
    <w:rsid w:val="006E7A37"/>
    <w:rsid w:val="006F17E0"/>
    <w:rsid w:val="006F1AC2"/>
    <w:rsid w:val="006F1E91"/>
    <w:rsid w:val="006F2C75"/>
    <w:rsid w:val="006F380C"/>
    <w:rsid w:val="006F3DD2"/>
    <w:rsid w:val="006F3E51"/>
    <w:rsid w:val="006F4E1F"/>
    <w:rsid w:val="006F4E39"/>
    <w:rsid w:val="006F4F95"/>
    <w:rsid w:val="006F4F96"/>
    <w:rsid w:val="006F60DE"/>
    <w:rsid w:val="006F745E"/>
    <w:rsid w:val="006F7716"/>
    <w:rsid w:val="006F7D52"/>
    <w:rsid w:val="007029A6"/>
    <w:rsid w:val="00702DFC"/>
    <w:rsid w:val="00703825"/>
    <w:rsid w:val="007040F0"/>
    <w:rsid w:val="00704762"/>
    <w:rsid w:val="00705144"/>
    <w:rsid w:val="00705FA9"/>
    <w:rsid w:val="00706E3B"/>
    <w:rsid w:val="007079B0"/>
    <w:rsid w:val="00707F71"/>
    <w:rsid w:val="00715897"/>
    <w:rsid w:val="007221D1"/>
    <w:rsid w:val="007229F1"/>
    <w:rsid w:val="0073018D"/>
    <w:rsid w:val="00731FBB"/>
    <w:rsid w:val="00733154"/>
    <w:rsid w:val="0073384E"/>
    <w:rsid w:val="00733B67"/>
    <w:rsid w:val="00733E85"/>
    <w:rsid w:val="007359E5"/>
    <w:rsid w:val="00735A89"/>
    <w:rsid w:val="00735F3D"/>
    <w:rsid w:val="00736110"/>
    <w:rsid w:val="0073ECAE"/>
    <w:rsid w:val="00740E58"/>
    <w:rsid w:val="0074210E"/>
    <w:rsid w:val="00742A0E"/>
    <w:rsid w:val="00743BE0"/>
    <w:rsid w:val="007444B1"/>
    <w:rsid w:val="007446E1"/>
    <w:rsid w:val="00746DC7"/>
    <w:rsid w:val="0074731C"/>
    <w:rsid w:val="00751C2C"/>
    <w:rsid w:val="007523D6"/>
    <w:rsid w:val="00752DA6"/>
    <w:rsid w:val="007533A9"/>
    <w:rsid w:val="0075405B"/>
    <w:rsid w:val="007540B4"/>
    <w:rsid w:val="00754AFD"/>
    <w:rsid w:val="007551F5"/>
    <w:rsid w:val="00755225"/>
    <w:rsid w:val="007552AD"/>
    <w:rsid w:val="00755C7E"/>
    <w:rsid w:val="00756031"/>
    <w:rsid w:val="00756C80"/>
    <w:rsid w:val="007577EA"/>
    <w:rsid w:val="00757ACA"/>
    <w:rsid w:val="00760D2A"/>
    <w:rsid w:val="007622D9"/>
    <w:rsid w:val="00762F47"/>
    <w:rsid w:val="00765A22"/>
    <w:rsid w:val="00766E8C"/>
    <w:rsid w:val="007678F6"/>
    <w:rsid w:val="0076FACB"/>
    <w:rsid w:val="007715FE"/>
    <w:rsid w:val="00771D5D"/>
    <w:rsid w:val="00774247"/>
    <w:rsid w:val="007753A5"/>
    <w:rsid w:val="0077556A"/>
    <w:rsid w:val="0077653A"/>
    <w:rsid w:val="00780E56"/>
    <w:rsid w:val="00781317"/>
    <w:rsid w:val="00782369"/>
    <w:rsid w:val="00785025"/>
    <w:rsid w:val="007861A7"/>
    <w:rsid w:val="00787550"/>
    <w:rsid w:val="00790D73"/>
    <w:rsid w:val="00794249"/>
    <w:rsid w:val="0079424C"/>
    <w:rsid w:val="00794886"/>
    <w:rsid w:val="00796052"/>
    <w:rsid w:val="00797412"/>
    <w:rsid w:val="00797C95"/>
    <w:rsid w:val="00797F91"/>
    <w:rsid w:val="007A0E0C"/>
    <w:rsid w:val="007A148B"/>
    <w:rsid w:val="007A276B"/>
    <w:rsid w:val="007A3A7F"/>
    <w:rsid w:val="007A40C1"/>
    <w:rsid w:val="007A4775"/>
    <w:rsid w:val="007A51D9"/>
    <w:rsid w:val="007A57C2"/>
    <w:rsid w:val="007A6160"/>
    <w:rsid w:val="007A66CF"/>
    <w:rsid w:val="007A7786"/>
    <w:rsid w:val="007B0094"/>
    <w:rsid w:val="007B06AA"/>
    <w:rsid w:val="007B10FA"/>
    <w:rsid w:val="007B1FBD"/>
    <w:rsid w:val="007B4B84"/>
    <w:rsid w:val="007B5BF1"/>
    <w:rsid w:val="007B6A3D"/>
    <w:rsid w:val="007B7950"/>
    <w:rsid w:val="007C127F"/>
    <w:rsid w:val="007C1EC3"/>
    <w:rsid w:val="007C39F5"/>
    <w:rsid w:val="007C3D3C"/>
    <w:rsid w:val="007C3E73"/>
    <w:rsid w:val="007C4347"/>
    <w:rsid w:val="007C585D"/>
    <w:rsid w:val="007C5A91"/>
    <w:rsid w:val="007C7EC1"/>
    <w:rsid w:val="007D08F6"/>
    <w:rsid w:val="007D18E5"/>
    <w:rsid w:val="007D25C8"/>
    <w:rsid w:val="007E0440"/>
    <w:rsid w:val="007E0749"/>
    <w:rsid w:val="007E1074"/>
    <w:rsid w:val="007E1439"/>
    <w:rsid w:val="007E2699"/>
    <w:rsid w:val="007E2C39"/>
    <w:rsid w:val="007E2DBB"/>
    <w:rsid w:val="007E3409"/>
    <w:rsid w:val="007E5EBB"/>
    <w:rsid w:val="007E7D82"/>
    <w:rsid w:val="007F1D8E"/>
    <w:rsid w:val="007F308D"/>
    <w:rsid w:val="007F3454"/>
    <w:rsid w:val="007F49DB"/>
    <w:rsid w:val="007F5507"/>
    <w:rsid w:val="007F5ABA"/>
    <w:rsid w:val="007F6B41"/>
    <w:rsid w:val="007F6B46"/>
    <w:rsid w:val="007F6E28"/>
    <w:rsid w:val="007F75DC"/>
    <w:rsid w:val="00800237"/>
    <w:rsid w:val="008010A4"/>
    <w:rsid w:val="008029B7"/>
    <w:rsid w:val="00803E08"/>
    <w:rsid w:val="00803E2E"/>
    <w:rsid w:val="00804FDB"/>
    <w:rsid w:val="00806172"/>
    <w:rsid w:val="00806183"/>
    <w:rsid w:val="00806679"/>
    <w:rsid w:val="00806E19"/>
    <w:rsid w:val="008107A6"/>
    <w:rsid w:val="008113DF"/>
    <w:rsid w:val="00811683"/>
    <w:rsid w:val="00811693"/>
    <w:rsid w:val="008117CF"/>
    <w:rsid w:val="00811E26"/>
    <w:rsid w:val="0081213E"/>
    <w:rsid w:val="0081579E"/>
    <w:rsid w:val="00815DD8"/>
    <w:rsid w:val="00815EB1"/>
    <w:rsid w:val="0081715A"/>
    <w:rsid w:val="0081D287"/>
    <w:rsid w:val="0082119B"/>
    <w:rsid w:val="008215F4"/>
    <w:rsid w:val="00822593"/>
    <w:rsid w:val="008226DA"/>
    <w:rsid w:val="00822778"/>
    <w:rsid w:val="0082326A"/>
    <w:rsid w:val="008233E2"/>
    <w:rsid w:val="00823985"/>
    <w:rsid w:val="00823ED8"/>
    <w:rsid w:val="00824873"/>
    <w:rsid w:val="00825ABD"/>
    <w:rsid w:val="00827696"/>
    <w:rsid w:val="00831396"/>
    <w:rsid w:val="00831433"/>
    <w:rsid w:val="00831537"/>
    <w:rsid w:val="00831B49"/>
    <w:rsid w:val="00833AC3"/>
    <w:rsid w:val="00833CCB"/>
    <w:rsid w:val="00834769"/>
    <w:rsid w:val="0083489D"/>
    <w:rsid w:val="008353C7"/>
    <w:rsid w:val="00835BD5"/>
    <w:rsid w:val="00837ADC"/>
    <w:rsid w:val="00841602"/>
    <w:rsid w:val="00841DFD"/>
    <w:rsid w:val="00842A0F"/>
    <w:rsid w:val="00844131"/>
    <w:rsid w:val="0084485F"/>
    <w:rsid w:val="008449CC"/>
    <w:rsid w:val="00845EE2"/>
    <w:rsid w:val="008466CC"/>
    <w:rsid w:val="00846F94"/>
    <w:rsid w:val="00847A2C"/>
    <w:rsid w:val="00847E2D"/>
    <w:rsid w:val="0084C0D5"/>
    <w:rsid w:val="0085019F"/>
    <w:rsid w:val="008508CA"/>
    <w:rsid w:val="008510F4"/>
    <w:rsid w:val="00852BA7"/>
    <w:rsid w:val="00852FF8"/>
    <w:rsid w:val="008531B8"/>
    <w:rsid w:val="00853265"/>
    <w:rsid w:val="00854DFF"/>
    <w:rsid w:val="00854F7F"/>
    <w:rsid w:val="00855099"/>
    <w:rsid w:val="0085590F"/>
    <w:rsid w:val="008562FE"/>
    <w:rsid w:val="008574DB"/>
    <w:rsid w:val="00857604"/>
    <w:rsid w:val="0086041E"/>
    <w:rsid w:val="00861272"/>
    <w:rsid w:val="00863959"/>
    <w:rsid w:val="00863E63"/>
    <w:rsid w:val="00864425"/>
    <w:rsid w:val="008666A7"/>
    <w:rsid w:val="00866DD4"/>
    <w:rsid w:val="00867BE8"/>
    <w:rsid w:val="00867F13"/>
    <w:rsid w:val="0086F16F"/>
    <w:rsid w:val="0087010E"/>
    <w:rsid w:val="008712E7"/>
    <w:rsid w:val="00871526"/>
    <w:rsid w:val="00871DFF"/>
    <w:rsid w:val="0087278C"/>
    <w:rsid w:val="00873206"/>
    <w:rsid w:val="00873608"/>
    <w:rsid w:val="00877ECF"/>
    <w:rsid w:val="00877FB7"/>
    <w:rsid w:val="00879AA8"/>
    <w:rsid w:val="00881ED6"/>
    <w:rsid w:val="008832CD"/>
    <w:rsid w:val="00883713"/>
    <w:rsid w:val="00883792"/>
    <w:rsid w:val="008838E4"/>
    <w:rsid w:val="00884232"/>
    <w:rsid w:val="0088552C"/>
    <w:rsid w:val="00885F8F"/>
    <w:rsid w:val="00886A1F"/>
    <w:rsid w:val="00887526"/>
    <w:rsid w:val="00887B23"/>
    <w:rsid w:val="0089049D"/>
    <w:rsid w:val="00890845"/>
    <w:rsid w:val="008909A3"/>
    <w:rsid w:val="008910CA"/>
    <w:rsid w:val="00896482"/>
    <w:rsid w:val="00896B23"/>
    <w:rsid w:val="00896B64"/>
    <w:rsid w:val="00897263"/>
    <w:rsid w:val="00897421"/>
    <w:rsid w:val="008A051B"/>
    <w:rsid w:val="008A0625"/>
    <w:rsid w:val="008A1114"/>
    <w:rsid w:val="008A140C"/>
    <w:rsid w:val="008A2076"/>
    <w:rsid w:val="008A29DB"/>
    <w:rsid w:val="008A2CC1"/>
    <w:rsid w:val="008A367E"/>
    <w:rsid w:val="008A505C"/>
    <w:rsid w:val="008A671D"/>
    <w:rsid w:val="008A6DA6"/>
    <w:rsid w:val="008A6E8D"/>
    <w:rsid w:val="008A7CC7"/>
    <w:rsid w:val="008B006E"/>
    <w:rsid w:val="008B13FA"/>
    <w:rsid w:val="008B1CEF"/>
    <w:rsid w:val="008B1FA8"/>
    <w:rsid w:val="008B3933"/>
    <w:rsid w:val="008B4558"/>
    <w:rsid w:val="008B4675"/>
    <w:rsid w:val="008B58E9"/>
    <w:rsid w:val="008B6682"/>
    <w:rsid w:val="008B7F0C"/>
    <w:rsid w:val="008B7F5F"/>
    <w:rsid w:val="008C01B2"/>
    <w:rsid w:val="008C0262"/>
    <w:rsid w:val="008C0320"/>
    <w:rsid w:val="008C2938"/>
    <w:rsid w:val="008C472D"/>
    <w:rsid w:val="008D06C8"/>
    <w:rsid w:val="008D1040"/>
    <w:rsid w:val="008D13AA"/>
    <w:rsid w:val="008D33A2"/>
    <w:rsid w:val="008D3AC3"/>
    <w:rsid w:val="008D3C74"/>
    <w:rsid w:val="008D444B"/>
    <w:rsid w:val="008D4A4D"/>
    <w:rsid w:val="008D53D8"/>
    <w:rsid w:val="008D56D8"/>
    <w:rsid w:val="008D5C82"/>
    <w:rsid w:val="008D67FD"/>
    <w:rsid w:val="008D6DA1"/>
    <w:rsid w:val="008E0BA8"/>
    <w:rsid w:val="008E0C44"/>
    <w:rsid w:val="008E0C83"/>
    <w:rsid w:val="008E18CD"/>
    <w:rsid w:val="008E1B0D"/>
    <w:rsid w:val="008E22FF"/>
    <w:rsid w:val="008E4541"/>
    <w:rsid w:val="008E48C4"/>
    <w:rsid w:val="008E5A6E"/>
    <w:rsid w:val="008E69EC"/>
    <w:rsid w:val="008E6E3A"/>
    <w:rsid w:val="008E71F6"/>
    <w:rsid w:val="008E76EA"/>
    <w:rsid w:val="008E7E2C"/>
    <w:rsid w:val="008F0A19"/>
    <w:rsid w:val="008F0B37"/>
    <w:rsid w:val="008F0CA2"/>
    <w:rsid w:val="008F12F9"/>
    <w:rsid w:val="008F1386"/>
    <w:rsid w:val="008F1B70"/>
    <w:rsid w:val="008F2AAA"/>
    <w:rsid w:val="008F45CD"/>
    <w:rsid w:val="009007F2"/>
    <w:rsid w:val="009009C6"/>
    <w:rsid w:val="0090189F"/>
    <w:rsid w:val="00902140"/>
    <w:rsid w:val="00902A21"/>
    <w:rsid w:val="00903327"/>
    <w:rsid w:val="00903ACD"/>
    <w:rsid w:val="009052A7"/>
    <w:rsid w:val="00905BDB"/>
    <w:rsid w:val="00906590"/>
    <w:rsid w:val="00907ABD"/>
    <w:rsid w:val="0091269A"/>
    <w:rsid w:val="009133A4"/>
    <w:rsid w:val="00913600"/>
    <w:rsid w:val="00915E75"/>
    <w:rsid w:val="0091627B"/>
    <w:rsid w:val="00916BBE"/>
    <w:rsid w:val="00916C23"/>
    <w:rsid w:val="00920DC9"/>
    <w:rsid w:val="00921F7B"/>
    <w:rsid w:val="00922923"/>
    <w:rsid w:val="00922DC2"/>
    <w:rsid w:val="00924234"/>
    <w:rsid w:val="0092586E"/>
    <w:rsid w:val="009262FE"/>
    <w:rsid w:val="009269F6"/>
    <w:rsid w:val="00927178"/>
    <w:rsid w:val="00927C10"/>
    <w:rsid w:val="00930098"/>
    <w:rsid w:val="00931738"/>
    <w:rsid w:val="00931EC6"/>
    <w:rsid w:val="00932F29"/>
    <w:rsid w:val="00933190"/>
    <w:rsid w:val="009335D9"/>
    <w:rsid w:val="0093415A"/>
    <w:rsid w:val="0093475C"/>
    <w:rsid w:val="0093525C"/>
    <w:rsid w:val="00935602"/>
    <w:rsid w:val="0093667E"/>
    <w:rsid w:val="009402B7"/>
    <w:rsid w:val="009403B3"/>
    <w:rsid w:val="00941766"/>
    <w:rsid w:val="00941F75"/>
    <w:rsid w:val="00943C96"/>
    <w:rsid w:val="0094492C"/>
    <w:rsid w:val="009458BE"/>
    <w:rsid w:val="00945E12"/>
    <w:rsid w:val="00945EB5"/>
    <w:rsid w:val="00946336"/>
    <w:rsid w:val="00946F1D"/>
    <w:rsid w:val="0095157F"/>
    <w:rsid w:val="00952530"/>
    <w:rsid w:val="00952872"/>
    <w:rsid w:val="00953ABB"/>
    <w:rsid w:val="009540E2"/>
    <w:rsid w:val="009547AC"/>
    <w:rsid w:val="00954B89"/>
    <w:rsid w:val="0095591C"/>
    <w:rsid w:val="00956313"/>
    <w:rsid w:val="00956DCF"/>
    <w:rsid w:val="0096248D"/>
    <w:rsid w:val="00964545"/>
    <w:rsid w:val="009649A5"/>
    <w:rsid w:val="00972180"/>
    <w:rsid w:val="00972947"/>
    <w:rsid w:val="00973367"/>
    <w:rsid w:val="00974D36"/>
    <w:rsid w:val="009758CC"/>
    <w:rsid w:val="00980234"/>
    <w:rsid w:val="00980C67"/>
    <w:rsid w:val="009815D8"/>
    <w:rsid w:val="00981929"/>
    <w:rsid w:val="009826D9"/>
    <w:rsid w:val="00982BD0"/>
    <w:rsid w:val="00982D27"/>
    <w:rsid w:val="00983042"/>
    <w:rsid w:val="0099143D"/>
    <w:rsid w:val="00991652"/>
    <w:rsid w:val="00994507"/>
    <w:rsid w:val="00994E54"/>
    <w:rsid w:val="00999C3C"/>
    <w:rsid w:val="009A3D49"/>
    <w:rsid w:val="009A477E"/>
    <w:rsid w:val="009A50B3"/>
    <w:rsid w:val="009A65B5"/>
    <w:rsid w:val="009A724B"/>
    <w:rsid w:val="009A782F"/>
    <w:rsid w:val="009A7BCF"/>
    <w:rsid w:val="009B017A"/>
    <w:rsid w:val="009B0772"/>
    <w:rsid w:val="009B1413"/>
    <w:rsid w:val="009B1556"/>
    <w:rsid w:val="009B3DF1"/>
    <w:rsid w:val="009B571C"/>
    <w:rsid w:val="009B6187"/>
    <w:rsid w:val="009B632B"/>
    <w:rsid w:val="009B69E7"/>
    <w:rsid w:val="009B6A4F"/>
    <w:rsid w:val="009B70AD"/>
    <w:rsid w:val="009B7ADF"/>
    <w:rsid w:val="009B7CDB"/>
    <w:rsid w:val="009C0EC4"/>
    <w:rsid w:val="009C0F5A"/>
    <w:rsid w:val="009C1BE8"/>
    <w:rsid w:val="009C400D"/>
    <w:rsid w:val="009C4566"/>
    <w:rsid w:val="009C4595"/>
    <w:rsid w:val="009C48A1"/>
    <w:rsid w:val="009C4B1D"/>
    <w:rsid w:val="009C5A8B"/>
    <w:rsid w:val="009C7840"/>
    <w:rsid w:val="009D024B"/>
    <w:rsid w:val="009D16A7"/>
    <w:rsid w:val="009D1C54"/>
    <w:rsid w:val="009D2310"/>
    <w:rsid w:val="009D3C31"/>
    <w:rsid w:val="009D58E9"/>
    <w:rsid w:val="009D5E7C"/>
    <w:rsid w:val="009D63D7"/>
    <w:rsid w:val="009D663E"/>
    <w:rsid w:val="009E1B23"/>
    <w:rsid w:val="009E1CAE"/>
    <w:rsid w:val="009E1D2C"/>
    <w:rsid w:val="009E269D"/>
    <w:rsid w:val="009E2BD2"/>
    <w:rsid w:val="009E343F"/>
    <w:rsid w:val="009E6D80"/>
    <w:rsid w:val="009E6E06"/>
    <w:rsid w:val="009E7291"/>
    <w:rsid w:val="009E7B50"/>
    <w:rsid w:val="009E7C64"/>
    <w:rsid w:val="009F01E5"/>
    <w:rsid w:val="009F1026"/>
    <w:rsid w:val="009F55E1"/>
    <w:rsid w:val="009F5BD0"/>
    <w:rsid w:val="009F5E24"/>
    <w:rsid w:val="009F72A7"/>
    <w:rsid w:val="009F73C9"/>
    <w:rsid w:val="00A005DB"/>
    <w:rsid w:val="00A00D0F"/>
    <w:rsid w:val="00A03474"/>
    <w:rsid w:val="00A0388A"/>
    <w:rsid w:val="00A0441B"/>
    <w:rsid w:val="00A0552B"/>
    <w:rsid w:val="00A05D26"/>
    <w:rsid w:val="00A07694"/>
    <w:rsid w:val="00A0778E"/>
    <w:rsid w:val="00A11169"/>
    <w:rsid w:val="00A12BFD"/>
    <w:rsid w:val="00A135FC"/>
    <w:rsid w:val="00A139E3"/>
    <w:rsid w:val="00A13AC3"/>
    <w:rsid w:val="00A13FA7"/>
    <w:rsid w:val="00A146E4"/>
    <w:rsid w:val="00A15EAF"/>
    <w:rsid w:val="00A20EB3"/>
    <w:rsid w:val="00A20F93"/>
    <w:rsid w:val="00A21714"/>
    <w:rsid w:val="00A2180E"/>
    <w:rsid w:val="00A21B8B"/>
    <w:rsid w:val="00A23496"/>
    <w:rsid w:val="00A24A41"/>
    <w:rsid w:val="00A2530E"/>
    <w:rsid w:val="00A26D2A"/>
    <w:rsid w:val="00A30D65"/>
    <w:rsid w:val="00A323C1"/>
    <w:rsid w:val="00A33E0D"/>
    <w:rsid w:val="00A3405B"/>
    <w:rsid w:val="00A3447D"/>
    <w:rsid w:val="00A34993"/>
    <w:rsid w:val="00A35274"/>
    <w:rsid w:val="00A363F7"/>
    <w:rsid w:val="00A374E4"/>
    <w:rsid w:val="00A424AC"/>
    <w:rsid w:val="00A425F3"/>
    <w:rsid w:val="00A42617"/>
    <w:rsid w:val="00A445AF"/>
    <w:rsid w:val="00A450DE"/>
    <w:rsid w:val="00A45246"/>
    <w:rsid w:val="00A4663B"/>
    <w:rsid w:val="00A47BDD"/>
    <w:rsid w:val="00A520C9"/>
    <w:rsid w:val="00A523D6"/>
    <w:rsid w:val="00A539D6"/>
    <w:rsid w:val="00A53D89"/>
    <w:rsid w:val="00A53EB0"/>
    <w:rsid w:val="00A54076"/>
    <w:rsid w:val="00A54DEB"/>
    <w:rsid w:val="00A554CD"/>
    <w:rsid w:val="00A5846F"/>
    <w:rsid w:val="00A6048A"/>
    <w:rsid w:val="00A6C1F7"/>
    <w:rsid w:val="00A6FF13"/>
    <w:rsid w:val="00A70D63"/>
    <w:rsid w:val="00A70EC0"/>
    <w:rsid w:val="00A7196D"/>
    <w:rsid w:val="00A731E3"/>
    <w:rsid w:val="00A73B3A"/>
    <w:rsid w:val="00A74532"/>
    <w:rsid w:val="00A749F4"/>
    <w:rsid w:val="00A75528"/>
    <w:rsid w:val="00A8205C"/>
    <w:rsid w:val="00A829C5"/>
    <w:rsid w:val="00A838FE"/>
    <w:rsid w:val="00A84F97"/>
    <w:rsid w:val="00A855F6"/>
    <w:rsid w:val="00A859C0"/>
    <w:rsid w:val="00A86C46"/>
    <w:rsid w:val="00A87EE1"/>
    <w:rsid w:val="00A90704"/>
    <w:rsid w:val="00A9073B"/>
    <w:rsid w:val="00A9080D"/>
    <w:rsid w:val="00A909E7"/>
    <w:rsid w:val="00A920C3"/>
    <w:rsid w:val="00A9284E"/>
    <w:rsid w:val="00A92927"/>
    <w:rsid w:val="00A93993"/>
    <w:rsid w:val="00A93ACA"/>
    <w:rsid w:val="00A96610"/>
    <w:rsid w:val="00A967E9"/>
    <w:rsid w:val="00A97FA1"/>
    <w:rsid w:val="00AA0299"/>
    <w:rsid w:val="00AA0454"/>
    <w:rsid w:val="00AA1196"/>
    <w:rsid w:val="00AA2B42"/>
    <w:rsid w:val="00AA2FDF"/>
    <w:rsid w:val="00AA5964"/>
    <w:rsid w:val="00AA5CD7"/>
    <w:rsid w:val="00AA77FD"/>
    <w:rsid w:val="00AB0392"/>
    <w:rsid w:val="00AB0449"/>
    <w:rsid w:val="00AB18C6"/>
    <w:rsid w:val="00AB1A9D"/>
    <w:rsid w:val="00AB2153"/>
    <w:rsid w:val="00AB34C5"/>
    <w:rsid w:val="00AB37EA"/>
    <w:rsid w:val="00AB3A6C"/>
    <w:rsid w:val="00AB5027"/>
    <w:rsid w:val="00AB575B"/>
    <w:rsid w:val="00AB5BFE"/>
    <w:rsid w:val="00AB6DA7"/>
    <w:rsid w:val="00AB75B3"/>
    <w:rsid w:val="00AC0996"/>
    <w:rsid w:val="00AC0EDE"/>
    <w:rsid w:val="00AC1308"/>
    <w:rsid w:val="00AC1655"/>
    <w:rsid w:val="00AC2205"/>
    <w:rsid w:val="00AC230D"/>
    <w:rsid w:val="00AC28DB"/>
    <w:rsid w:val="00AC448B"/>
    <w:rsid w:val="00AD2855"/>
    <w:rsid w:val="00AD36D5"/>
    <w:rsid w:val="00AD3AB3"/>
    <w:rsid w:val="00AD41F4"/>
    <w:rsid w:val="00AD5C59"/>
    <w:rsid w:val="00AD5CA0"/>
    <w:rsid w:val="00AD68CA"/>
    <w:rsid w:val="00AD7035"/>
    <w:rsid w:val="00AD79C5"/>
    <w:rsid w:val="00AE006F"/>
    <w:rsid w:val="00AE0C97"/>
    <w:rsid w:val="00AE159F"/>
    <w:rsid w:val="00AE1DF0"/>
    <w:rsid w:val="00AE4C62"/>
    <w:rsid w:val="00AE4C73"/>
    <w:rsid w:val="00AE6552"/>
    <w:rsid w:val="00AF013D"/>
    <w:rsid w:val="00AF23A3"/>
    <w:rsid w:val="00AF26A8"/>
    <w:rsid w:val="00AF42AF"/>
    <w:rsid w:val="00AF4F6A"/>
    <w:rsid w:val="00AF5543"/>
    <w:rsid w:val="00AF6118"/>
    <w:rsid w:val="00AF7523"/>
    <w:rsid w:val="00AF779C"/>
    <w:rsid w:val="00B013DC"/>
    <w:rsid w:val="00B03923"/>
    <w:rsid w:val="00B042C0"/>
    <w:rsid w:val="00B0517F"/>
    <w:rsid w:val="00B05396"/>
    <w:rsid w:val="00B054E6"/>
    <w:rsid w:val="00B06BAF"/>
    <w:rsid w:val="00B06F7B"/>
    <w:rsid w:val="00B1122D"/>
    <w:rsid w:val="00B1181F"/>
    <w:rsid w:val="00B13C09"/>
    <w:rsid w:val="00B13DF3"/>
    <w:rsid w:val="00B13F57"/>
    <w:rsid w:val="00B155DE"/>
    <w:rsid w:val="00B15F9E"/>
    <w:rsid w:val="00B2076A"/>
    <w:rsid w:val="00B22058"/>
    <w:rsid w:val="00B239CB"/>
    <w:rsid w:val="00B24227"/>
    <w:rsid w:val="00B25283"/>
    <w:rsid w:val="00B256D7"/>
    <w:rsid w:val="00B259F3"/>
    <w:rsid w:val="00B25DFC"/>
    <w:rsid w:val="00B26502"/>
    <w:rsid w:val="00B26705"/>
    <w:rsid w:val="00B26982"/>
    <w:rsid w:val="00B2767D"/>
    <w:rsid w:val="00B2767E"/>
    <w:rsid w:val="00B27C97"/>
    <w:rsid w:val="00B27D9A"/>
    <w:rsid w:val="00B30BA7"/>
    <w:rsid w:val="00B337A5"/>
    <w:rsid w:val="00B34251"/>
    <w:rsid w:val="00B349DC"/>
    <w:rsid w:val="00B35189"/>
    <w:rsid w:val="00B35D66"/>
    <w:rsid w:val="00B360DE"/>
    <w:rsid w:val="00B3617D"/>
    <w:rsid w:val="00B372CE"/>
    <w:rsid w:val="00B404F0"/>
    <w:rsid w:val="00B40505"/>
    <w:rsid w:val="00B40525"/>
    <w:rsid w:val="00B408F0"/>
    <w:rsid w:val="00B40AE0"/>
    <w:rsid w:val="00B42136"/>
    <w:rsid w:val="00B4241D"/>
    <w:rsid w:val="00B473DF"/>
    <w:rsid w:val="00B476CF"/>
    <w:rsid w:val="00B47965"/>
    <w:rsid w:val="00B47A56"/>
    <w:rsid w:val="00B50F5C"/>
    <w:rsid w:val="00B52ED7"/>
    <w:rsid w:val="00B53A64"/>
    <w:rsid w:val="00B54A8A"/>
    <w:rsid w:val="00B54EA9"/>
    <w:rsid w:val="00B55558"/>
    <w:rsid w:val="00B55BBB"/>
    <w:rsid w:val="00B57357"/>
    <w:rsid w:val="00B60600"/>
    <w:rsid w:val="00B615C7"/>
    <w:rsid w:val="00B619D3"/>
    <w:rsid w:val="00B61F09"/>
    <w:rsid w:val="00B626A7"/>
    <w:rsid w:val="00B63235"/>
    <w:rsid w:val="00B65F09"/>
    <w:rsid w:val="00B67008"/>
    <w:rsid w:val="00B671C8"/>
    <w:rsid w:val="00B7157C"/>
    <w:rsid w:val="00B724C7"/>
    <w:rsid w:val="00B725C7"/>
    <w:rsid w:val="00B75E18"/>
    <w:rsid w:val="00B77327"/>
    <w:rsid w:val="00B77D8D"/>
    <w:rsid w:val="00B801E7"/>
    <w:rsid w:val="00B80360"/>
    <w:rsid w:val="00B815CA"/>
    <w:rsid w:val="00B81D97"/>
    <w:rsid w:val="00B823BA"/>
    <w:rsid w:val="00B844D2"/>
    <w:rsid w:val="00B84C5B"/>
    <w:rsid w:val="00B854BC"/>
    <w:rsid w:val="00B864E6"/>
    <w:rsid w:val="00B86DBC"/>
    <w:rsid w:val="00B875FA"/>
    <w:rsid w:val="00B87B32"/>
    <w:rsid w:val="00B905BE"/>
    <w:rsid w:val="00B91AD3"/>
    <w:rsid w:val="00B933D6"/>
    <w:rsid w:val="00B940D4"/>
    <w:rsid w:val="00B94271"/>
    <w:rsid w:val="00B9518D"/>
    <w:rsid w:val="00B956C4"/>
    <w:rsid w:val="00B96070"/>
    <w:rsid w:val="00B966A5"/>
    <w:rsid w:val="00B96B12"/>
    <w:rsid w:val="00B97BA2"/>
    <w:rsid w:val="00BA00AB"/>
    <w:rsid w:val="00BA01F7"/>
    <w:rsid w:val="00BA21CE"/>
    <w:rsid w:val="00BA3802"/>
    <w:rsid w:val="00BA744A"/>
    <w:rsid w:val="00BB003B"/>
    <w:rsid w:val="00BB01DC"/>
    <w:rsid w:val="00BB0D43"/>
    <w:rsid w:val="00BB188B"/>
    <w:rsid w:val="00BB51A9"/>
    <w:rsid w:val="00BB66DC"/>
    <w:rsid w:val="00BB7817"/>
    <w:rsid w:val="00BB7FD5"/>
    <w:rsid w:val="00BC0155"/>
    <w:rsid w:val="00BC1444"/>
    <w:rsid w:val="00BC1B76"/>
    <w:rsid w:val="00BC2F1A"/>
    <w:rsid w:val="00BC3252"/>
    <w:rsid w:val="00BC4177"/>
    <w:rsid w:val="00BC46A4"/>
    <w:rsid w:val="00BC5548"/>
    <w:rsid w:val="00BD0D22"/>
    <w:rsid w:val="00BD124A"/>
    <w:rsid w:val="00BD13F8"/>
    <w:rsid w:val="00BD20E4"/>
    <w:rsid w:val="00BD225B"/>
    <w:rsid w:val="00BD2D35"/>
    <w:rsid w:val="00BD6291"/>
    <w:rsid w:val="00BD7809"/>
    <w:rsid w:val="00BD7B7E"/>
    <w:rsid w:val="00BE0D14"/>
    <w:rsid w:val="00BE384B"/>
    <w:rsid w:val="00BE6C73"/>
    <w:rsid w:val="00BE7B33"/>
    <w:rsid w:val="00BF150C"/>
    <w:rsid w:val="00BF1C01"/>
    <w:rsid w:val="00BF1E44"/>
    <w:rsid w:val="00BF2245"/>
    <w:rsid w:val="00BF2399"/>
    <w:rsid w:val="00BF3066"/>
    <w:rsid w:val="00BF32D5"/>
    <w:rsid w:val="00BF5363"/>
    <w:rsid w:val="00BF5C82"/>
    <w:rsid w:val="00BF7189"/>
    <w:rsid w:val="00BF7877"/>
    <w:rsid w:val="00C01CE6"/>
    <w:rsid w:val="00C02B54"/>
    <w:rsid w:val="00C03211"/>
    <w:rsid w:val="00C032BD"/>
    <w:rsid w:val="00C033A1"/>
    <w:rsid w:val="00C100C4"/>
    <w:rsid w:val="00C10445"/>
    <w:rsid w:val="00C144DE"/>
    <w:rsid w:val="00C168E6"/>
    <w:rsid w:val="00C20138"/>
    <w:rsid w:val="00C206B8"/>
    <w:rsid w:val="00C22FE8"/>
    <w:rsid w:val="00C23306"/>
    <w:rsid w:val="00C2460C"/>
    <w:rsid w:val="00C25D47"/>
    <w:rsid w:val="00C27277"/>
    <w:rsid w:val="00C274A2"/>
    <w:rsid w:val="00C27FD2"/>
    <w:rsid w:val="00C309E2"/>
    <w:rsid w:val="00C325BF"/>
    <w:rsid w:val="00C33DFD"/>
    <w:rsid w:val="00C3507F"/>
    <w:rsid w:val="00C35F09"/>
    <w:rsid w:val="00C40CC2"/>
    <w:rsid w:val="00C40EAF"/>
    <w:rsid w:val="00C45160"/>
    <w:rsid w:val="00C46A3A"/>
    <w:rsid w:val="00C50840"/>
    <w:rsid w:val="00C50C99"/>
    <w:rsid w:val="00C51A09"/>
    <w:rsid w:val="00C51D63"/>
    <w:rsid w:val="00C52C57"/>
    <w:rsid w:val="00C53F53"/>
    <w:rsid w:val="00C552D4"/>
    <w:rsid w:val="00C569DF"/>
    <w:rsid w:val="00C574DA"/>
    <w:rsid w:val="00C57F27"/>
    <w:rsid w:val="00C603C9"/>
    <w:rsid w:val="00C60642"/>
    <w:rsid w:val="00C63D57"/>
    <w:rsid w:val="00C65295"/>
    <w:rsid w:val="00C66531"/>
    <w:rsid w:val="00C71802"/>
    <w:rsid w:val="00C72728"/>
    <w:rsid w:val="00C73974"/>
    <w:rsid w:val="00C7470E"/>
    <w:rsid w:val="00C75D66"/>
    <w:rsid w:val="00C76921"/>
    <w:rsid w:val="00C77FC2"/>
    <w:rsid w:val="00C813E6"/>
    <w:rsid w:val="00C81D0A"/>
    <w:rsid w:val="00C821E7"/>
    <w:rsid w:val="00C82FAE"/>
    <w:rsid w:val="00C84A06"/>
    <w:rsid w:val="00C85BEB"/>
    <w:rsid w:val="00C89CEA"/>
    <w:rsid w:val="00C91005"/>
    <w:rsid w:val="00C9295B"/>
    <w:rsid w:val="00C92C0C"/>
    <w:rsid w:val="00C92DC8"/>
    <w:rsid w:val="00C940EA"/>
    <w:rsid w:val="00C94CA2"/>
    <w:rsid w:val="00C9638F"/>
    <w:rsid w:val="00C97279"/>
    <w:rsid w:val="00CA00A7"/>
    <w:rsid w:val="00CA00AD"/>
    <w:rsid w:val="00CA2CA9"/>
    <w:rsid w:val="00CA4ED8"/>
    <w:rsid w:val="00CA5441"/>
    <w:rsid w:val="00CA5946"/>
    <w:rsid w:val="00CA6D97"/>
    <w:rsid w:val="00CA72A1"/>
    <w:rsid w:val="00CB0A0E"/>
    <w:rsid w:val="00CB0A81"/>
    <w:rsid w:val="00CB1C72"/>
    <w:rsid w:val="00CB2583"/>
    <w:rsid w:val="00CB29B8"/>
    <w:rsid w:val="00CB300A"/>
    <w:rsid w:val="00CB4844"/>
    <w:rsid w:val="00CB4A64"/>
    <w:rsid w:val="00CB4AB8"/>
    <w:rsid w:val="00CB513E"/>
    <w:rsid w:val="00CB70AA"/>
    <w:rsid w:val="00CB73F2"/>
    <w:rsid w:val="00CB74E5"/>
    <w:rsid w:val="00CB7CAD"/>
    <w:rsid w:val="00CC02E9"/>
    <w:rsid w:val="00CC03E6"/>
    <w:rsid w:val="00CC21D2"/>
    <w:rsid w:val="00CC3B7C"/>
    <w:rsid w:val="00CC3D79"/>
    <w:rsid w:val="00CC3F57"/>
    <w:rsid w:val="00CC483F"/>
    <w:rsid w:val="00CC5480"/>
    <w:rsid w:val="00CC5DA1"/>
    <w:rsid w:val="00CC5EB3"/>
    <w:rsid w:val="00CC6595"/>
    <w:rsid w:val="00CC6FED"/>
    <w:rsid w:val="00CC70CB"/>
    <w:rsid w:val="00CD07E9"/>
    <w:rsid w:val="00CD1828"/>
    <w:rsid w:val="00CD1900"/>
    <w:rsid w:val="00CD3512"/>
    <w:rsid w:val="00CD3594"/>
    <w:rsid w:val="00CD40A3"/>
    <w:rsid w:val="00CD477C"/>
    <w:rsid w:val="00CD488E"/>
    <w:rsid w:val="00CD5494"/>
    <w:rsid w:val="00CD5736"/>
    <w:rsid w:val="00CD7AFC"/>
    <w:rsid w:val="00CE2EAF"/>
    <w:rsid w:val="00CE4FB8"/>
    <w:rsid w:val="00CE6121"/>
    <w:rsid w:val="00CE6C45"/>
    <w:rsid w:val="00CF0967"/>
    <w:rsid w:val="00CF0EA9"/>
    <w:rsid w:val="00CF0F55"/>
    <w:rsid w:val="00CF1277"/>
    <w:rsid w:val="00CF14EC"/>
    <w:rsid w:val="00CF3DEA"/>
    <w:rsid w:val="00CF50B2"/>
    <w:rsid w:val="00CF6553"/>
    <w:rsid w:val="00D01C32"/>
    <w:rsid w:val="00D01F07"/>
    <w:rsid w:val="00D02489"/>
    <w:rsid w:val="00D02E0D"/>
    <w:rsid w:val="00D06CCE"/>
    <w:rsid w:val="00D0C0A6"/>
    <w:rsid w:val="00D10237"/>
    <w:rsid w:val="00D10F11"/>
    <w:rsid w:val="00D110C7"/>
    <w:rsid w:val="00D12052"/>
    <w:rsid w:val="00D12E29"/>
    <w:rsid w:val="00D136B5"/>
    <w:rsid w:val="00D15869"/>
    <w:rsid w:val="00D159C7"/>
    <w:rsid w:val="00D162EA"/>
    <w:rsid w:val="00D1662B"/>
    <w:rsid w:val="00D179E5"/>
    <w:rsid w:val="00D1BEB8"/>
    <w:rsid w:val="00D21FB8"/>
    <w:rsid w:val="00D239FD"/>
    <w:rsid w:val="00D23A14"/>
    <w:rsid w:val="00D2599A"/>
    <w:rsid w:val="00D25D14"/>
    <w:rsid w:val="00D27276"/>
    <w:rsid w:val="00D2781C"/>
    <w:rsid w:val="00D3049A"/>
    <w:rsid w:val="00D3053F"/>
    <w:rsid w:val="00D32113"/>
    <w:rsid w:val="00D32202"/>
    <w:rsid w:val="00D32410"/>
    <w:rsid w:val="00D32C55"/>
    <w:rsid w:val="00D33A47"/>
    <w:rsid w:val="00D34F0D"/>
    <w:rsid w:val="00D35018"/>
    <w:rsid w:val="00D355CD"/>
    <w:rsid w:val="00D35803"/>
    <w:rsid w:val="00D36B78"/>
    <w:rsid w:val="00D4038F"/>
    <w:rsid w:val="00D406E5"/>
    <w:rsid w:val="00D40E23"/>
    <w:rsid w:val="00D412BF"/>
    <w:rsid w:val="00D47208"/>
    <w:rsid w:val="00D5034B"/>
    <w:rsid w:val="00D511C5"/>
    <w:rsid w:val="00D54461"/>
    <w:rsid w:val="00D57181"/>
    <w:rsid w:val="00D60533"/>
    <w:rsid w:val="00D60B02"/>
    <w:rsid w:val="00D60D98"/>
    <w:rsid w:val="00D61704"/>
    <w:rsid w:val="00D61729"/>
    <w:rsid w:val="00D619E7"/>
    <w:rsid w:val="00D61C4A"/>
    <w:rsid w:val="00D62A75"/>
    <w:rsid w:val="00D650C5"/>
    <w:rsid w:val="00D6666C"/>
    <w:rsid w:val="00D669DB"/>
    <w:rsid w:val="00D66DCD"/>
    <w:rsid w:val="00D66FCF"/>
    <w:rsid w:val="00D702DD"/>
    <w:rsid w:val="00D71003"/>
    <w:rsid w:val="00D71442"/>
    <w:rsid w:val="00D72C35"/>
    <w:rsid w:val="00D734ED"/>
    <w:rsid w:val="00D75DA0"/>
    <w:rsid w:val="00D7728D"/>
    <w:rsid w:val="00D80D73"/>
    <w:rsid w:val="00D80D93"/>
    <w:rsid w:val="00D8114F"/>
    <w:rsid w:val="00D81F69"/>
    <w:rsid w:val="00D828FC"/>
    <w:rsid w:val="00D84F03"/>
    <w:rsid w:val="00D85267"/>
    <w:rsid w:val="00D87147"/>
    <w:rsid w:val="00D87C6A"/>
    <w:rsid w:val="00D90624"/>
    <w:rsid w:val="00D907CE"/>
    <w:rsid w:val="00D90CB2"/>
    <w:rsid w:val="00D919B6"/>
    <w:rsid w:val="00D92747"/>
    <w:rsid w:val="00D92798"/>
    <w:rsid w:val="00D94D01"/>
    <w:rsid w:val="00D95A8E"/>
    <w:rsid w:val="00DA2872"/>
    <w:rsid w:val="00DA3076"/>
    <w:rsid w:val="00DA329B"/>
    <w:rsid w:val="00DA3B21"/>
    <w:rsid w:val="00DA46B1"/>
    <w:rsid w:val="00DA4ED3"/>
    <w:rsid w:val="00DA5DBC"/>
    <w:rsid w:val="00DA5E62"/>
    <w:rsid w:val="00DA713E"/>
    <w:rsid w:val="00DA7A54"/>
    <w:rsid w:val="00DB0F2F"/>
    <w:rsid w:val="00DB28BA"/>
    <w:rsid w:val="00DB413D"/>
    <w:rsid w:val="00DB4248"/>
    <w:rsid w:val="00DB54B8"/>
    <w:rsid w:val="00DC0AF5"/>
    <w:rsid w:val="00DC0C8A"/>
    <w:rsid w:val="00DC277C"/>
    <w:rsid w:val="00DC3D97"/>
    <w:rsid w:val="00DC46C8"/>
    <w:rsid w:val="00DC4FD3"/>
    <w:rsid w:val="00DC69F4"/>
    <w:rsid w:val="00DD1C3C"/>
    <w:rsid w:val="00DD25BB"/>
    <w:rsid w:val="00DD43D8"/>
    <w:rsid w:val="00DD446D"/>
    <w:rsid w:val="00DD6643"/>
    <w:rsid w:val="00DD7C3F"/>
    <w:rsid w:val="00DE00E1"/>
    <w:rsid w:val="00DE2230"/>
    <w:rsid w:val="00DE3354"/>
    <w:rsid w:val="00DE54EB"/>
    <w:rsid w:val="00DE6C1E"/>
    <w:rsid w:val="00DE7214"/>
    <w:rsid w:val="00DE7866"/>
    <w:rsid w:val="00DE7B31"/>
    <w:rsid w:val="00DF1DA3"/>
    <w:rsid w:val="00DF28C9"/>
    <w:rsid w:val="00DF5278"/>
    <w:rsid w:val="00DF6365"/>
    <w:rsid w:val="00DF6A5A"/>
    <w:rsid w:val="00DF6F63"/>
    <w:rsid w:val="00DF741F"/>
    <w:rsid w:val="00DF7A6C"/>
    <w:rsid w:val="00E00669"/>
    <w:rsid w:val="00E019CE"/>
    <w:rsid w:val="00E02CE5"/>
    <w:rsid w:val="00E0425A"/>
    <w:rsid w:val="00E04A06"/>
    <w:rsid w:val="00E04E64"/>
    <w:rsid w:val="00E055AC"/>
    <w:rsid w:val="00E05CAE"/>
    <w:rsid w:val="00E10533"/>
    <w:rsid w:val="00E13DD2"/>
    <w:rsid w:val="00E1492C"/>
    <w:rsid w:val="00E14D6D"/>
    <w:rsid w:val="00E150AA"/>
    <w:rsid w:val="00E15123"/>
    <w:rsid w:val="00E15886"/>
    <w:rsid w:val="00E15920"/>
    <w:rsid w:val="00E161C1"/>
    <w:rsid w:val="00E16AA7"/>
    <w:rsid w:val="00E174BA"/>
    <w:rsid w:val="00E2012A"/>
    <w:rsid w:val="00E2020B"/>
    <w:rsid w:val="00E221DD"/>
    <w:rsid w:val="00E2350E"/>
    <w:rsid w:val="00E23FAF"/>
    <w:rsid w:val="00E24C0F"/>
    <w:rsid w:val="00E2625F"/>
    <w:rsid w:val="00E26601"/>
    <w:rsid w:val="00E27685"/>
    <w:rsid w:val="00E311A3"/>
    <w:rsid w:val="00E3182A"/>
    <w:rsid w:val="00E31D6F"/>
    <w:rsid w:val="00E3313C"/>
    <w:rsid w:val="00E33AAE"/>
    <w:rsid w:val="00E33DCE"/>
    <w:rsid w:val="00E34382"/>
    <w:rsid w:val="00E34E28"/>
    <w:rsid w:val="00E358BC"/>
    <w:rsid w:val="00E35D60"/>
    <w:rsid w:val="00E36C82"/>
    <w:rsid w:val="00E36E2A"/>
    <w:rsid w:val="00E37323"/>
    <w:rsid w:val="00E3F565"/>
    <w:rsid w:val="00E4015B"/>
    <w:rsid w:val="00E412C7"/>
    <w:rsid w:val="00E41667"/>
    <w:rsid w:val="00E41CEC"/>
    <w:rsid w:val="00E41DE8"/>
    <w:rsid w:val="00E426B4"/>
    <w:rsid w:val="00E44226"/>
    <w:rsid w:val="00E44C6E"/>
    <w:rsid w:val="00E45404"/>
    <w:rsid w:val="00E45A34"/>
    <w:rsid w:val="00E4668E"/>
    <w:rsid w:val="00E46A89"/>
    <w:rsid w:val="00E4772C"/>
    <w:rsid w:val="00E50B4B"/>
    <w:rsid w:val="00E51DDE"/>
    <w:rsid w:val="00E52273"/>
    <w:rsid w:val="00E52592"/>
    <w:rsid w:val="00E527D7"/>
    <w:rsid w:val="00E5295A"/>
    <w:rsid w:val="00E52986"/>
    <w:rsid w:val="00E532EF"/>
    <w:rsid w:val="00E53807"/>
    <w:rsid w:val="00E53948"/>
    <w:rsid w:val="00E56B4E"/>
    <w:rsid w:val="00E57BAC"/>
    <w:rsid w:val="00E602D6"/>
    <w:rsid w:val="00E61160"/>
    <w:rsid w:val="00E6143A"/>
    <w:rsid w:val="00E617D1"/>
    <w:rsid w:val="00E61D74"/>
    <w:rsid w:val="00E61D82"/>
    <w:rsid w:val="00E61DE2"/>
    <w:rsid w:val="00E625A2"/>
    <w:rsid w:val="00E63216"/>
    <w:rsid w:val="00E63B96"/>
    <w:rsid w:val="00E65A0D"/>
    <w:rsid w:val="00E67CC4"/>
    <w:rsid w:val="00E67F85"/>
    <w:rsid w:val="00E686F7"/>
    <w:rsid w:val="00E715E8"/>
    <w:rsid w:val="00E72557"/>
    <w:rsid w:val="00E747B2"/>
    <w:rsid w:val="00E7641D"/>
    <w:rsid w:val="00E83693"/>
    <w:rsid w:val="00E84F3B"/>
    <w:rsid w:val="00E856C3"/>
    <w:rsid w:val="00E8579F"/>
    <w:rsid w:val="00E870EF"/>
    <w:rsid w:val="00E87643"/>
    <w:rsid w:val="00E876E3"/>
    <w:rsid w:val="00E907F8"/>
    <w:rsid w:val="00E91FBB"/>
    <w:rsid w:val="00E92A2E"/>
    <w:rsid w:val="00E9313F"/>
    <w:rsid w:val="00E931EA"/>
    <w:rsid w:val="00E950A1"/>
    <w:rsid w:val="00E951ED"/>
    <w:rsid w:val="00E9556D"/>
    <w:rsid w:val="00E96B4C"/>
    <w:rsid w:val="00E96B56"/>
    <w:rsid w:val="00E979C7"/>
    <w:rsid w:val="00E97C51"/>
    <w:rsid w:val="00E97CE7"/>
    <w:rsid w:val="00EA08A2"/>
    <w:rsid w:val="00EA0B04"/>
    <w:rsid w:val="00EA12AA"/>
    <w:rsid w:val="00EA1326"/>
    <w:rsid w:val="00EA2DCC"/>
    <w:rsid w:val="00EA3220"/>
    <w:rsid w:val="00EA5343"/>
    <w:rsid w:val="00EA7570"/>
    <w:rsid w:val="00EB0147"/>
    <w:rsid w:val="00EB0FD3"/>
    <w:rsid w:val="00EB13A7"/>
    <w:rsid w:val="00EB2158"/>
    <w:rsid w:val="00EB2CDD"/>
    <w:rsid w:val="00EB486C"/>
    <w:rsid w:val="00EB49DC"/>
    <w:rsid w:val="00EB5803"/>
    <w:rsid w:val="00EB59BD"/>
    <w:rsid w:val="00EB5A21"/>
    <w:rsid w:val="00EC1AE1"/>
    <w:rsid w:val="00EC2D9D"/>
    <w:rsid w:val="00EC3420"/>
    <w:rsid w:val="00EC37A4"/>
    <w:rsid w:val="00EC3FAE"/>
    <w:rsid w:val="00EC4273"/>
    <w:rsid w:val="00EC45FB"/>
    <w:rsid w:val="00EC6322"/>
    <w:rsid w:val="00EC6644"/>
    <w:rsid w:val="00EC77D9"/>
    <w:rsid w:val="00EC908C"/>
    <w:rsid w:val="00ED1354"/>
    <w:rsid w:val="00ED325F"/>
    <w:rsid w:val="00ED3FF5"/>
    <w:rsid w:val="00ED42C0"/>
    <w:rsid w:val="00ED5A47"/>
    <w:rsid w:val="00ED5FA9"/>
    <w:rsid w:val="00ED6B4F"/>
    <w:rsid w:val="00ED7ECA"/>
    <w:rsid w:val="00EE1025"/>
    <w:rsid w:val="00EE1204"/>
    <w:rsid w:val="00EE45FF"/>
    <w:rsid w:val="00EE556F"/>
    <w:rsid w:val="00EE5D03"/>
    <w:rsid w:val="00EE5ECD"/>
    <w:rsid w:val="00EE7996"/>
    <w:rsid w:val="00EF088A"/>
    <w:rsid w:val="00EF10FD"/>
    <w:rsid w:val="00EF4802"/>
    <w:rsid w:val="00EF5076"/>
    <w:rsid w:val="00EF6A7E"/>
    <w:rsid w:val="00EF6FD3"/>
    <w:rsid w:val="00EF7A45"/>
    <w:rsid w:val="00F0072C"/>
    <w:rsid w:val="00F00EDD"/>
    <w:rsid w:val="00F01B3D"/>
    <w:rsid w:val="00F01C64"/>
    <w:rsid w:val="00F02D56"/>
    <w:rsid w:val="00F0306C"/>
    <w:rsid w:val="00F031A8"/>
    <w:rsid w:val="00F03669"/>
    <w:rsid w:val="00F039A3"/>
    <w:rsid w:val="00F0427A"/>
    <w:rsid w:val="00F0502A"/>
    <w:rsid w:val="00F05167"/>
    <w:rsid w:val="00F058DA"/>
    <w:rsid w:val="00F07577"/>
    <w:rsid w:val="00F0789A"/>
    <w:rsid w:val="00F079E0"/>
    <w:rsid w:val="00F07B32"/>
    <w:rsid w:val="00F10003"/>
    <w:rsid w:val="00F10514"/>
    <w:rsid w:val="00F106B2"/>
    <w:rsid w:val="00F10A60"/>
    <w:rsid w:val="00F10C3A"/>
    <w:rsid w:val="00F10C42"/>
    <w:rsid w:val="00F11748"/>
    <w:rsid w:val="00F13C17"/>
    <w:rsid w:val="00F14900"/>
    <w:rsid w:val="00F14F71"/>
    <w:rsid w:val="00F173C3"/>
    <w:rsid w:val="00F173FE"/>
    <w:rsid w:val="00F200F1"/>
    <w:rsid w:val="00F20907"/>
    <w:rsid w:val="00F20B9B"/>
    <w:rsid w:val="00F215E6"/>
    <w:rsid w:val="00F21A0F"/>
    <w:rsid w:val="00F22195"/>
    <w:rsid w:val="00F22B2E"/>
    <w:rsid w:val="00F24541"/>
    <w:rsid w:val="00F24718"/>
    <w:rsid w:val="00F24C55"/>
    <w:rsid w:val="00F25C14"/>
    <w:rsid w:val="00F277C1"/>
    <w:rsid w:val="00F27FD3"/>
    <w:rsid w:val="00F30FFD"/>
    <w:rsid w:val="00F3254C"/>
    <w:rsid w:val="00F338C3"/>
    <w:rsid w:val="00F35A56"/>
    <w:rsid w:val="00F35B02"/>
    <w:rsid w:val="00F370D4"/>
    <w:rsid w:val="00F405CF"/>
    <w:rsid w:val="00F41FCA"/>
    <w:rsid w:val="00F44BAC"/>
    <w:rsid w:val="00F4650D"/>
    <w:rsid w:val="00F520A4"/>
    <w:rsid w:val="00F5271D"/>
    <w:rsid w:val="00F546DD"/>
    <w:rsid w:val="00F55012"/>
    <w:rsid w:val="00F552B2"/>
    <w:rsid w:val="00F55780"/>
    <w:rsid w:val="00F57C43"/>
    <w:rsid w:val="00F620C4"/>
    <w:rsid w:val="00F62B45"/>
    <w:rsid w:val="00F62C0A"/>
    <w:rsid w:val="00F62FA0"/>
    <w:rsid w:val="00F64BEF"/>
    <w:rsid w:val="00F658CD"/>
    <w:rsid w:val="00F673C6"/>
    <w:rsid w:val="00F6791E"/>
    <w:rsid w:val="00F708D1"/>
    <w:rsid w:val="00F71EA6"/>
    <w:rsid w:val="00F73A56"/>
    <w:rsid w:val="00F73FD9"/>
    <w:rsid w:val="00F75C06"/>
    <w:rsid w:val="00F75D0D"/>
    <w:rsid w:val="00F77A70"/>
    <w:rsid w:val="00F80802"/>
    <w:rsid w:val="00F80953"/>
    <w:rsid w:val="00F81DF6"/>
    <w:rsid w:val="00F83410"/>
    <w:rsid w:val="00F83B54"/>
    <w:rsid w:val="00F845E5"/>
    <w:rsid w:val="00F84E20"/>
    <w:rsid w:val="00F8549F"/>
    <w:rsid w:val="00F85AA5"/>
    <w:rsid w:val="00F86C16"/>
    <w:rsid w:val="00F86DEC"/>
    <w:rsid w:val="00F8706A"/>
    <w:rsid w:val="00F91523"/>
    <w:rsid w:val="00F93593"/>
    <w:rsid w:val="00F94688"/>
    <w:rsid w:val="00F947DF"/>
    <w:rsid w:val="00F9528C"/>
    <w:rsid w:val="00F956E2"/>
    <w:rsid w:val="00F95991"/>
    <w:rsid w:val="00F95DAA"/>
    <w:rsid w:val="00FA00FF"/>
    <w:rsid w:val="00FA0635"/>
    <w:rsid w:val="00FA0B78"/>
    <w:rsid w:val="00FA17C3"/>
    <w:rsid w:val="00FA3A8A"/>
    <w:rsid w:val="00FA3EA5"/>
    <w:rsid w:val="00FA4B3A"/>
    <w:rsid w:val="00FA6131"/>
    <w:rsid w:val="00FB016F"/>
    <w:rsid w:val="00FB01BA"/>
    <w:rsid w:val="00FB0668"/>
    <w:rsid w:val="00FB158F"/>
    <w:rsid w:val="00FB2107"/>
    <w:rsid w:val="00FB22F7"/>
    <w:rsid w:val="00FB26A9"/>
    <w:rsid w:val="00FB2B0E"/>
    <w:rsid w:val="00FB2F25"/>
    <w:rsid w:val="00FB4DC0"/>
    <w:rsid w:val="00FB5F2F"/>
    <w:rsid w:val="00FC0065"/>
    <w:rsid w:val="00FC0382"/>
    <w:rsid w:val="00FC043D"/>
    <w:rsid w:val="00FC1002"/>
    <w:rsid w:val="00FC21C4"/>
    <w:rsid w:val="00FC289F"/>
    <w:rsid w:val="00FC2979"/>
    <w:rsid w:val="00FC368F"/>
    <w:rsid w:val="00FC38AC"/>
    <w:rsid w:val="00FC3B44"/>
    <w:rsid w:val="00FC5D31"/>
    <w:rsid w:val="00FC67DA"/>
    <w:rsid w:val="00FC7DBC"/>
    <w:rsid w:val="00FD2146"/>
    <w:rsid w:val="00FD36C6"/>
    <w:rsid w:val="00FD4B74"/>
    <w:rsid w:val="00FD50C7"/>
    <w:rsid w:val="00FD55AF"/>
    <w:rsid w:val="00FD585C"/>
    <w:rsid w:val="00FE0D60"/>
    <w:rsid w:val="00FE33B6"/>
    <w:rsid w:val="00FE38A6"/>
    <w:rsid w:val="00FE38F3"/>
    <w:rsid w:val="00FE3C81"/>
    <w:rsid w:val="00FE41F4"/>
    <w:rsid w:val="00FE4DEA"/>
    <w:rsid w:val="00FE7903"/>
    <w:rsid w:val="00FE7C03"/>
    <w:rsid w:val="00FF0125"/>
    <w:rsid w:val="00FF1CC6"/>
    <w:rsid w:val="00FF261B"/>
    <w:rsid w:val="00FF3F42"/>
    <w:rsid w:val="00FF4018"/>
    <w:rsid w:val="00FF5624"/>
    <w:rsid w:val="00FF5FC5"/>
    <w:rsid w:val="00FF646C"/>
    <w:rsid w:val="00FF7E07"/>
    <w:rsid w:val="01005E96"/>
    <w:rsid w:val="01021D61"/>
    <w:rsid w:val="0102EFA1"/>
    <w:rsid w:val="010699B4"/>
    <w:rsid w:val="0109AB41"/>
    <w:rsid w:val="01110727"/>
    <w:rsid w:val="0121391F"/>
    <w:rsid w:val="01280D9F"/>
    <w:rsid w:val="012F213D"/>
    <w:rsid w:val="013684B5"/>
    <w:rsid w:val="01372955"/>
    <w:rsid w:val="013853CA"/>
    <w:rsid w:val="01493FD3"/>
    <w:rsid w:val="0161B31D"/>
    <w:rsid w:val="016D40C1"/>
    <w:rsid w:val="01700655"/>
    <w:rsid w:val="0170410D"/>
    <w:rsid w:val="01795C4A"/>
    <w:rsid w:val="01803B7D"/>
    <w:rsid w:val="01814604"/>
    <w:rsid w:val="0181F492"/>
    <w:rsid w:val="018A48E7"/>
    <w:rsid w:val="0191367A"/>
    <w:rsid w:val="01985FD4"/>
    <w:rsid w:val="019FF21A"/>
    <w:rsid w:val="01AAAAB0"/>
    <w:rsid w:val="01AE01F3"/>
    <w:rsid w:val="01AEF2E3"/>
    <w:rsid w:val="01B6DEFF"/>
    <w:rsid w:val="01BB7A91"/>
    <w:rsid w:val="01BD27DC"/>
    <w:rsid w:val="01C1A686"/>
    <w:rsid w:val="01C627C1"/>
    <w:rsid w:val="01D490ED"/>
    <w:rsid w:val="01E8BF03"/>
    <w:rsid w:val="01EF1430"/>
    <w:rsid w:val="01EF2210"/>
    <w:rsid w:val="01F6B208"/>
    <w:rsid w:val="01FA78DB"/>
    <w:rsid w:val="01FF581F"/>
    <w:rsid w:val="020C1CE3"/>
    <w:rsid w:val="020D05CB"/>
    <w:rsid w:val="020FABCB"/>
    <w:rsid w:val="022D1FC1"/>
    <w:rsid w:val="02314B46"/>
    <w:rsid w:val="02348A4A"/>
    <w:rsid w:val="0242F87B"/>
    <w:rsid w:val="0247A7A5"/>
    <w:rsid w:val="024AF4CF"/>
    <w:rsid w:val="024DD77C"/>
    <w:rsid w:val="025BACCD"/>
    <w:rsid w:val="02606F12"/>
    <w:rsid w:val="026D3758"/>
    <w:rsid w:val="026F5D65"/>
    <w:rsid w:val="02791994"/>
    <w:rsid w:val="027AAFE7"/>
    <w:rsid w:val="027F5B75"/>
    <w:rsid w:val="028B1703"/>
    <w:rsid w:val="028B67E6"/>
    <w:rsid w:val="028FD43F"/>
    <w:rsid w:val="02A4AAD9"/>
    <w:rsid w:val="02A7A4D8"/>
    <w:rsid w:val="02A81692"/>
    <w:rsid w:val="02A944A3"/>
    <w:rsid w:val="02ADAF0E"/>
    <w:rsid w:val="02B7803F"/>
    <w:rsid w:val="02B788B9"/>
    <w:rsid w:val="02BF20D7"/>
    <w:rsid w:val="02C38B7D"/>
    <w:rsid w:val="02C3CC40"/>
    <w:rsid w:val="02C63330"/>
    <w:rsid w:val="02CC5C9D"/>
    <w:rsid w:val="02CCDBA8"/>
    <w:rsid w:val="02D523C6"/>
    <w:rsid w:val="02DB0090"/>
    <w:rsid w:val="02DFFE08"/>
    <w:rsid w:val="02E0B86E"/>
    <w:rsid w:val="02E3FDEF"/>
    <w:rsid w:val="02E7D8C8"/>
    <w:rsid w:val="02E86D9D"/>
    <w:rsid w:val="02EA5DD6"/>
    <w:rsid w:val="02EC8112"/>
    <w:rsid w:val="02ECCFD3"/>
    <w:rsid w:val="02FD670C"/>
    <w:rsid w:val="02FE88E3"/>
    <w:rsid w:val="030F65C6"/>
    <w:rsid w:val="030FFC55"/>
    <w:rsid w:val="0313042A"/>
    <w:rsid w:val="031AA085"/>
    <w:rsid w:val="031B3FF9"/>
    <w:rsid w:val="031CF4F3"/>
    <w:rsid w:val="0327D55C"/>
    <w:rsid w:val="03326DEE"/>
    <w:rsid w:val="0334E7D7"/>
    <w:rsid w:val="0335C776"/>
    <w:rsid w:val="033CF89B"/>
    <w:rsid w:val="033D318F"/>
    <w:rsid w:val="03428CC4"/>
    <w:rsid w:val="03464D90"/>
    <w:rsid w:val="03508FF3"/>
    <w:rsid w:val="0352DE77"/>
    <w:rsid w:val="0355B6A4"/>
    <w:rsid w:val="03578475"/>
    <w:rsid w:val="0358DB0A"/>
    <w:rsid w:val="03598FAC"/>
    <w:rsid w:val="035D0D84"/>
    <w:rsid w:val="035F4E65"/>
    <w:rsid w:val="03603CF6"/>
    <w:rsid w:val="0370EF0E"/>
    <w:rsid w:val="0372A5D8"/>
    <w:rsid w:val="037B956F"/>
    <w:rsid w:val="037D435D"/>
    <w:rsid w:val="037F20D6"/>
    <w:rsid w:val="03855966"/>
    <w:rsid w:val="038788D8"/>
    <w:rsid w:val="038C1F61"/>
    <w:rsid w:val="0394BAFD"/>
    <w:rsid w:val="03A4416C"/>
    <w:rsid w:val="03AA95CF"/>
    <w:rsid w:val="03AE611B"/>
    <w:rsid w:val="03AFCEAD"/>
    <w:rsid w:val="03B072CE"/>
    <w:rsid w:val="03B30274"/>
    <w:rsid w:val="03B358FC"/>
    <w:rsid w:val="03BB583D"/>
    <w:rsid w:val="03BBC464"/>
    <w:rsid w:val="03C85F0E"/>
    <w:rsid w:val="03D39771"/>
    <w:rsid w:val="03D9D620"/>
    <w:rsid w:val="03DF9AAD"/>
    <w:rsid w:val="03E09CDB"/>
    <w:rsid w:val="03E10D37"/>
    <w:rsid w:val="03EB6A5C"/>
    <w:rsid w:val="03F3862E"/>
    <w:rsid w:val="03F75F15"/>
    <w:rsid w:val="03F8B5F6"/>
    <w:rsid w:val="03F9D5F2"/>
    <w:rsid w:val="04001726"/>
    <w:rsid w:val="04004B4D"/>
    <w:rsid w:val="0404E515"/>
    <w:rsid w:val="0408DC1B"/>
    <w:rsid w:val="040ED583"/>
    <w:rsid w:val="0412A4D8"/>
    <w:rsid w:val="04199E31"/>
    <w:rsid w:val="0428028D"/>
    <w:rsid w:val="042FD2D9"/>
    <w:rsid w:val="0435075A"/>
    <w:rsid w:val="04370ED4"/>
    <w:rsid w:val="043771CD"/>
    <w:rsid w:val="0444EE7E"/>
    <w:rsid w:val="044A8C55"/>
    <w:rsid w:val="045296C2"/>
    <w:rsid w:val="045B685D"/>
    <w:rsid w:val="045C646C"/>
    <w:rsid w:val="04634DA1"/>
    <w:rsid w:val="04656623"/>
    <w:rsid w:val="0469076E"/>
    <w:rsid w:val="046EAB34"/>
    <w:rsid w:val="0472CA0A"/>
    <w:rsid w:val="04757940"/>
    <w:rsid w:val="0483FA60"/>
    <w:rsid w:val="04878A04"/>
    <w:rsid w:val="048FB8C2"/>
    <w:rsid w:val="04A7046E"/>
    <w:rsid w:val="04A7583A"/>
    <w:rsid w:val="04A7F7DE"/>
    <w:rsid w:val="04B36524"/>
    <w:rsid w:val="04B4CCDB"/>
    <w:rsid w:val="04B9BB81"/>
    <w:rsid w:val="04CF9FD4"/>
    <w:rsid w:val="04D61949"/>
    <w:rsid w:val="04DE7D35"/>
    <w:rsid w:val="04ECA13A"/>
    <w:rsid w:val="04F1046D"/>
    <w:rsid w:val="04F20B7C"/>
    <w:rsid w:val="04FEC326"/>
    <w:rsid w:val="04FF46A0"/>
    <w:rsid w:val="04FFDE75"/>
    <w:rsid w:val="050A65AC"/>
    <w:rsid w:val="050A6F78"/>
    <w:rsid w:val="050A91F0"/>
    <w:rsid w:val="050FD3BF"/>
    <w:rsid w:val="05125C8C"/>
    <w:rsid w:val="0520F6A6"/>
    <w:rsid w:val="0523DC78"/>
    <w:rsid w:val="05244648"/>
    <w:rsid w:val="05268BD8"/>
    <w:rsid w:val="0528A9AA"/>
    <w:rsid w:val="0529BF69"/>
    <w:rsid w:val="052FEAB5"/>
    <w:rsid w:val="05312595"/>
    <w:rsid w:val="053E18A3"/>
    <w:rsid w:val="05413318"/>
    <w:rsid w:val="054272A4"/>
    <w:rsid w:val="0543DF47"/>
    <w:rsid w:val="0545F34C"/>
    <w:rsid w:val="05477FA8"/>
    <w:rsid w:val="0548697E"/>
    <w:rsid w:val="05489B8E"/>
    <w:rsid w:val="0549BA7F"/>
    <w:rsid w:val="054A72FF"/>
    <w:rsid w:val="054F1CF8"/>
    <w:rsid w:val="0552D2CE"/>
    <w:rsid w:val="0556E728"/>
    <w:rsid w:val="05579AAC"/>
    <w:rsid w:val="0569673B"/>
    <w:rsid w:val="056D8D0F"/>
    <w:rsid w:val="056DD784"/>
    <w:rsid w:val="0570F4D1"/>
    <w:rsid w:val="0573D84D"/>
    <w:rsid w:val="057ACB4F"/>
    <w:rsid w:val="057D1A96"/>
    <w:rsid w:val="058167F6"/>
    <w:rsid w:val="0584BC69"/>
    <w:rsid w:val="05905E35"/>
    <w:rsid w:val="059E15C3"/>
    <w:rsid w:val="05A0F22A"/>
    <w:rsid w:val="05A1D6AF"/>
    <w:rsid w:val="05A695B0"/>
    <w:rsid w:val="05B07290"/>
    <w:rsid w:val="05B5ABC8"/>
    <w:rsid w:val="05B7DD90"/>
    <w:rsid w:val="05BD2052"/>
    <w:rsid w:val="05CBC570"/>
    <w:rsid w:val="05D19BBE"/>
    <w:rsid w:val="05D39715"/>
    <w:rsid w:val="05E1EE9C"/>
    <w:rsid w:val="05EABA3E"/>
    <w:rsid w:val="05EDA5A7"/>
    <w:rsid w:val="05F32661"/>
    <w:rsid w:val="05F8A956"/>
    <w:rsid w:val="06010712"/>
    <w:rsid w:val="060CBC4A"/>
    <w:rsid w:val="060CE843"/>
    <w:rsid w:val="06121AEE"/>
    <w:rsid w:val="0615371D"/>
    <w:rsid w:val="0618311A"/>
    <w:rsid w:val="061B7F63"/>
    <w:rsid w:val="061C19AE"/>
    <w:rsid w:val="061D753F"/>
    <w:rsid w:val="0624F792"/>
    <w:rsid w:val="0625DB9A"/>
    <w:rsid w:val="062DDC4A"/>
    <w:rsid w:val="062FC204"/>
    <w:rsid w:val="063ECB14"/>
    <w:rsid w:val="0641C018"/>
    <w:rsid w:val="06579530"/>
    <w:rsid w:val="065CF7E5"/>
    <w:rsid w:val="066774AD"/>
    <w:rsid w:val="066EBCEA"/>
    <w:rsid w:val="066F22EC"/>
    <w:rsid w:val="066FDF6F"/>
    <w:rsid w:val="0685DEEC"/>
    <w:rsid w:val="06875437"/>
    <w:rsid w:val="06899F87"/>
    <w:rsid w:val="068B080F"/>
    <w:rsid w:val="068B851C"/>
    <w:rsid w:val="06917967"/>
    <w:rsid w:val="06942C81"/>
    <w:rsid w:val="069CFA80"/>
    <w:rsid w:val="069D23FF"/>
    <w:rsid w:val="069EF76B"/>
    <w:rsid w:val="069FBF39"/>
    <w:rsid w:val="06A013C6"/>
    <w:rsid w:val="06A44507"/>
    <w:rsid w:val="06A9F383"/>
    <w:rsid w:val="06AA0FBD"/>
    <w:rsid w:val="06AB1E4E"/>
    <w:rsid w:val="06AFE619"/>
    <w:rsid w:val="06B509F4"/>
    <w:rsid w:val="06C538C1"/>
    <w:rsid w:val="06C9F870"/>
    <w:rsid w:val="06CE5342"/>
    <w:rsid w:val="06D03D55"/>
    <w:rsid w:val="06D7D44A"/>
    <w:rsid w:val="06D90D7D"/>
    <w:rsid w:val="06DA0524"/>
    <w:rsid w:val="06E384CB"/>
    <w:rsid w:val="06E8796D"/>
    <w:rsid w:val="06EE1818"/>
    <w:rsid w:val="06F1256B"/>
    <w:rsid w:val="06F2576F"/>
    <w:rsid w:val="06FCEF73"/>
    <w:rsid w:val="06FFBCE1"/>
    <w:rsid w:val="0704768B"/>
    <w:rsid w:val="070AB9FC"/>
    <w:rsid w:val="070B9035"/>
    <w:rsid w:val="0710C643"/>
    <w:rsid w:val="07117241"/>
    <w:rsid w:val="071331F0"/>
    <w:rsid w:val="0713FCE0"/>
    <w:rsid w:val="0718305B"/>
    <w:rsid w:val="071D0ADE"/>
    <w:rsid w:val="071FC58E"/>
    <w:rsid w:val="07203085"/>
    <w:rsid w:val="07246649"/>
    <w:rsid w:val="0724AC91"/>
    <w:rsid w:val="07354A77"/>
    <w:rsid w:val="07436A0E"/>
    <w:rsid w:val="074626F7"/>
    <w:rsid w:val="074D6B4B"/>
    <w:rsid w:val="074DA670"/>
    <w:rsid w:val="074F5DAD"/>
    <w:rsid w:val="074F87C1"/>
    <w:rsid w:val="0753D0E6"/>
    <w:rsid w:val="07553C6A"/>
    <w:rsid w:val="07597E70"/>
    <w:rsid w:val="0759DD1E"/>
    <w:rsid w:val="075A7607"/>
    <w:rsid w:val="075FFFDC"/>
    <w:rsid w:val="076A0762"/>
    <w:rsid w:val="076A1DFF"/>
    <w:rsid w:val="076D7E72"/>
    <w:rsid w:val="0778AB61"/>
    <w:rsid w:val="0779BDCA"/>
    <w:rsid w:val="077BA08E"/>
    <w:rsid w:val="077C1FA1"/>
    <w:rsid w:val="079F23B9"/>
    <w:rsid w:val="07A62C19"/>
    <w:rsid w:val="07A96845"/>
    <w:rsid w:val="07AF186A"/>
    <w:rsid w:val="07B2A27D"/>
    <w:rsid w:val="07BCC3BA"/>
    <w:rsid w:val="07BDFB2F"/>
    <w:rsid w:val="07CACF8C"/>
    <w:rsid w:val="07CBADC2"/>
    <w:rsid w:val="07D25F50"/>
    <w:rsid w:val="07D67EEC"/>
    <w:rsid w:val="07E3A40D"/>
    <w:rsid w:val="07E76F95"/>
    <w:rsid w:val="07EB45A0"/>
    <w:rsid w:val="07EDD090"/>
    <w:rsid w:val="07F876FD"/>
    <w:rsid w:val="07FBA84A"/>
    <w:rsid w:val="07FBDD54"/>
    <w:rsid w:val="080780DA"/>
    <w:rsid w:val="0807D51B"/>
    <w:rsid w:val="08152ABB"/>
    <w:rsid w:val="082393BB"/>
    <w:rsid w:val="082DA4B5"/>
    <w:rsid w:val="08354530"/>
    <w:rsid w:val="0841F70A"/>
    <w:rsid w:val="0842AA46"/>
    <w:rsid w:val="084484FB"/>
    <w:rsid w:val="0848194F"/>
    <w:rsid w:val="084895A8"/>
    <w:rsid w:val="0849C05B"/>
    <w:rsid w:val="084A190F"/>
    <w:rsid w:val="084E9ED1"/>
    <w:rsid w:val="08513D52"/>
    <w:rsid w:val="085488F9"/>
    <w:rsid w:val="0859DC67"/>
    <w:rsid w:val="085B0D06"/>
    <w:rsid w:val="086229EF"/>
    <w:rsid w:val="08627F01"/>
    <w:rsid w:val="0863DF04"/>
    <w:rsid w:val="0866045A"/>
    <w:rsid w:val="086B47BC"/>
    <w:rsid w:val="08757199"/>
    <w:rsid w:val="0875D340"/>
    <w:rsid w:val="087BFEBF"/>
    <w:rsid w:val="087E13C2"/>
    <w:rsid w:val="08821718"/>
    <w:rsid w:val="08892E26"/>
    <w:rsid w:val="088DCE02"/>
    <w:rsid w:val="0892E573"/>
    <w:rsid w:val="089799A8"/>
    <w:rsid w:val="08A19E49"/>
    <w:rsid w:val="08B138A4"/>
    <w:rsid w:val="08B6509A"/>
    <w:rsid w:val="08BD9F1E"/>
    <w:rsid w:val="08BE787D"/>
    <w:rsid w:val="08CE0643"/>
    <w:rsid w:val="08D1849D"/>
    <w:rsid w:val="08D3AF6A"/>
    <w:rsid w:val="08D41CB1"/>
    <w:rsid w:val="08D796F4"/>
    <w:rsid w:val="08DD6069"/>
    <w:rsid w:val="08E962AB"/>
    <w:rsid w:val="08EDBAF8"/>
    <w:rsid w:val="08EF762E"/>
    <w:rsid w:val="08F34500"/>
    <w:rsid w:val="08F34662"/>
    <w:rsid w:val="08F50DF3"/>
    <w:rsid w:val="08F9AFFA"/>
    <w:rsid w:val="0907493C"/>
    <w:rsid w:val="090F97FC"/>
    <w:rsid w:val="0919F82A"/>
    <w:rsid w:val="091CE3B3"/>
    <w:rsid w:val="09213BB4"/>
    <w:rsid w:val="09213CF8"/>
    <w:rsid w:val="09228030"/>
    <w:rsid w:val="0922D2A4"/>
    <w:rsid w:val="0924FA30"/>
    <w:rsid w:val="0927BE0D"/>
    <w:rsid w:val="092D119A"/>
    <w:rsid w:val="092F7B78"/>
    <w:rsid w:val="09334133"/>
    <w:rsid w:val="0936EF17"/>
    <w:rsid w:val="09383D6B"/>
    <w:rsid w:val="0938946E"/>
    <w:rsid w:val="09482D1D"/>
    <w:rsid w:val="094BBD0B"/>
    <w:rsid w:val="094EB068"/>
    <w:rsid w:val="09548A99"/>
    <w:rsid w:val="09553026"/>
    <w:rsid w:val="0956DAF8"/>
    <w:rsid w:val="095BC72B"/>
    <w:rsid w:val="095E3757"/>
    <w:rsid w:val="095E8835"/>
    <w:rsid w:val="0960129F"/>
    <w:rsid w:val="0964F94D"/>
    <w:rsid w:val="096936B1"/>
    <w:rsid w:val="096946AE"/>
    <w:rsid w:val="0969DC49"/>
    <w:rsid w:val="09778289"/>
    <w:rsid w:val="097C198E"/>
    <w:rsid w:val="097E870C"/>
    <w:rsid w:val="098D2F35"/>
    <w:rsid w:val="09920C2B"/>
    <w:rsid w:val="09A41B66"/>
    <w:rsid w:val="09A7314B"/>
    <w:rsid w:val="09AD7F4C"/>
    <w:rsid w:val="09B6D73D"/>
    <w:rsid w:val="09B9A211"/>
    <w:rsid w:val="09BCAEC5"/>
    <w:rsid w:val="09C14D88"/>
    <w:rsid w:val="09C65FEC"/>
    <w:rsid w:val="09CA06F2"/>
    <w:rsid w:val="09CA8A83"/>
    <w:rsid w:val="09CEFD19"/>
    <w:rsid w:val="09DAE22B"/>
    <w:rsid w:val="09E2C29D"/>
    <w:rsid w:val="09E6E2FE"/>
    <w:rsid w:val="09E6F260"/>
    <w:rsid w:val="09E860EF"/>
    <w:rsid w:val="09E981D2"/>
    <w:rsid w:val="09F4751E"/>
    <w:rsid w:val="0A04BEA9"/>
    <w:rsid w:val="0A0675DD"/>
    <w:rsid w:val="0A07D6B3"/>
    <w:rsid w:val="0A08D855"/>
    <w:rsid w:val="0A10B62C"/>
    <w:rsid w:val="0A11E31A"/>
    <w:rsid w:val="0A15B009"/>
    <w:rsid w:val="0A25B9B8"/>
    <w:rsid w:val="0A347DE5"/>
    <w:rsid w:val="0A42EDC5"/>
    <w:rsid w:val="0A4F1E6F"/>
    <w:rsid w:val="0A538ECE"/>
    <w:rsid w:val="0A540F7E"/>
    <w:rsid w:val="0A54375C"/>
    <w:rsid w:val="0A559DB5"/>
    <w:rsid w:val="0A582305"/>
    <w:rsid w:val="0A58565A"/>
    <w:rsid w:val="0A61D6E3"/>
    <w:rsid w:val="0A6BA582"/>
    <w:rsid w:val="0A72E361"/>
    <w:rsid w:val="0A763A3E"/>
    <w:rsid w:val="0A7A00DB"/>
    <w:rsid w:val="0A7A6745"/>
    <w:rsid w:val="0A7C6722"/>
    <w:rsid w:val="0A7F7CEC"/>
    <w:rsid w:val="0A825EAA"/>
    <w:rsid w:val="0A82C7A0"/>
    <w:rsid w:val="0A8344E2"/>
    <w:rsid w:val="0A8B7960"/>
    <w:rsid w:val="0A9017A9"/>
    <w:rsid w:val="0A906E83"/>
    <w:rsid w:val="0A983556"/>
    <w:rsid w:val="0A9D314D"/>
    <w:rsid w:val="0AA4586A"/>
    <w:rsid w:val="0AA6E91B"/>
    <w:rsid w:val="0AB03732"/>
    <w:rsid w:val="0AC5ABF1"/>
    <w:rsid w:val="0AC65D18"/>
    <w:rsid w:val="0AC8A429"/>
    <w:rsid w:val="0ACC37F7"/>
    <w:rsid w:val="0ADC23E2"/>
    <w:rsid w:val="0AE325A8"/>
    <w:rsid w:val="0AE984D0"/>
    <w:rsid w:val="0AF763A5"/>
    <w:rsid w:val="0AF7949A"/>
    <w:rsid w:val="0AFBE3B8"/>
    <w:rsid w:val="0B037658"/>
    <w:rsid w:val="0B164224"/>
    <w:rsid w:val="0B16D895"/>
    <w:rsid w:val="0B17F045"/>
    <w:rsid w:val="0B1B9D65"/>
    <w:rsid w:val="0B2D3562"/>
    <w:rsid w:val="0B30F3FB"/>
    <w:rsid w:val="0B34AE9F"/>
    <w:rsid w:val="0B4652CF"/>
    <w:rsid w:val="0B4DCFAA"/>
    <w:rsid w:val="0B56BACC"/>
    <w:rsid w:val="0B5A4327"/>
    <w:rsid w:val="0B5B9BB0"/>
    <w:rsid w:val="0B617C84"/>
    <w:rsid w:val="0B627E93"/>
    <w:rsid w:val="0B6C6CF4"/>
    <w:rsid w:val="0B716E77"/>
    <w:rsid w:val="0B74F80F"/>
    <w:rsid w:val="0B77FE5C"/>
    <w:rsid w:val="0B83A3D7"/>
    <w:rsid w:val="0B89263A"/>
    <w:rsid w:val="0B8DD1D1"/>
    <w:rsid w:val="0B8FF8A6"/>
    <w:rsid w:val="0B91F781"/>
    <w:rsid w:val="0B949713"/>
    <w:rsid w:val="0B9571F6"/>
    <w:rsid w:val="0B96BDD4"/>
    <w:rsid w:val="0BA881FD"/>
    <w:rsid w:val="0BA9F159"/>
    <w:rsid w:val="0BACBBC8"/>
    <w:rsid w:val="0BB88E05"/>
    <w:rsid w:val="0BBD22D9"/>
    <w:rsid w:val="0BBD95DE"/>
    <w:rsid w:val="0BCB7AD4"/>
    <w:rsid w:val="0BCD3444"/>
    <w:rsid w:val="0BCE6303"/>
    <w:rsid w:val="0BCFA53A"/>
    <w:rsid w:val="0BCFC237"/>
    <w:rsid w:val="0BD12B5C"/>
    <w:rsid w:val="0BD54479"/>
    <w:rsid w:val="0BD5AFD3"/>
    <w:rsid w:val="0BD6A6CE"/>
    <w:rsid w:val="0BD9865F"/>
    <w:rsid w:val="0BDB040E"/>
    <w:rsid w:val="0BE06795"/>
    <w:rsid w:val="0BE13151"/>
    <w:rsid w:val="0BE18512"/>
    <w:rsid w:val="0BE6C4EF"/>
    <w:rsid w:val="0C00EFA6"/>
    <w:rsid w:val="0C03ACB8"/>
    <w:rsid w:val="0C04FAB4"/>
    <w:rsid w:val="0C077F67"/>
    <w:rsid w:val="0C104656"/>
    <w:rsid w:val="0C1B29DD"/>
    <w:rsid w:val="0C3405D3"/>
    <w:rsid w:val="0C38FA90"/>
    <w:rsid w:val="0C3C1A8D"/>
    <w:rsid w:val="0C3C7541"/>
    <w:rsid w:val="0C401F16"/>
    <w:rsid w:val="0C4A491B"/>
    <w:rsid w:val="0C4DC6DB"/>
    <w:rsid w:val="0C4E7A19"/>
    <w:rsid w:val="0C51BD2F"/>
    <w:rsid w:val="0C52A461"/>
    <w:rsid w:val="0C52BA98"/>
    <w:rsid w:val="0C574472"/>
    <w:rsid w:val="0C577B34"/>
    <w:rsid w:val="0C59D26A"/>
    <w:rsid w:val="0C5A8569"/>
    <w:rsid w:val="0C5E2F03"/>
    <w:rsid w:val="0C669353"/>
    <w:rsid w:val="0C692BEE"/>
    <w:rsid w:val="0C6D8E78"/>
    <w:rsid w:val="0C7DC2B8"/>
    <w:rsid w:val="0C9971FB"/>
    <w:rsid w:val="0C9FBC39"/>
    <w:rsid w:val="0CA78EA8"/>
    <w:rsid w:val="0CA8F4F9"/>
    <w:rsid w:val="0CBC6492"/>
    <w:rsid w:val="0CBC6DA2"/>
    <w:rsid w:val="0CBC9F6D"/>
    <w:rsid w:val="0CC59358"/>
    <w:rsid w:val="0CC5A161"/>
    <w:rsid w:val="0CC6B5A9"/>
    <w:rsid w:val="0CC76D7B"/>
    <w:rsid w:val="0CCBD415"/>
    <w:rsid w:val="0CCC01B6"/>
    <w:rsid w:val="0CCEC773"/>
    <w:rsid w:val="0CE41BF8"/>
    <w:rsid w:val="0CE4F395"/>
    <w:rsid w:val="0CE95DE6"/>
    <w:rsid w:val="0CEA41A5"/>
    <w:rsid w:val="0CEE8E65"/>
    <w:rsid w:val="0CF32BC6"/>
    <w:rsid w:val="0CF4B0E7"/>
    <w:rsid w:val="0CFCB150"/>
    <w:rsid w:val="0D039907"/>
    <w:rsid w:val="0D04F4B2"/>
    <w:rsid w:val="0D13AEEA"/>
    <w:rsid w:val="0D16E973"/>
    <w:rsid w:val="0D19A8C8"/>
    <w:rsid w:val="0D1BE5AF"/>
    <w:rsid w:val="0D1C5B3B"/>
    <w:rsid w:val="0D227310"/>
    <w:rsid w:val="0D2D6D72"/>
    <w:rsid w:val="0D3471F1"/>
    <w:rsid w:val="0D3722AB"/>
    <w:rsid w:val="0D395E9A"/>
    <w:rsid w:val="0D457071"/>
    <w:rsid w:val="0D48CC3A"/>
    <w:rsid w:val="0D4A01D9"/>
    <w:rsid w:val="0D4A2A44"/>
    <w:rsid w:val="0D4A4BD6"/>
    <w:rsid w:val="0D4B8F69"/>
    <w:rsid w:val="0D55B633"/>
    <w:rsid w:val="0D56EED3"/>
    <w:rsid w:val="0D7DCF02"/>
    <w:rsid w:val="0D88BD4E"/>
    <w:rsid w:val="0D8A4B70"/>
    <w:rsid w:val="0D8D16CE"/>
    <w:rsid w:val="0D9245AB"/>
    <w:rsid w:val="0D97CE68"/>
    <w:rsid w:val="0D9850C9"/>
    <w:rsid w:val="0D9BD80B"/>
    <w:rsid w:val="0DA3E975"/>
    <w:rsid w:val="0DA54BB5"/>
    <w:rsid w:val="0DAA127C"/>
    <w:rsid w:val="0DB328E6"/>
    <w:rsid w:val="0DB51BD1"/>
    <w:rsid w:val="0DB66904"/>
    <w:rsid w:val="0DB79F04"/>
    <w:rsid w:val="0DBA754F"/>
    <w:rsid w:val="0DBAD25B"/>
    <w:rsid w:val="0DBF387D"/>
    <w:rsid w:val="0DC0FB6D"/>
    <w:rsid w:val="0DC3054C"/>
    <w:rsid w:val="0DC78465"/>
    <w:rsid w:val="0DC798D0"/>
    <w:rsid w:val="0DC8C86B"/>
    <w:rsid w:val="0DC92743"/>
    <w:rsid w:val="0DD3C647"/>
    <w:rsid w:val="0DE046DA"/>
    <w:rsid w:val="0DE7B0B0"/>
    <w:rsid w:val="0DEBE0D7"/>
    <w:rsid w:val="0DFEF1A8"/>
    <w:rsid w:val="0E06680B"/>
    <w:rsid w:val="0E093DFC"/>
    <w:rsid w:val="0E172D04"/>
    <w:rsid w:val="0E2C3308"/>
    <w:rsid w:val="0E2E72F5"/>
    <w:rsid w:val="0E303795"/>
    <w:rsid w:val="0E34B44F"/>
    <w:rsid w:val="0E376EFD"/>
    <w:rsid w:val="0E3AB027"/>
    <w:rsid w:val="0E49930E"/>
    <w:rsid w:val="0E4A2193"/>
    <w:rsid w:val="0E515445"/>
    <w:rsid w:val="0E52304B"/>
    <w:rsid w:val="0E590F77"/>
    <w:rsid w:val="0E5C4253"/>
    <w:rsid w:val="0E61AAC8"/>
    <w:rsid w:val="0E6DB7B9"/>
    <w:rsid w:val="0E70139F"/>
    <w:rsid w:val="0E71DD7F"/>
    <w:rsid w:val="0E72F08E"/>
    <w:rsid w:val="0E77E171"/>
    <w:rsid w:val="0E79FDA0"/>
    <w:rsid w:val="0E7F261E"/>
    <w:rsid w:val="0E892490"/>
    <w:rsid w:val="0E896913"/>
    <w:rsid w:val="0E8B7EE5"/>
    <w:rsid w:val="0E900F74"/>
    <w:rsid w:val="0E931BE5"/>
    <w:rsid w:val="0E9D5A63"/>
    <w:rsid w:val="0EA4A33E"/>
    <w:rsid w:val="0EA51D4C"/>
    <w:rsid w:val="0EA5D27E"/>
    <w:rsid w:val="0EB69E62"/>
    <w:rsid w:val="0EC6ABE6"/>
    <w:rsid w:val="0EC6B8CF"/>
    <w:rsid w:val="0ED65082"/>
    <w:rsid w:val="0EDACE30"/>
    <w:rsid w:val="0EDF04F3"/>
    <w:rsid w:val="0EE991F6"/>
    <w:rsid w:val="0EE9C55F"/>
    <w:rsid w:val="0EF2BC9F"/>
    <w:rsid w:val="0EF352B0"/>
    <w:rsid w:val="0EF4632D"/>
    <w:rsid w:val="0EF4AF82"/>
    <w:rsid w:val="0F02F0C8"/>
    <w:rsid w:val="0F064A2F"/>
    <w:rsid w:val="0F06D93F"/>
    <w:rsid w:val="0F081AAB"/>
    <w:rsid w:val="0F09FD9B"/>
    <w:rsid w:val="0F10C51C"/>
    <w:rsid w:val="0F178702"/>
    <w:rsid w:val="0F183FC8"/>
    <w:rsid w:val="0F1DC1BB"/>
    <w:rsid w:val="0F2810E5"/>
    <w:rsid w:val="0F322A70"/>
    <w:rsid w:val="0F3246F0"/>
    <w:rsid w:val="0F3ADE26"/>
    <w:rsid w:val="0F3D27BC"/>
    <w:rsid w:val="0F3EA3FD"/>
    <w:rsid w:val="0F4AFAA1"/>
    <w:rsid w:val="0F4EC549"/>
    <w:rsid w:val="0F52C31C"/>
    <w:rsid w:val="0F561D1A"/>
    <w:rsid w:val="0F58B39D"/>
    <w:rsid w:val="0F58F858"/>
    <w:rsid w:val="0F5AD11D"/>
    <w:rsid w:val="0F5DF789"/>
    <w:rsid w:val="0F65EDF4"/>
    <w:rsid w:val="0F69E4EF"/>
    <w:rsid w:val="0F6E6FE9"/>
    <w:rsid w:val="0F70C6AC"/>
    <w:rsid w:val="0F781111"/>
    <w:rsid w:val="0F79C593"/>
    <w:rsid w:val="0F80A4CA"/>
    <w:rsid w:val="0F849ADE"/>
    <w:rsid w:val="0F868353"/>
    <w:rsid w:val="0F87980F"/>
    <w:rsid w:val="0F9BBCBF"/>
    <w:rsid w:val="0FA33A7C"/>
    <w:rsid w:val="0FBA00CD"/>
    <w:rsid w:val="0FC313D2"/>
    <w:rsid w:val="0FD4AE1C"/>
    <w:rsid w:val="0FD4E467"/>
    <w:rsid w:val="0FD65D38"/>
    <w:rsid w:val="0FD949AE"/>
    <w:rsid w:val="0FDC2859"/>
    <w:rsid w:val="0FE13AB6"/>
    <w:rsid w:val="0FE29C2F"/>
    <w:rsid w:val="0FED436D"/>
    <w:rsid w:val="0FED7189"/>
    <w:rsid w:val="0FED8A9A"/>
    <w:rsid w:val="0FEDF841"/>
    <w:rsid w:val="0FF49137"/>
    <w:rsid w:val="0FF51FD6"/>
    <w:rsid w:val="0FF6984A"/>
    <w:rsid w:val="0FFB40F6"/>
    <w:rsid w:val="0FFCBD6C"/>
    <w:rsid w:val="1002A36C"/>
    <w:rsid w:val="10093A60"/>
    <w:rsid w:val="100B5E5D"/>
    <w:rsid w:val="1014A624"/>
    <w:rsid w:val="1016ED57"/>
    <w:rsid w:val="101CCE8E"/>
    <w:rsid w:val="102CEA48"/>
    <w:rsid w:val="102FA6C7"/>
    <w:rsid w:val="1032871C"/>
    <w:rsid w:val="1033FC94"/>
    <w:rsid w:val="10370739"/>
    <w:rsid w:val="1039A700"/>
    <w:rsid w:val="103FE2E6"/>
    <w:rsid w:val="1044D8F1"/>
    <w:rsid w:val="104F6952"/>
    <w:rsid w:val="105BCCB5"/>
    <w:rsid w:val="105D7F64"/>
    <w:rsid w:val="1062BE91"/>
    <w:rsid w:val="106818B3"/>
    <w:rsid w:val="1068D8CD"/>
    <w:rsid w:val="1071A411"/>
    <w:rsid w:val="10732B6F"/>
    <w:rsid w:val="107737C4"/>
    <w:rsid w:val="107B56F0"/>
    <w:rsid w:val="107D6D7B"/>
    <w:rsid w:val="107EB59D"/>
    <w:rsid w:val="108159BB"/>
    <w:rsid w:val="1085FC96"/>
    <w:rsid w:val="108FDEFB"/>
    <w:rsid w:val="10903857"/>
    <w:rsid w:val="10935E39"/>
    <w:rsid w:val="109D7F07"/>
    <w:rsid w:val="109D9051"/>
    <w:rsid w:val="10A377EC"/>
    <w:rsid w:val="10A3BBAF"/>
    <w:rsid w:val="10A41E1A"/>
    <w:rsid w:val="10A4A7E3"/>
    <w:rsid w:val="10A8A878"/>
    <w:rsid w:val="10AAF01B"/>
    <w:rsid w:val="10AE7F5D"/>
    <w:rsid w:val="10AF2A24"/>
    <w:rsid w:val="10B61812"/>
    <w:rsid w:val="10B9D76E"/>
    <w:rsid w:val="10BB263E"/>
    <w:rsid w:val="10C73A2E"/>
    <w:rsid w:val="10C8768F"/>
    <w:rsid w:val="10D48E6B"/>
    <w:rsid w:val="10D4B87D"/>
    <w:rsid w:val="10E1FCE0"/>
    <w:rsid w:val="10E41319"/>
    <w:rsid w:val="10E6663F"/>
    <w:rsid w:val="10F46D62"/>
    <w:rsid w:val="10FE6069"/>
    <w:rsid w:val="10FF5DC5"/>
    <w:rsid w:val="11021932"/>
    <w:rsid w:val="1104A8E2"/>
    <w:rsid w:val="1114BB7F"/>
    <w:rsid w:val="11179AF9"/>
    <w:rsid w:val="111A4498"/>
    <w:rsid w:val="11216FCA"/>
    <w:rsid w:val="113E7737"/>
    <w:rsid w:val="11419838"/>
    <w:rsid w:val="1149CB38"/>
    <w:rsid w:val="114B7005"/>
    <w:rsid w:val="114DCDB2"/>
    <w:rsid w:val="1151FF9B"/>
    <w:rsid w:val="11594CED"/>
    <w:rsid w:val="115E4B7B"/>
    <w:rsid w:val="11624806"/>
    <w:rsid w:val="1167D452"/>
    <w:rsid w:val="116A4AC5"/>
    <w:rsid w:val="116A5BCA"/>
    <w:rsid w:val="116C34C4"/>
    <w:rsid w:val="11717D59"/>
    <w:rsid w:val="11718950"/>
    <w:rsid w:val="1172C804"/>
    <w:rsid w:val="117A59F8"/>
    <w:rsid w:val="11811A14"/>
    <w:rsid w:val="11842351"/>
    <w:rsid w:val="1189A794"/>
    <w:rsid w:val="118F2B8F"/>
    <w:rsid w:val="118F511E"/>
    <w:rsid w:val="11908A2F"/>
    <w:rsid w:val="11981D37"/>
    <w:rsid w:val="119BCDAC"/>
    <w:rsid w:val="11A02E61"/>
    <w:rsid w:val="11A0F5C6"/>
    <w:rsid w:val="11BB0F09"/>
    <w:rsid w:val="11BED432"/>
    <w:rsid w:val="11C7AA2E"/>
    <w:rsid w:val="11C8A2E1"/>
    <w:rsid w:val="11D26577"/>
    <w:rsid w:val="11D8B03A"/>
    <w:rsid w:val="11E5EC6F"/>
    <w:rsid w:val="11EC8F42"/>
    <w:rsid w:val="11ED255A"/>
    <w:rsid w:val="11F48A74"/>
    <w:rsid w:val="11F61E03"/>
    <w:rsid w:val="1204C297"/>
    <w:rsid w:val="120A72F7"/>
    <w:rsid w:val="120EDC63"/>
    <w:rsid w:val="121093E4"/>
    <w:rsid w:val="1210A546"/>
    <w:rsid w:val="121A7536"/>
    <w:rsid w:val="121FBC11"/>
    <w:rsid w:val="123950F9"/>
    <w:rsid w:val="1243D574"/>
    <w:rsid w:val="12471C93"/>
    <w:rsid w:val="12486B31"/>
    <w:rsid w:val="124CDF72"/>
    <w:rsid w:val="125C1EE2"/>
    <w:rsid w:val="12629B64"/>
    <w:rsid w:val="126A174A"/>
    <w:rsid w:val="12797E24"/>
    <w:rsid w:val="12809FD5"/>
    <w:rsid w:val="12886382"/>
    <w:rsid w:val="128F4C31"/>
    <w:rsid w:val="129435C2"/>
    <w:rsid w:val="129C8CA6"/>
    <w:rsid w:val="129D35C0"/>
    <w:rsid w:val="129D8C19"/>
    <w:rsid w:val="12A17A7F"/>
    <w:rsid w:val="12A7A55E"/>
    <w:rsid w:val="12A876FE"/>
    <w:rsid w:val="12B1BC89"/>
    <w:rsid w:val="12B1C210"/>
    <w:rsid w:val="12C24308"/>
    <w:rsid w:val="12C5ACAC"/>
    <w:rsid w:val="12C6CA87"/>
    <w:rsid w:val="12CD483E"/>
    <w:rsid w:val="12D58B88"/>
    <w:rsid w:val="12D61F26"/>
    <w:rsid w:val="12D7EFCF"/>
    <w:rsid w:val="12DFAD0E"/>
    <w:rsid w:val="12E11B5B"/>
    <w:rsid w:val="12E6BA98"/>
    <w:rsid w:val="12E92A09"/>
    <w:rsid w:val="12EAA3C1"/>
    <w:rsid w:val="12EE4055"/>
    <w:rsid w:val="13059C59"/>
    <w:rsid w:val="130BEC68"/>
    <w:rsid w:val="1312E3AB"/>
    <w:rsid w:val="13268F5E"/>
    <w:rsid w:val="13289436"/>
    <w:rsid w:val="132D6232"/>
    <w:rsid w:val="13317E2D"/>
    <w:rsid w:val="1332EAD5"/>
    <w:rsid w:val="1337B836"/>
    <w:rsid w:val="133DC76F"/>
    <w:rsid w:val="13409680"/>
    <w:rsid w:val="1346260C"/>
    <w:rsid w:val="134E21EC"/>
    <w:rsid w:val="13509AE0"/>
    <w:rsid w:val="135144E5"/>
    <w:rsid w:val="13574E1B"/>
    <w:rsid w:val="1359657A"/>
    <w:rsid w:val="135C0A69"/>
    <w:rsid w:val="135CC040"/>
    <w:rsid w:val="135DA153"/>
    <w:rsid w:val="136F0CD1"/>
    <w:rsid w:val="13700253"/>
    <w:rsid w:val="1372B66A"/>
    <w:rsid w:val="13780595"/>
    <w:rsid w:val="137A0FBB"/>
    <w:rsid w:val="13935A63"/>
    <w:rsid w:val="13972598"/>
    <w:rsid w:val="13AD073A"/>
    <w:rsid w:val="13AE4861"/>
    <w:rsid w:val="13BD35D2"/>
    <w:rsid w:val="13CC86EE"/>
    <w:rsid w:val="13CD294D"/>
    <w:rsid w:val="13D67BA5"/>
    <w:rsid w:val="13EADB07"/>
    <w:rsid w:val="140030C5"/>
    <w:rsid w:val="1403A540"/>
    <w:rsid w:val="140E19F0"/>
    <w:rsid w:val="14103733"/>
    <w:rsid w:val="14103DDC"/>
    <w:rsid w:val="14130AAF"/>
    <w:rsid w:val="14265648"/>
    <w:rsid w:val="14293CB0"/>
    <w:rsid w:val="142DF2F2"/>
    <w:rsid w:val="142F8A3D"/>
    <w:rsid w:val="14317726"/>
    <w:rsid w:val="1436F762"/>
    <w:rsid w:val="143E101C"/>
    <w:rsid w:val="143E6E4E"/>
    <w:rsid w:val="143FC72B"/>
    <w:rsid w:val="14434086"/>
    <w:rsid w:val="14460537"/>
    <w:rsid w:val="144F8874"/>
    <w:rsid w:val="144FA029"/>
    <w:rsid w:val="14506FE3"/>
    <w:rsid w:val="1450AC22"/>
    <w:rsid w:val="1454A7EB"/>
    <w:rsid w:val="1454B081"/>
    <w:rsid w:val="145793E0"/>
    <w:rsid w:val="1457D59F"/>
    <w:rsid w:val="145E0DA3"/>
    <w:rsid w:val="14627598"/>
    <w:rsid w:val="1464971E"/>
    <w:rsid w:val="14720EC6"/>
    <w:rsid w:val="14749CE8"/>
    <w:rsid w:val="147C02CA"/>
    <w:rsid w:val="147D8B73"/>
    <w:rsid w:val="147EB37C"/>
    <w:rsid w:val="147EFD15"/>
    <w:rsid w:val="148365F3"/>
    <w:rsid w:val="148F4CCF"/>
    <w:rsid w:val="149E973D"/>
    <w:rsid w:val="14A117DD"/>
    <w:rsid w:val="14A1FF21"/>
    <w:rsid w:val="14AA1593"/>
    <w:rsid w:val="14ABE36B"/>
    <w:rsid w:val="14AF087B"/>
    <w:rsid w:val="14BA8DCF"/>
    <w:rsid w:val="14BC8F85"/>
    <w:rsid w:val="14BC9FE6"/>
    <w:rsid w:val="14D1A65A"/>
    <w:rsid w:val="14D82DF2"/>
    <w:rsid w:val="14E18F4A"/>
    <w:rsid w:val="14E2FDCC"/>
    <w:rsid w:val="1500CD27"/>
    <w:rsid w:val="1502A178"/>
    <w:rsid w:val="1506FB9B"/>
    <w:rsid w:val="150FA8EF"/>
    <w:rsid w:val="151D575C"/>
    <w:rsid w:val="1525472A"/>
    <w:rsid w:val="15259092"/>
    <w:rsid w:val="1539368A"/>
    <w:rsid w:val="1543869D"/>
    <w:rsid w:val="15502746"/>
    <w:rsid w:val="155372B4"/>
    <w:rsid w:val="1556CE63"/>
    <w:rsid w:val="155A8B0C"/>
    <w:rsid w:val="155BAA22"/>
    <w:rsid w:val="157414CF"/>
    <w:rsid w:val="1574CE37"/>
    <w:rsid w:val="157C312A"/>
    <w:rsid w:val="157D48EB"/>
    <w:rsid w:val="157FE514"/>
    <w:rsid w:val="15899F9B"/>
    <w:rsid w:val="158AAA36"/>
    <w:rsid w:val="158C23CC"/>
    <w:rsid w:val="1591BA8E"/>
    <w:rsid w:val="15921829"/>
    <w:rsid w:val="159567B9"/>
    <w:rsid w:val="159DA340"/>
    <w:rsid w:val="15A040A7"/>
    <w:rsid w:val="15A3A608"/>
    <w:rsid w:val="15ACD8EF"/>
    <w:rsid w:val="15B943B4"/>
    <w:rsid w:val="15C057ED"/>
    <w:rsid w:val="15C7FD23"/>
    <w:rsid w:val="15CDDFB4"/>
    <w:rsid w:val="15CF815E"/>
    <w:rsid w:val="15D664A3"/>
    <w:rsid w:val="15D8039E"/>
    <w:rsid w:val="15D829F1"/>
    <w:rsid w:val="15DE1407"/>
    <w:rsid w:val="15E4FD76"/>
    <w:rsid w:val="15EC26B5"/>
    <w:rsid w:val="15EC406F"/>
    <w:rsid w:val="15F267A7"/>
    <w:rsid w:val="15F5F6FC"/>
    <w:rsid w:val="16025B02"/>
    <w:rsid w:val="1605813D"/>
    <w:rsid w:val="160A57DC"/>
    <w:rsid w:val="160BA3F5"/>
    <w:rsid w:val="161995A0"/>
    <w:rsid w:val="161BFED9"/>
    <w:rsid w:val="161F2169"/>
    <w:rsid w:val="161F3572"/>
    <w:rsid w:val="16232802"/>
    <w:rsid w:val="1624FB5C"/>
    <w:rsid w:val="162D69CD"/>
    <w:rsid w:val="162DCED5"/>
    <w:rsid w:val="163011F1"/>
    <w:rsid w:val="163E2005"/>
    <w:rsid w:val="163E2E77"/>
    <w:rsid w:val="1644EE78"/>
    <w:rsid w:val="164C7151"/>
    <w:rsid w:val="164C9DE5"/>
    <w:rsid w:val="16519A9C"/>
    <w:rsid w:val="16524013"/>
    <w:rsid w:val="165B8ED0"/>
    <w:rsid w:val="16634E19"/>
    <w:rsid w:val="1666073D"/>
    <w:rsid w:val="166D35A2"/>
    <w:rsid w:val="166D68A0"/>
    <w:rsid w:val="16744FB9"/>
    <w:rsid w:val="167664C2"/>
    <w:rsid w:val="167DBA82"/>
    <w:rsid w:val="1683D16B"/>
    <w:rsid w:val="1684EDE7"/>
    <w:rsid w:val="16924627"/>
    <w:rsid w:val="16942C8C"/>
    <w:rsid w:val="1695532B"/>
    <w:rsid w:val="1695C322"/>
    <w:rsid w:val="1696E5AB"/>
    <w:rsid w:val="169A0CD1"/>
    <w:rsid w:val="16A1BCC6"/>
    <w:rsid w:val="16A23F85"/>
    <w:rsid w:val="16A46446"/>
    <w:rsid w:val="16A5A837"/>
    <w:rsid w:val="16A97FC9"/>
    <w:rsid w:val="16A9FA23"/>
    <w:rsid w:val="16C1EFA6"/>
    <w:rsid w:val="16CA09E7"/>
    <w:rsid w:val="16D05121"/>
    <w:rsid w:val="16D5D2F2"/>
    <w:rsid w:val="16D76462"/>
    <w:rsid w:val="16D7EA5D"/>
    <w:rsid w:val="16E49F4D"/>
    <w:rsid w:val="16E5853B"/>
    <w:rsid w:val="16E91F52"/>
    <w:rsid w:val="16F625BD"/>
    <w:rsid w:val="16F75596"/>
    <w:rsid w:val="1701A2BD"/>
    <w:rsid w:val="170528FF"/>
    <w:rsid w:val="17068D6A"/>
    <w:rsid w:val="1706EDEC"/>
    <w:rsid w:val="1708E3CE"/>
    <w:rsid w:val="170B4C5D"/>
    <w:rsid w:val="171E76AC"/>
    <w:rsid w:val="172202E7"/>
    <w:rsid w:val="1726066E"/>
    <w:rsid w:val="17273D74"/>
    <w:rsid w:val="172870C1"/>
    <w:rsid w:val="17310DA5"/>
    <w:rsid w:val="1737B24D"/>
    <w:rsid w:val="1738A3F6"/>
    <w:rsid w:val="173FA31C"/>
    <w:rsid w:val="17400871"/>
    <w:rsid w:val="1742F279"/>
    <w:rsid w:val="17469168"/>
    <w:rsid w:val="17501492"/>
    <w:rsid w:val="175E5D4C"/>
    <w:rsid w:val="1762E8FB"/>
    <w:rsid w:val="17638969"/>
    <w:rsid w:val="17675D7B"/>
    <w:rsid w:val="176BB2CE"/>
    <w:rsid w:val="176F0639"/>
    <w:rsid w:val="176FC71B"/>
    <w:rsid w:val="177093B1"/>
    <w:rsid w:val="17719AB7"/>
    <w:rsid w:val="1777D243"/>
    <w:rsid w:val="1783EE5B"/>
    <w:rsid w:val="17857DB3"/>
    <w:rsid w:val="178AB363"/>
    <w:rsid w:val="178F0060"/>
    <w:rsid w:val="17AA092B"/>
    <w:rsid w:val="17AC732B"/>
    <w:rsid w:val="17AD3976"/>
    <w:rsid w:val="17AEBC2E"/>
    <w:rsid w:val="17B43BC7"/>
    <w:rsid w:val="17B89073"/>
    <w:rsid w:val="17BC72DB"/>
    <w:rsid w:val="17BE73E0"/>
    <w:rsid w:val="17C3E7F1"/>
    <w:rsid w:val="17C4A885"/>
    <w:rsid w:val="17C761FB"/>
    <w:rsid w:val="17C8863F"/>
    <w:rsid w:val="17CAA341"/>
    <w:rsid w:val="17CC6960"/>
    <w:rsid w:val="17CEE19F"/>
    <w:rsid w:val="17D6280B"/>
    <w:rsid w:val="17E65FA2"/>
    <w:rsid w:val="17ED85F0"/>
    <w:rsid w:val="17F23A51"/>
    <w:rsid w:val="17FB7EC3"/>
    <w:rsid w:val="17FBBDFF"/>
    <w:rsid w:val="17FC1C2A"/>
    <w:rsid w:val="1803047E"/>
    <w:rsid w:val="1813AF60"/>
    <w:rsid w:val="181833C3"/>
    <w:rsid w:val="182765D5"/>
    <w:rsid w:val="18298151"/>
    <w:rsid w:val="182ADB2E"/>
    <w:rsid w:val="1836CB87"/>
    <w:rsid w:val="183FC5B8"/>
    <w:rsid w:val="184D9A04"/>
    <w:rsid w:val="18556512"/>
    <w:rsid w:val="185B125D"/>
    <w:rsid w:val="185D0210"/>
    <w:rsid w:val="18619831"/>
    <w:rsid w:val="1866628B"/>
    <w:rsid w:val="1866D0ED"/>
    <w:rsid w:val="186CDC4D"/>
    <w:rsid w:val="187076E0"/>
    <w:rsid w:val="18836C2B"/>
    <w:rsid w:val="1885D0A2"/>
    <w:rsid w:val="189C9163"/>
    <w:rsid w:val="18A98E89"/>
    <w:rsid w:val="18AE05D3"/>
    <w:rsid w:val="18AEFA6B"/>
    <w:rsid w:val="18B289E7"/>
    <w:rsid w:val="18B6FCF0"/>
    <w:rsid w:val="18B82B09"/>
    <w:rsid w:val="18BA8E37"/>
    <w:rsid w:val="18BE55E1"/>
    <w:rsid w:val="18CB4F9E"/>
    <w:rsid w:val="18CC1DB5"/>
    <w:rsid w:val="18D92B13"/>
    <w:rsid w:val="18D9F153"/>
    <w:rsid w:val="18E83235"/>
    <w:rsid w:val="18EA9564"/>
    <w:rsid w:val="18F35729"/>
    <w:rsid w:val="18FA270B"/>
    <w:rsid w:val="18FBB062"/>
    <w:rsid w:val="19000FE0"/>
    <w:rsid w:val="19004634"/>
    <w:rsid w:val="1907A285"/>
    <w:rsid w:val="19084112"/>
    <w:rsid w:val="191C67BE"/>
    <w:rsid w:val="19226792"/>
    <w:rsid w:val="1923E091"/>
    <w:rsid w:val="1923FD92"/>
    <w:rsid w:val="19258BA2"/>
    <w:rsid w:val="1926FA73"/>
    <w:rsid w:val="19279874"/>
    <w:rsid w:val="192904B7"/>
    <w:rsid w:val="19310275"/>
    <w:rsid w:val="19392E20"/>
    <w:rsid w:val="193CCDC9"/>
    <w:rsid w:val="19480626"/>
    <w:rsid w:val="19495660"/>
    <w:rsid w:val="19498C3C"/>
    <w:rsid w:val="1963ACC2"/>
    <w:rsid w:val="196A8BD4"/>
    <w:rsid w:val="1970EDCF"/>
    <w:rsid w:val="1972DF42"/>
    <w:rsid w:val="1975CB02"/>
    <w:rsid w:val="197BE088"/>
    <w:rsid w:val="197F76C2"/>
    <w:rsid w:val="198A565C"/>
    <w:rsid w:val="198A8EB3"/>
    <w:rsid w:val="198AA6AA"/>
    <w:rsid w:val="1994B255"/>
    <w:rsid w:val="19958AE9"/>
    <w:rsid w:val="19A18504"/>
    <w:rsid w:val="19AFB338"/>
    <w:rsid w:val="19B3913E"/>
    <w:rsid w:val="19B3EECA"/>
    <w:rsid w:val="19B61296"/>
    <w:rsid w:val="19B9FBED"/>
    <w:rsid w:val="19BA5C2F"/>
    <w:rsid w:val="19BADFB6"/>
    <w:rsid w:val="19BCFB40"/>
    <w:rsid w:val="19BCFBB2"/>
    <w:rsid w:val="19C77189"/>
    <w:rsid w:val="19D04A0D"/>
    <w:rsid w:val="19D40ABD"/>
    <w:rsid w:val="19D677C0"/>
    <w:rsid w:val="19D74E1A"/>
    <w:rsid w:val="19D8DD9A"/>
    <w:rsid w:val="19E285CF"/>
    <w:rsid w:val="19E6DECA"/>
    <w:rsid w:val="19F9B4AB"/>
    <w:rsid w:val="19FD4DC2"/>
    <w:rsid w:val="19FDCDFD"/>
    <w:rsid w:val="1A0207BE"/>
    <w:rsid w:val="1A0295E8"/>
    <w:rsid w:val="1A02A54C"/>
    <w:rsid w:val="1A02BBF3"/>
    <w:rsid w:val="1A03053A"/>
    <w:rsid w:val="1A0320C1"/>
    <w:rsid w:val="1A061DE7"/>
    <w:rsid w:val="1A1211E4"/>
    <w:rsid w:val="1A12A777"/>
    <w:rsid w:val="1A18D1DC"/>
    <w:rsid w:val="1A19A58A"/>
    <w:rsid w:val="1A1C31A1"/>
    <w:rsid w:val="1A1D843F"/>
    <w:rsid w:val="1A20765E"/>
    <w:rsid w:val="1A47C5D9"/>
    <w:rsid w:val="1A538113"/>
    <w:rsid w:val="1A5C0FD4"/>
    <w:rsid w:val="1A5DABC9"/>
    <w:rsid w:val="1A63EA9D"/>
    <w:rsid w:val="1A6C93C0"/>
    <w:rsid w:val="1A72C04E"/>
    <w:rsid w:val="1A73F931"/>
    <w:rsid w:val="1A7D9CD1"/>
    <w:rsid w:val="1A8338ED"/>
    <w:rsid w:val="1A83DAF3"/>
    <w:rsid w:val="1A8C8AA1"/>
    <w:rsid w:val="1A901F2F"/>
    <w:rsid w:val="1A95C345"/>
    <w:rsid w:val="1A970036"/>
    <w:rsid w:val="1A9E9946"/>
    <w:rsid w:val="1AA12E67"/>
    <w:rsid w:val="1AA27E23"/>
    <w:rsid w:val="1AA60C08"/>
    <w:rsid w:val="1AAE4939"/>
    <w:rsid w:val="1AAE90AA"/>
    <w:rsid w:val="1AB4A6DC"/>
    <w:rsid w:val="1AC10BE9"/>
    <w:rsid w:val="1AC76A4B"/>
    <w:rsid w:val="1ACD56B8"/>
    <w:rsid w:val="1ACD829A"/>
    <w:rsid w:val="1AD11D46"/>
    <w:rsid w:val="1AD35461"/>
    <w:rsid w:val="1AD9F492"/>
    <w:rsid w:val="1AD9F8CC"/>
    <w:rsid w:val="1ADC379D"/>
    <w:rsid w:val="1AE00EE6"/>
    <w:rsid w:val="1AE14221"/>
    <w:rsid w:val="1AE2F4C1"/>
    <w:rsid w:val="1AE59163"/>
    <w:rsid w:val="1AE8DF85"/>
    <w:rsid w:val="1AF1F7A2"/>
    <w:rsid w:val="1AF839B7"/>
    <w:rsid w:val="1AF9D3CB"/>
    <w:rsid w:val="1B00359A"/>
    <w:rsid w:val="1B0453D2"/>
    <w:rsid w:val="1B0AECC8"/>
    <w:rsid w:val="1B1557AD"/>
    <w:rsid w:val="1B17ECA6"/>
    <w:rsid w:val="1B266DDB"/>
    <w:rsid w:val="1B2AD8C4"/>
    <w:rsid w:val="1B2AE3B1"/>
    <w:rsid w:val="1B2AE75A"/>
    <w:rsid w:val="1B2C77B6"/>
    <w:rsid w:val="1B2EDEDF"/>
    <w:rsid w:val="1B398349"/>
    <w:rsid w:val="1B418273"/>
    <w:rsid w:val="1B487853"/>
    <w:rsid w:val="1B4F6633"/>
    <w:rsid w:val="1B5060E8"/>
    <w:rsid w:val="1B5EC4EA"/>
    <w:rsid w:val="1B695D66"/>
    <w:rsid w:val="1B69A5B8"/>
    <w:rsid w:val="1B6BB55B"/>
    <w:rsid w:val="1B71C875"/>
    <w:rsid w:val="1B75A59E"/>
    <w:rsid w:val="1B7A4843"/>
    <w:rsid w:val="1B7F26BE"/>
    <w:rsid w:val="1B80FB31"/>
    <w:rsid w:val="1B86B3C6"/>
    <w:rsid w:val="1B8F3806"/>
    <w:rsid w:val="1B911A80"/>
    <w:rsid w:val="1B950F1E"/>
    <w:rsid w:val="1B9A4211"/>
    <w:rsid w:val="1B9BFAEF"/>
    <w:rsid w:val="1B9E5F43"/>
    <w:rsid w:val="1B9F9050"/>
    <w:rsid w:val="1BA1D91C"/>
    <w:rsid w:val="1BA3A54B"/>
    <w:rsid w:val="1BAEB2AA"/>
    <w:rsid w:val="1BB68418"/>
    <w:rsid w:val="1BBC370D"/>
    <w:rsid w:val="1BBF3261"/>
    <w:rsid w:val="1BC01C9E"/>
    <w:rsid w:val="1BC0CBAD"/>
    <w:rsid w:val="1BC41059"/>
    <w:rsid w:val="1BCB1916"/>
    <w:rsid w:val="1BCC5DD7"/>
    <w:rsid w:val="1BCE103F"/>
    <w:rsid w:val="1BCE25CD"/>
    <w:rsid w:val="1BCF5316"/>
    <w:rsid w:val="1BD002E6"/>
    <w:rsid w:val="1BDA0E99"/>
    <w:rsid w:val="1BDCF487"/>
    <w:rsid w:val="1BE502C5"/>
    <w:rsid w:val="1BE83092"/>
    <w:rsid w:val="1BE8655A"/>
    <w:rsid w:val="1BEC3127"/>
    <w:rsid w:val="1BF95CF6"/>
    <w:rsid w:val="1BFFBBE6"/>
    <w:rsid w:val="1C0555FF"/>
    <w:rsid w:val="1C05762A"/>
    <w:rsid w:val="1C05E332"/>
    <w:rsid w:val="1C0748CB"/>
    <w:rsid w:val="1C0D9CAA"/>
    <w:rsid w:val="1C0DDFE3"/>
    <w:rsid w:val="1C0DE010"/>
    <w:rsid w:val="1C1A3659"/>
    <w:rsid w:val="1C249355"/>
    <w:rsid w:val="1C2B7A84"/>
    <w:rsid w:val="1C2F6E81"/>
    <w:rsid w:val="1C3A2729"/>
    <w:rsid w:val="1C3EB167"/>
    <w:rsid w:val="1C44827D"/>
    <w:rsid w:val="1C469D60"/>
    <w:rsid w:val="1C487B09"/>
    <w:rsid w:val="1C514F68"/>
    <w:rsid w:val="1C566CAC"/>
    <w:rsid w:val="1C5AF0D4"/>
    <w:rsid w:val="1C6E75B6"/>
    <w:rsid w:val="1C6F9D9F"/>
    <w:rsid w:val="1C7CCBE0"/>
    <w:rsid w:val="1C852695"/>
    <w:rsid w:val="1C97B41E"/>
    <w:rsid w:val="1C9E4A5D"/>
    <w:rsid w:val="1C9FF5E2"/>
    <w:rsid w:val="1CA08CEF"/>
    <w:rsid w:val="1CA780CF"/>
    <w:rsid w:val="1CA8CEF0"/>
    <w:rsid w:val="1CAB2285"/>
    <w:rsid w:val="1CB57B48"/>
    <w:rsid w:val="1CB60542"/>
    <w:rsid w:val="1CB60F53"/>
    <w:rsid w:val="1CB7E582"/>
    <w:rsid w:val="1CC71FED"/>
    <w:rsid w:val="1CC7E1FD"/>
    <w:rsid w:val="1CCEBD89"/>
    <w:rsid w:val="1CD282C8"/>
    <w:rsid w:val="1CD63E7C"/>
    <w:rsid w:val="1CDD5092"/>
    <w:rsid w:val="1CDF4D2A"/>
    <w:rsid w:val="1CDFAFC6"/>
    <w:rsid w:val="1CE34E8F"/>
    <w:rsid w:val="1CE66A27"/>
    <w:rsid w:val="1CF6615C"/>
    <w:rsid w:val="1CF74546"/>
    <w:rsid w:val="1CF90597"/>
    <w:rsid w:val="1CFA9824"/>
    <w:rsid w:val="1D049DE3"/>
    <w:rsid w:val="1D079BDE"/>
    <w:rsid w:val="1D0A6540"/>
    <w:rsid w:val="1D0BFC80"/>
    <w:rsid w:val="1D1B01A0"/>
    <w:rsid w:val="1D2491D7"/>
    <w:rsid w:val="1D25A6CB"/>
    <w:rsid w:val="1D2B878D"/>
    <w:rsid w:val="1D337939"/>
    <w:rsid w:val="1D35732A"/>
    <w:rsid w:val="1D3D96E5"/>
    <w:rsid w:val="1D3ECAE7"/>
    <w:rsid w:val="1D40DE1C"/>
    <w:rsid w:val="1D410B54"/>
    <w:rsid w:val="1D4160A0"/>
    <w:rsid w:val="1D428244"/>
    <w:rsid w:val="1D4723C8"/>
    <w:rsid w:val="1D48300A"/>
    <w:rsid w:val="1D48DC66"/>
    <w:rsid w:val="1D4EB974"/>
    <w:rsid w:val="1D54A4AB"/>
    <w:rsid w:val="1D5D271E"/>
    <w:rsid w:val="1D5D8E2C"/>
    <w:rsid w:val="1D628A47"/>
    <w:rsid w:val="1D63B451"/>
    <w:rsid w:val="1D6949C1"/>
    <w:rsid w:val="1D6A61E2"/>
    <w:rsid w:val="1D6E5BDD"/>
    <w:rsid w:val="1D6F6C6A"/>
    <w:rsid w:val="1D747EA3"/>
    <w:rsid w:val="1D871413"/>
    <w:rsid w:val="1D8F2B7C"/>
    <w:rsid w:val="1D951494"/>
    <w:rsid w:val="1D9E1876"/>
    <w:rsid w:val="1D9FFD5F"/>
    <w:rsid w:val="1DA25C85"/>
    <w:rsid w:val="1DA68ED6"/>
    <w:rsid w:val="1DA6B260"/>
    <w:rsid w:val="1DB327B4"/>
    <w:rsid w:val="1DBA32F3"/>
    <w:rsid w:val="1DBD765C"/>
    <w:rsid w:val="1DC266F0"/>
    <w:rsid w:val="1DC2B35B"/>
    <w:rsid w:val="1DC88F9B"/>
    <w:rsid w:val="1DC9242D"/>
    <w:rsid w:val="1DD0FA43"/>
    <w:rsid w:val="1DD16D97"/>
    <w:rsid w:val="1DE0D0B4"/>
    <w:rsid w:val="1DE3DADB"/>
    <w:rsid w:val="1DEFDB60"/>
    <w:rsid w:val="1DF665D4"/>
    <w:rsid w:val="1DF6CE72"/>
    <w:rsid w:val="1DF759F4"/>
    <w:rsid w:val="1DFC1407"/>
    <w:rsid w:val="1E03DF2A"/>
    <w:rsid w:val="1E067F92"/>
    <w:rsid w:val="1E06D0FE"/>
    <w:rsid w:val="1E0A4820"/>
    <w:rsid w:val="1E0F06ED"/>
    <w:rsid w:val="1E0F73E4"/>
    <w:rsid w:val="1E1629A8"/>
    <w:rsid w:val="1E18281E"/>
    <w:rsid w:val="1E198A9E"/>
    <w:rsid w:val="1E206190"/>
    <w:rsid w:val="1E22467C"/>
    <w:rsid w:val="1E228D5F"/>
    <w:rsid w:val="1E255042"/>
    <w:rsid w:val="1E325BE1"/>
    <w:rsid w:val="1E3A4BD4"/>
    <w:rsid w:val="1E3EECDB"/>
    <w:rsid w:val="1E45E81B"/>
    <w:rsid w:val="1E475925"/>
    <w:rsid w:val="1E4BBC19"/>
    <w:rsid w:val="1E4DAD2B"/>
    <w:rsid w:val="1E4F41BB"/>
    <w:rsid w:val="1E5223D3"/>
    <w:rsid w:val="1E535812"/>
    <w:rsid w:val="1E5F06D6"/>
    <w:rsid w:val="1E5FD164"/>
    <w:rsid w:val="1E605987"/>
    <w:rsid w:val="1E608B1A"/>
    <w:rsid w:val="1E631325"/>
    <w:rsid w:val="1E6C3A3E"/>
    <w:rsid w:val="1E6FE6F5"/>
    <w:rsid w:val="1E71049F"/>
    <w:rsid w:val="1E74EAA5"/>
    <w:rsid w:val="1E7B475B"/>
    <w:rsid w:val="1E7D0C9C"/>
    <w:rsid w:val="1E82F55D"/>
    <w:rsid w:val="1E845DA1"/>
    <w:rsid w:val="1E87B4B2"/>
    <w:rsid w:val="1E9DD9C2"/>
    <w:rsid w:val="1EA0A298"/>
    <w:rsid w:val="1EA23201"/>
    <w:rsid w:val="1EA4176F"/>
    <w:rsid w:val="1EA53F47"/>
    <w:rsid w:val="1EA814F8"/>
    <w:rsid w:val="1EA8FB0D"/>
    <w:rsid w:val="1EAA1E3F"/>
    <w:rsid w:val="1EB0EEB5"/>
    <w:rsid w:val="1EB1BD44"/>
    <w:rsid w:val="1EBBC354"/>
    <w:rsid w:val="1EBD89A7"/>
    <w:rsid w:val="1EC0CEE4"/>
    <w:rsid w:val="1EC35751"/>
    <w:rsid w:val="1EC359A1"/>
    <w:rsid w:val="1ECA6DCE"/>
    <w:rsid w:val="1EDE1A00"/>
    <w:rsid w:val="1EE60A8E"/>
    <w:rsid w:val="1EF7C726"/>
    <w:rsid w:val="1EFEA946"/>
    <w:rsid w:val="1EFF2CDC"/>
    <w:rsid w:val="1F03AE90"/>
    <w:rsid w:val="1F075FE1"/>
    <w:rsid w:val="1F14FC90"/>
    <w:rsid w:val="1F15D822"/>
    <w:rsid w:val="1F1C7CB2"/>
    <w:rsid w:val="1F282E8F"/>
    <w:rsid w:val="1F2B2D1F"/>
    <w:rsid w:val="1F2D26A1"/>
    <w:rsid w:val="1F3B4FF7"/>
    <w:rsid w:val="1F3E2E35"/>
    <w:rsid w:val="1F3FFAD0"/>
    <w:rsid w:val="1F4093F3"/>
    <w:rsid w:val="1F48D9C6"/>
    <w:rsid w:val="1F48DA1A"/>
    <w:rsid w:val="1F4E36C9"/>
    <w:rsid w:val="1F54D14A"/>
    <w:rsid w:val="1F57817B"/>
    <w:rsid w:val="1F5C0BAE"/>
    <w:rsid w:val="1F6367DF"/>
    <w:rsid w:val="1F726C09"/>
    <w:rsid w:val="1F79433C"/>
    <w:rsid w:val="1F7F5D81"/>
    <w:rsid w:val="1F801271"/>
    <w:rsid w:val="1F88A3C5"/>
    <w:rsid w:val="1F948951"/>
    <w:rsid w:val="1F969E93"/>
    <w:rsid w:val="1F9B6A1B"/>
    <w:rsid w:val="1F9DB8E2"/>
    <w:rsid w:val="1F9E7B60"/>
    <w:rsid w:val="1F9E8ED3"/>
    <w:rsid w:val="1FA3E9FF"/>
    <w:rsid w:val="1FA68E82"/>
    <w:rsid w:val="1FA78EE8"/>
    <w:rsid w:val="1FA83A83"/>
    <w:rsid w:val="1FA8B0EE"/>
    <w:rsid w:val="1FB4276B"/>
    <w:rsid w:val="1FC02DE6"/>
    <w:rsid w:val="1FCD7C21"/>
    <w:rsid w:val="1FCE9094"/>
    <w:rsid w:val="1FDCD6C3"/>
    <w:rsid w:val="1FE70672"/>
    <w:rsid w:val="1FEAE493"/>
    <w:rsid w:val="1FF2604D"/>
    <w:rsid w:val="1FF49CFC"/>
    <w:rsid w:val="1FF86896"/>
    <w:rsid w:val="1FF8F232"/>
    <w:rsid w:val="20091AC3"/>
    <w:rsid w:val="200FE52D"/>
    <w:rsid w:val="201C2B55"/>
    <w:rsid w:val="201F3A3D"/>
    <w:rsid w:val="2028734C"/>
    <w:rsid w:val="2028FD7B"/>
    <w:rsid w:val="2029C4C7"/>
    <w:rsid w:val="202E66F0"/>
    <w:rsid w:val="20336CF6"/>
    <w:rsid w:val="2033DC82"/>
    <w:rsid w:val="203B03BC"/>
    <w:rsid w:val="20403934"/>
    <w:rsid w:val="20495605"/>
    <w:rsid w:val="20524D83"/>
    <w:rsid w:val="205CBAD7"/>
    <w:rsid w:val="205D7988"/>
    <w:rsid w:val="205FF83A"/>
    <w:rsid w:val="2062F4C6"/>
    <w:rsid w:val="2063C73F"/>
    <w:rsid w:val="20660982"/>
    <w:rsid w:val="206F9BE2"/>
    <w:rsid w:val="2089E67C"/>
    <w:rsid w:val="208A2091"/>
    <w:rsid w:val="208A7E4D"/>
    <w:rsid w:val="2090984D"/>
    <w:rsid w:val="20935969"/>
    <w:rsid w:val="209CDFBE"/>
    <w:rsid w:val="20A13C7E"/>
    <w:rsid w:val="20A76737"/>
    <w:rsid w:val="20B178D4"/>
    <w:rsid w:val="20B2FA30"/>
    <w:rsid w:val="20B32324"/>
    <w:rsid w:val="20B59662"/>
    <w:rsid w:val="20B68E53"/>
    <w:rsid w:val="20B8A45A"/>
    <w:rsid w:val="20BD6353"/>
    <w:rsid w:val="20BEAE2D"/>
    <w:rsid w:val="20C63AF9"/>
    <w:rsid w:val="20C78F43"/>
    <w:rsid w:val="20D84F6C"/>
    <w:rsid w:val="20DC315E"/>
    <w:rsid w:val="20E0151B"/>
    <w:rsid w:val="20E55123"/>
    <w:rsid w:val="20EA6102"/>
    <w:rsid w:val="20ED95C6"/>
    <w:rsid w:val="20F22A6B"/>
    <w:rsid w:val="20FEFA79"/>
    <w:rsid w:val="21088A74"/>
    <w:rsid w:val="2110A5F2"/>
    <w:rsid w:val="2113888B"/>
    <w:rsid w:val="2117BF8D"/>
    <w:rsid w:val="211A864B"/>
    <w:rsid w:val="212222FF"/>
    <w:rsid w:val="212C69F8"/>
    <w:rsid w:val="212F8235"/>
    <w:rsid w:val="2134B124"/>
    <w:rsid w:val="21396D07"/>
    <w:rsid w:val="213A7F64"/>
    <w:rsid w:val="214075D2"/>
    <w:rsid w:val="214935D0"/>
    <w:rsid w:val="215145D4"/>
    <w:rsid w:val="2156DC7D"/>
    <w:rsid w:val="215FD1B4"/>
    <w:rsid w:val="216070EA"/>
    <w:rsid w:val="21638C99"/>
    <w:rsid w:val="216914F8"/>
    <w:rsid w:val="216A76E8"/>
    <w:rsid w:val="21725680"/>
    <w:rsid w:val="2179D9BE"/>
    <w:rsid w:val="217B251E"/>
    <w:rsid w:val="2187E5DF"/>
    <w:rsid w:val="2189BDD3"/>
    <w:rsid w:val="218E2EB2"/>
    <w:rsid w:val="21937B3D"/>
    <w:rsid w:val="21962006"/>
    <w:rsid w:val="21983F63"/>
    <w:rsid w:val="219A57E0"/>
    <w:rsid w:val="21AE626A"/>
    <w:rsid w:val="21B339CF"/>
    <w:rsid w:val="21B432F2"/>
    <w:rsid w:val="21B44018"/>
    <w:rsid w:val="21B54B72"/>
    <w:rsid w:val="21BA8C6A"/>
    <w:rsid w:val="21C9562B"/>
    <w:rsid w:val="21CA038A"/>
    <w:rsid w:val="21D53719"/>
    <w:rsid w:val="21E19AD1"/>
    <w:rsid w:val="21E1F2D3"/>
    <w:rsid w:val="21E9F947"/>
    <w:rsid w:val="21EDD236"/>
    <w:rsid w:val="21EEF885"/>
    <w:rsid w:val="21EFE158"/>
    <w:rsid w:val="21F2D7CE"/>
    <w:rsid w:val="21F31A34"/>
    <w:rsid w:val="21F69AC4"/>
    <w:rsid w:val="21FE5573"/>
    <w:rsid w:val="2200C80D"/>
    <w:rsid w:val="220128FC"/>
    <w:rsid w:val="220DF1E6"/>
    <w:rsid w:val="220EEDF5"/>
    <w:rsid w:val="221378DD"/>
    <w:rsid w:val="22157059"/>
    <w:rsid w:val="22214DFA"/>
    <w:rsid w:val="22255B53"/>
    <w:rsid w:val="22295668"/>
    <w:rsid w:val="222A9C24"/>
    <w:rsid w:val="222E6E49"/>
    <w:rsid w:val="222EB7F7"/>
    <w:rsid w:val="2232E091"/>
    <w:rsid w:val="22377EAB"/>
    <w:rsid w:val="2237EE2D"/>
    <w:rsid w:val="223E0659"/>
    <w:rsid w:val="223E6FA9"/>
    <w:rsid w:val="223F9A34"/>
    <w:rsid w:val="2240B454"/>
    <w:rsid w:val="22425A62"/>
    <w:rsid w:val="22425E53"/>
    <w:rsid w:val="22483168"/>
    <w:rsid w:val="224928FF"/>
    <w:rsid w:val="224A42FC"/>
    <w:rsid w:val="2255736B"/>
    <w:rsid w:val="22619E62"/>
    <w:rsid w:val="226366AB"/>
    <w:rsid w:val="226CA21A"/>
    <w:rsid w:val="226F9936"/>
    <w:rsid w:val="22704954"/>
    <w:rsid w:val="2270A89B"/>
    <w:rsid w:val="227643B0"/>
    <w:rsid w:val="228321E9"/>
    <w:rsid w:val="228B309C"/>
    <w:rsid w:val="228F9CCF"/>
    <w:rsid w:val="22906671"/>
    <w:rsid w:val="2294F3BD"/>
    <w:rsid w:val="22A00A2F"/>
    <w:rsid w:val="22A458D7"/>
    <w:rsid w:val="22AD0C49"/>
    <w:rsid w:val="22AE91A3"/>
    <w:rsid w:val="22AEA1E6"/>
    <w:rsid w:val="22BA7F4A"/>
    <w:rsid w:val="22BE4113"/>
    <w:rsid w:val="22BEA95B"/>
    <w:rsid w:val="22BF73A5"/>
    <w:rsid w:val="22C169F2"/>
    <w:rsid w:val="22CC267E"/>
    <w:rsid w:val="22CCE3EC"/>
    <w:rsid w:val="22D2C82B"/>
    <w:rsid w:val="22D58C53"/>
    <w:rsid w:val="22DB2035"/>
    <w:rsid w:val="22DBEB35"/>
    <w:rsid w:val="22EFE918"/>
    <w:rsid w:val="22F6288E"/>
    <w:rsid w:val="22F993B8"/>
    <w:rsid w:val="22FB579C"/>
    <w:rsid w:val="22FE7DCA"/>
    <w:rsid w:val="230906F1"/>
    <w:rsid w:val="2309936C"/>
    <w:rsid w:val="230A1E98"/>
    <w:rsid w:val="2310A13B"/>
    <w:rsid w:val="23123922"/>
    <w:rsid w:val="2312F970"/>
    <w:rsid w:val="231AD2DB"/>
    <w:rsid w:val="2329DCA7"/>
    <w:rsid w:val="232F2F92"/>
    <w:rsid w:val="233474B7"/>
    <w:rsid w:val="2334B3AE"/>
    <w:rsid w:val="2335801E"/>
    <w:rsid w:val="23389A77"/>
    <w:rsid w:val="234188EF"/>
    <w:rsid w:val="237676F3"/>
    <w:rsid w:val="23787081"/>
    <w:rsid w:val="237AAC63"/>
    <w:rsid w:val="237B3474"/>
    <w:rsid w:val="23819D30"/>
    <w:rsid w:val="238335EC"/>
    <w:rsid w:val="2385FDBC"/>
    <w:rsid w:val="238D878F"/>
    <w:rsid w:val="238F4099"/>
    <w:rsid w:val="2391990E"/>
    <w:rsid w:val="239A8888"/>
    <w:rsid w:val="23A15F44"/>
    <w:rsid w:val="23B02859"/>
    <w:rsid w:val="23B6D0CD"/>
    <w:rsid w:val="23BF09BF"/>
    <w:rsid w:val="23C02763"/>
    <w:rsid w:val="23D2C6A4"/>
    <w:rsid w:val="23D42E27"/>
    <w:rsid w:val="23D63F32"/>
    <w:rsid w:val="23D95487"/>
    <w:rsid w:val="23DA9CFC"/>
    <w:rsid w:val="23DDBA35"/>
    <w:rsid w:val="23E2E4F9"/>
    <w:rsid w:val="23E6E727"/>
    <w:rsid w:val="23F094C2"/>
    <w:rsid w:val="23F6E547"/>
    <w:rsid w:val="23FA4C74"/>
    <w:rsid w:val="23FB9037"/>
    <w:rsid w:val="24021F49"/>
    <w:rsid w:val="24035AC7"/>
    <w:rsid w:val="2405EC68"/>
    <w:rsid w:val="24080F63"/>
    <w:rsid w:val="24167455"/>
    <w:rsid w:val="2417E5AE"/>
    <w:rsid w:val="242BA1D1"/>
    <w:rsid w:val="242BF850"/>
    <w:rsid w:val="242D08AF"/>
    <w:rsid w:val="242DA6C3"/>
    <w:rsid w:val="24322FA8"/>
    <w:rsid w:val="243AFEED"/>
    <w:rsid w:val="24410007"/>
    <w:rsid w:val="244178B4"/>
    <w:rsid w:val="244944CD"/>
    <w:rsid w:val="24494C54"/>
    <w:rsid w:val="2451CDDB"/>
    <w:rsid w:val="245242EF"/>
    <w:rsid w:val="24544C7C"/>
    <w:rsid w:val="24555FA1"/>
    <w:rsid w:val="24581D0C"/>
    <w:rsid w:val="2458C16B"/>
    <w:rsid w:val="24598363"/>
    <w:rsid w:val="245BB491"/>
    <w:rsid w:val="245C7B7C"/>
    <w:rsid w:val="245C869A"/>
    <w:rsid w:val="2460A363"/>
    <w:rsid w:val="246640BE"/>
    <w:rsid w:val="2468712A"/>
    <w:rsid w:val="2470D1E1"/>
    <w:rsid w:val="247F0C6C"/>
    <w:rsid w:val="248A3BB5"/>
    <w:rsid w:val="248ABC36"/>
    <w:rsid w:val="248FDA0E"/>
    <w:rsid w:val="2491A22D"/>
    <w:rsid w:val="24A008B7"/>
    <w:rsid w:val="24A9299C"/>
    <w:rsid w:val="24A93BB0"/>
    <w:rsid w:val="24AE1FD2"/>
    <w:rsid w:val="24B1E4F2"/>
    <w:rsid w:val="24B1EBAA"/>
    <w:rsid w:val="24B3F0B9"/>
    <w:rsid w:val="24C3AD92"/>
    <w:rsid w:val="24C922A9"/>
    <w:rsid w:val="24CB6466"/>
    <w:rsid w:val="24CCD9D5"/>
    <w:rsid w:val="24CD7536"/>
    <w:rsid w:val="24D2FFC3"/>
    <w:rsid w:val="24D3FDDB"/>
    <w:rsid w:val="24D5CDD6"/>
    <w:rsid w:val="24D68AB9"/>
    <w:rsid w:val="24DC9613"/>
    <w:rsid w:val="24DFE245"/>
    <w:rsid w:val="24E348B8"/>
    <w:rsid w:val="24E76B07"/>
    <w:rsid w:val="24F1C48E"/>
    <w:rsid w:val="24F1D2AD"/>
    <w:rsid w:val="24F359F7"/>
    <w:rsid w:val="2504E86D"/>
    <w:rsid w:val="2505D33A"/>
    <w:rsid w:val="250E77EE"/>
    <w:rsid w:val="2515D822"/>
    <w:rsid w:val="2520DE07"/>
    <w:rsid w:val="252ACFC4"/>
    <w:rsid w:val="2534AAB3"/>
    <w:rsid w:val="25359584"/>
    <w:rsid w:val="25378D69"/>
    <w:rsid w:val="253D97C8"/>
    <w:rsid w:val="253E004D"/>
    <w:rsid w:val="253E40AB"/>
    <w:rsid w:val="2544AFA2"/>
    <w:rsid w:val="2547AEB2"/>
    <w:rsid w:val="2555A275"/>
    <w:rsid w:val="255842F9"/>
    <w:rsid w:val="25585D78"/>
    <w:rsid w:val="25637E62"/>
    <w:rsid w:val="2563AA04"/>
    <w:rsid w:val="256492F4"/>
    <w:rsid w:val="2568EB71"/>
    <w:rsid w:val="256CA7B5"/>
    <w:rsid w:val="25833866"/>
    <w:rsid w:val="2586F7C7"/>
    <w:rsid w:val="258CB7CE"/>
    <w:rsid w:val="25930F37"/>
    <w:rsid w:val="2596DB1B"/>
    <w:rsid w:val="259B2F8D"/>
    <w:rsid w:val="25A3E9EF"/>
    <w:rsid w:val="25AE7029"/>
    <w:rsid w:val="25B74B71"/>
    <w:rsid w:val="25CE6DE8"/>
    <w:rsid w:val="25CF81A4"/>
    <w:rsid w:val="25D707DD"/>
    <w:rsid w:val="25DA1F74"/>
    <w:rsid w:val="25DAF2BA"/>
    <w:rsid w:val="25E1F606"/>
    <w:rsid w:val="25E598A3"/>
    <w:rsid w:val="25E59E13"/>
    <w:rsid w:val="25EC42FD"/>
    <w:rsid w:val="25F139C7"/>
    <w:rsid w:val="25F3B019"/>
    <w:rsid w:val="25F65C92"/>
    <w:rsid w:val="25F9BE6F"/>
    <w:rsid w:val="25FE80B1"/>
    <w:rsid w:val="25FEFE8F"/>
    <w:rsid w:val="2616EBAE"/>
    <w:rsid w:val="2619AA5B"/>
    <w:rsid w:val="261CF97A"/>
    <w:rsid w:val="262108B0"/>
    <w:rsid w:val="26221F06"/>
    <w:rsid w:val="26249780"/>
    <w:rsid w:val="263161D5"/>
    <w:rsid w:val="26323C1B"/>
    <w:rsid w:val="264C30A9"/>
    <w:rsid w:val="264E5695"/>
    <w:rsid w:val="266054CA"/>
    <w:rsid w:val="266471BE"/>
    <w:rsid w:val="26671982"/>
    <w:rsid w:val="266A4123"/>
    <w:rsid w:val="266DFDEB"/>
    <w:rsid w:val="266E2BA6"/>
    <w:rsid w:val="266F4662"/>
    <w:rsid w:val="2677A300"/>
    <w:rsid w:val="2677A384"/>
    <w:rsid w:val="267DB884"/>
    <w:rsid w:val="26817150"/>
    <w:rsid w:val="2682B7DF"/>
    <w:rsid w:val="269802B7"/>
    <w:rsid w:val="26A176A0"/>
    <w:rsid w:val="26A66FA3"/>
    <w:rsid w:val="26A9DAF9"/>
    <w:rsid w:val="26AC1653"/>
    <w:rsid w:val="26AE68D5"/>
    <w:rsid w:val="26AFA630"/>
    <w:rsid w:val="26BD1880"/>
    <w:rsid w:val="26C67305"/>
    <w:rsid w:val="26CA4FB1"/>
    <w:rsid w:val="26CC7937"/>
    <w:rsid w:val="26CD2BFF"/>
    <w:rsid w:val="26CD7CCA"/>
    <w:rsid w:val="26D3A46D"/>
    <w:rsid w:val="26D7A2BF"/>
    <w:rsid w:val="26E07D27"/>
    <w:rsid w:val="26EC264C"/>
    <w:rsid w:val="26ED0B38"/>
    <w:rsid w:val="26F28BB3"/>
    <w:rsid w:val="26F4A0C9"/>
    <w:rsid w:val="26FB6AD1"/>
    <w:rsid w:val="2701E1ED"/>
    <w:rsid w:val="27049DDD"/>
    <w:rsid w:val="270CFBE2"/>
    <w:rsid w:val="271A4E4F"/>
    <w:rsid w:val="27201DCA"/>
    <w:rsid w:val="2725944F"/>
    <w:rsid w:val="272748F9"/>
    <w:rsid w:val="272A8B1C"/>
    <w:rsid w:val="272BBC50"/>
    <w:rsid w:val="273028A9"/>
    <w:rsid w:val="27302AD4"/>
    <w:rsid w:val="2735117C"/>
    <w:rsid w:val="2736F2DC"/>
    <w:rsid w:val="273F6364"/>
    <w:rsid w:val="2740F6F1"/>
    <w:rsid w:val="274BD37C"/>
    <w:rsid w:val="274D53B1"/>
    <w:rsid w:val="2762EF6A"/>
    <w:rsid w:val="276BEAB9"/>
    <w:rsid w:val="276F24A8"/>
    <w:rsid w:val="27702C20"/>
    <w:rsid w:val="27734DAE"/>
    <w:rsid w:val="2785B4BA"/>
    <w:rsid w:val="27890E03"/>
    <w:rsid w:val="2790AF97"/>
    <w:rsid w:val="2794712F"/>
    <w:rsid w:val="27964DC2"/>
    <w:rsid w:val="27979BCA"/>
    <w:rsid w:val="279D20C3"/>
    <w:rsid w:val="279FF20E"/>
    <w:rsid w:val="27A541F4"/>
    <w:rsid w:val="27A766F1"/>
    <w:rsid w:val="27A76B09"/>
    <w:rsid w:val="27B0ECBC"/>
    <w:rsid w:val="27B9715A"/>
    <w:rsid w:val="27BFC1C9"/>
    <w:rsid w:val="27C44FA1"/>
    <w:rsid w:val="27C4B45B"/>
    <w:rsid w:val="27D00285"/>
    <w:rsid w:val="27D0E7A5"/>
    <w:rsid w:val="27D44067"/>
    <w:rsid w:val="27D4CE12"/>
    <w:rsid w:val="27DDCC7A"/>
    <w:rsid w:val="27E5DBC9"/>
    <w:rsid w:val="27EC7B37"/>
    <w:rsid w:val="27EF6488"/>
    <w:rsid w:val="27EF8179"/>
    <w:rsid w:val="27FDCB87"/>
    <w:rsid w:val="2808A987"/>
    <w:rsid w:val="280B913F"/>
    <w:rsid w:val="280CC7F9"/>
    <w:rsid w:val="28102534"/>
    <w:rsid w:val="2813EAFA"/>
    <w:rsid w:val="282AB6BE"/>
    <w:rsid w:val="282C814C"/>
    <w:rsid w:val="283876D8"/>
    <w:rsid w:val="284E39C4"/>
    <w:rsid w:val="2855243F"/>
    <w:rsid w:val="2858D2FA"/>
    <w:rsid w:val="285C50D5"/>
    <w:rsid w:val="286438B0"/>
    <w:rsid w:val="2872FE84"/>
    <w:rsid w:val="2877D60A"/>
    <w:rsid w:val="287A93DE"/>
    <w:rsid w:val="287F45EA"/>
    <w:rsid w:val="28819FD4"/>
    <w:rsid w:val="28861287"/>
    <w:rsid w:val="288DB897"/>
    <w:rsid w:val="2898BC40"/>
    <w:rsid w:val="289F7A12"/>
    <w:rsid w:val="28A4C136"/>
    <w:rsid w:val="28AC1F74"/>
    <w:rsid w:val="28AF8D8B"/>
    <w:rsid w:val="28B596A3"/>
    <w:rsid w:val="28BD1A49"/>
    <w:rsid w:val="28BDAAF8"/>
    <w:rsid w:val="28BE84AE"/>
    <w:rsid w:val="28C02951"/>
    <w:rsid w:val="28C03AE0"/>
    <w:rsid w:val="28C77DB4"/>
    <w:rsid w:val="28C964F2"/>
    <w:rsid w:val="28C9D247"/>
    <w:rsid w:val="28CA0156"/>
    <w:rsid w:val="28D20674"/>
    <w:rsid w:val="28D26778"/>
    <w:rsid w:val="28D39FCB"/>
    <w:rsid w:val="28DAF4C8"/>
    <w:rsid w:val="28DDCB21"/>
    <w:rsid w:val="28E00805"/>
    <w:rsid w:val="28E15D44"/>
    <w:rsid w:val="28E3A56F"/>
    <w:rsid w:val="28EE7E69"/>
    <w:rsid w:val="2906A862"/>
    <w:rsid w:val="290AB169"/>
    <w:rsid w:val="290E158B"/>
    <w:rsid w:val="291061C2"/>
    <w:rsid w:val="291CFF4F"/>
    <w:rsid w:val="292B04B5"/>
    <w:rsid w:val="294AFE06"/>
    <w:rsid w:val="294C6717"/>
    <w:rsid w:val="29509492"/>
    <w:rsid w:val="2965AD81"/>
    <w:rsid w:val="2966861B"/>
    <w:rsid w:val="2967E609"/>
    <w:rsid w:val="296C47D4"/>
    <w:rsid w:val="2976CBBD"/>
    <w:rsid w:val="297809AF"/>
    <w:rsid w:val="2980F0ED"/>
    <w:rsid w:val="29817B2E"/>
    <w:rsid w:val="2981E236"/>
    <w:rsid w:val="29939409"/>
    <w:rsid w:val="2997DAF9"/>
    <w:rsid w:val="29993F21"/>
    <w:rsid w:val="299B3A44"/>
    <w:rsid w:val="29A1F92D"/>
    <w:rsid w:val="29A2A1E2"/>
    <w:rsid w:val="29A5AA3E"/>
    <w:rsid w:val="29AAF4B2"/>
    <w:rsid w:val="29AE6B69"/>
    <w:rsid w:val="29AF7553"/>
    <w:rsid w:val="29B3A41B"/>
    <w:rsid w:val="29B3CF8D"/>
    <w:rsid w:val="29BB4DBC"/>
    <w:rsid w:val="29C7442B"/>
    <w:rsid w:val="29D2AF6A"/>
    <w:rsid w:val="29D3592C"/>
    <w:rsid w:val="29D3D2C7"/>
    <w:rsid w:val="29DBA6E9"/>
    <w:rsid w:val="29DC5349"/>
    <w:rsid w:val="29DD7261"/>
    <w:rsid w:val="29DEA8C6"/>
    <w:rsid w:val="29E18948"/>
    <w:rsid w:val="29E82824"/>
    <w:rsid w:val="29ED3E6A"/>
    <w:rsid w:val="29EFC72E"/>
    <w:rsid w:val="29F0F112"/>
    <w:rsid w:val="29FA786D"/>
    <w:rsid w:val="2A0359F5"/>
    <w:rsid w:val="2A0546C5"/>
    <w:rsid w:val="2A078C3B"/>
    <w:rsid w:val="2A0A181E"/>
    <w:rsid w:val="2A0EF2E5"/>
    <w:rsid w:val="2A0FC193"/>
    <w:rsid w:val="2A19723D"/>
    <w:rsid w:val="2A2D99F0"/>
    <w:rsid w:val="2A2E7C09"/>
    <w:rsid w:val="2A35AE29"/>
    <w:rsid w:val="2A367117"/>
    <w:rsid w:val="2A36A2F7"/>
    <w:rsid w:val="2A3AC806"/>
    <w:rsid w:val="2A3D728A"/>
    <w:rsid w:val="2A3D8852"/>
    <w:rsid w:val="2A4199BD"/>
    <w:rsid w:val="2A473ACF"/>
    <w:rsid w:val="2A480F01"/>
    <w:rsid w:val="2A488B14"/>
    <w:rsid w:val="2A499D7A"/>
    <w:rsid w:val="2A512762"/>
    <w:rsid w:val="2A56342F"/>
    <w:rsid w:val="2A5931A0"/>
    <w:rsid w:val="2A5E4DA5"/>
    <w:rsid w:val="2A5FFE57"/>
    <w:rsid w:val="2A62D59F"/>
    <w:rsid w:val="2A644814"/>
    <w:rsid w:val="2A66A521"/>
    <w:rsid w:val="2A7623A6"/>
    <w:rsid w:val="2A7C4513"/>
    <w:rsid w:val="2A822BDD"/>
    <w:rsid w:val="2A89FF1F"/>
    <w:rsid w:val="2A8ECF49"/>
    <w:rsid w:val="2A99C037"/>
    <w:rsid w:val="2A9A2380"/>
    <w:rsid w:val="2A9F6C25"/>
    <w:rsid w:val="2AA935C3"/>
    <w:rsid w:val="2AAB182D"/>
    <w:rsid w:val="2AAD6A9A"/>
    <w:rsid w:val="2AC140BA"/>
    <w:rsid w:val="2AC22EA4"/>
    <w:rsid w:val="2AC7E327"/>
    <w:rsid w:val="2ACC06D5"/>
    <w:rsid w:val="2AD243B1"/>
    <w:rsid w:val="2ADB7B06"/>
    <w:rsid w:val="2ADBC1B9"/>
    <w:rsid w:val="2AE925A6"/>
    <w:rsid w:val="2AEE6938"/>
    <w:rsid w:val="2AF817D3"/>
    <w:rsid w:val="2B032F3B"/>
    <w:rsid w:val="2B0724E6"/>
    <w:rsid w:val="2B11022C"/>
    <w:rsid w:val="2B171B17"/>
    <w:rsid w:val="2B224995"/>
    <w:rsid w:val="2B2495CD"/>
    <w:rsid w:val="2B26BD27"/>
    <w:rsid w:val="2B29112A"/>
    <w:rsid w:val="2B3905ED"/>
    <w:rsid w:val="2B3ABA1C"/>
    <w:rsid w:val="2B3C11CA"/>
    <w:rsid w:val="2B43E142"/>
    <w:rsid w:val="2B47E9D6"/>
    <w:rsid w:val="2B489571"/>
    <w:rsid w:val="2B50A337"/>
    <w:rsid w:val="2B5752E2"/>
    <w:rsid w:val="2B5D0ED7"/>
    <w:rsid w:val="2B6532FA"/>
    <w:rsid w:val="2B67DDB0"/>
    <w:rsid w:val="2B6C0D98"/>
    <w:rsid w:val="2B6D85C7"/>
    <w:rsid w:val="2B83709D"/>
    <w:rsid w:val="2B8A3823"/>
    <w:rsid w:val="2B8A7513"/>
    <w:rsid w:val="2B90F51A"/>
    <w:rsid w:val="2B938121"/>
    <w:rsid w:val="2B94ACAE"/>
    <w:rsid w:val="2B97F3E8"/>
    <w:rsid w:val="2B98119A"/>
    <w:rsid w:val="2BA0FF35"/>
    <w:rsid w:val="2BA234AE"/>
    <w:rsid w:val="2BA26DFF"/>
    <w:rsid w:val="2BA8D8F6"/>
    <w:rsid w:val="2BA9A3F1"/>
    <w:rsid w:val="2BAA4348"/>
    <w:rsid w:val="2BB480B4"/>
    <w:rsid w:val="2BB75138"/>
    <w:rsid w:val="2BC06543"/>
    <w:rsid w:val="2BC43D0D"/>
    <w:rsid w:val="2BCCA682"/>
    <w:rsid w:val="2BCF3EA3"/>
    <w:rsid w:val="2BD23AD7"/>
    <w:rsid w:val="2BDD2797"/>
    <w:rsid w:val="2BDEEF13"/>
    <w:rsid w:val="2BE039FB"/>
    <w:rsid w:val="2BE7ADF9"/>
    <w:rsid w:val="2BEC18CF"/>
    <w:rsid w:val="2BED2C69"/>
    <w:rsid w:val="2BF52C1E"/>
    <w:rsid w:val="2BF6B750"/>
    <w:rsid w:val="2BF75687"/>
    <w:rsid w:val="2BFDDB07"/>
    <w:rsid w:val="2C0194A2"/>
    <w:rsid w:val="2C022279"/>
    <w:rsid w:val="2C05A743"/>
    <w:rsid w:val="2C091DD3"/>
    <w:rsid w:val="2C1472F5"/>
    <w:rsid w:val="2C19CDBF"/>
    <w:rsid w:val="2C1D14BD"/>
    <w:rsid w:val="2C1E83D7"/>
    <w:rsid w:val="2C254DDC"/>
    <w:rsid w:val="2C28BCAE"/>
    <w:rsid w:val="2C295743"/>
    <w:rsid w:val="2C31CD96"/>
    <w:rsid w:val="2C32A5AB"/>
    <w:rsid w:val="2C32C04A"/>
    <w:rsid w:val="2C36FF6E"/>
    <w:rsid w:val="2C370000"/>
    <w:rsid w:val="2C40BB3D"/>
    <w:rsid w:val="2C410C46"/>
    <w:rsid w:val="2C42E003"/>
    <w:rsid w:val="2C49AC72"/>
    <w:rsid w:val="2C5564D9"/>
    <w:rsid w:val="2C612367"/>
    <w:rsid w:val="2C640FEA"/>
    <w:rsid w:val="2C65A041"/>
    <w:rsid w:val="2C65D30F"/>
    <w:rsid w:val="2C663ECF"/>
    <w:rsid w:val="2C6A5E5C"/>
    <w:rsid w:val="2C6F51ED"/>
    <w:rsid w:val="2C77978F"/>
    <w:rsid w:val="2C861EC6"/>
    <w:rsid w:val="2C8E6EEA"/>
    <w:rsid w:val="2C93F4E3"/>
    <w:rsid w:val="2C970CA1"/>
    <w:rsid w:val="2C98AB85"/>
    <w:rsid w:val="2C99298E"/>
    <w:rsid w:val="2C9DDD9B"/>
    <w:rsid w:val="2CA0EE1F"/>
    <w:rsid w:val="2CA8D402"/>
    <w:rsid w:val="2CAB572C"/>
    <w:rsid w:val="2CAC319C"/>
    <w:rsid w:val="2CB8C0F8"/>
    <w:rsid w:val="2CBF8101"/>
    <w:rsid w:val="2CC21E4B"/>
    <w:rsid w:val="2CC85862"/>
    <w:rsid w:val="2CCB9110"/>
    <w:rsid w:val="2CD4D445"/>
    <w:rsid w:val="2CD51619"/>
    <w:rsid w:val="2CDEF9DD"/>
    <w:rsid w:val="2CE383C5"/>
    <w:rsid w:val="2CE79CBB"/>
    <w:rsid w:val="2CE8CD4F"/>
    <w:rsid w:val="2CF09DE9"/>
    <w:rsid w:val="2CF26C49"/>
    <w:rsid w:val="2CF85053"/>
    <w:rsid w:val="2CFCCA78"/>
    <w:rsid w:val="2D028BB7"/>
    <w:rsid w:val="2D02DEB9"/>
    <w:rsid w:val="2D12AC9E"/>
    <w:rsid w:val="2D12C3F4"/>
    <w:rsid w:val="2D13B387"/>
    <w:rsid w:val="2D17831E"/>
    <w:rsid w:val="2D1AF50D"/>
    <w:rsid w:val="2D1CD7D8"/>
    <w:rsid w:val="2D31FD26"/>
    <w:rsid w:val="2D35864A"/>
    <w:rsid w:val="2D369C89"/>
    <w:rsid w:val="2D404648"/>
    <w:rsid w:val="2D41F06A"/>
    <w:rsid w:val="2D44AC82"/>
    <w:rsid w:val="2D498794"/>
    <w:rsid w:val="2D4C41BE"/>
    <w:rsid w:val="2D58812F"/>
    <w:rsid w:val="2D5A1E53"/>
    <w:rsid w:val="2D5BAD6F"/>
    <w:rsid w:val="2D5FCC4D"/>
    <w:rsid w:val="2D60E830"/>
    <w:rsid w:val="2D71B8F4"/>
    <w:rsid w:val="2D71EDAC"/>
    <w:rsid w:val="2D7E8466"/>
    <w:rsid w:val="2D806EC8"/>
    <w:rsid w:val="2D8621BB"/>
    <w:rsid w:val="2D888234"/>
    <w:rsid w:val="2D8E1F38"/>
    <w:rsid w:val="2D8F29A9"/>
    <w:rsid w:val="2D92E726"/>
    <w:rsid w:val="2D959446"/>
    <w:rsid w:val="2DA719B4"/>
    <w:rsid w:val="2DA855C4"/>
    <w:rsid w:val="2DB24514"/>
    <w:rsid w:val="2DB7F43D"/>
    <w:rsid w:val="2DBD988F"/>
    <w:rsid w:val="2DBE0348"/>
    <w:rsid w:val="2DBFD2D5"/>
    <w:rsid w:val="2DC493BB"/>
    <w:rsid w:val="2DC6AD11"/>
    <w:rsid w:val="2DC8E19A"/>
    <w:rsid w:val="2DCAB965"/>
    <w:rsid w:val="2DD03CDF"/>
    <w:rsid w:val="2DDAB382"/>
    <w:rsid w:val="2DE4A335"/>
    <w:rsid w:val="2DE92018"/>
    <w:rsid w:val="2DECC70D"/>
    <w:rsid w:val="2DED1C53"/>
    <w:rsid w:val="2DF6926A"/>
    <w:rsid w:val="2DF91737"/>
    <w:rsid w:val="2E041D23"/>
    <w:rsid w:val="2E071C86"/>
    <w:rsid w:val="2E122E8E"/>
    <w:rsid w:val="2E13F496"/>
    <w:rsid w:val="2E1D7280"/>
    <w:rsid w:val="2E1DAAC1"/>
    <w:rsid w:val="2E25104F"/>
    <w:rsid w:val="2E259AF8"/>
    <w:rsid w:val="2E27C8FD"/>
    <w:rsid w:val="2E297786"/>
    <w:rsid w:val="2E299273"/>
    <w:rsid w:val="2E2E7044"/>
    <w:rsid w:val="2E355CAB"/>
    <w:rsid w:val="2E38ACAA"/>
    <w:rsid w:val="2E39D597"/>
    <w:rsid w:val="2E40BF20"/>
    <w:rsid w:val="2E417972"/>
    <w:rsid w:val="2E42C340"/>
    <w:rsid w:val="2E44F480"/>
    <w:rsid w:val="2E4FA0CC"/>
    <w:rsid w:val="2E522269"/>
    <w:rsid w:val="2E5D0CC7"/>
    <w:rsid w:val="2E641198"/>
    <w:rsid w:val="2E6D56E6"/>
    <w:rsid w:val="2E76AD7C"/>
    <w:rsid w:val="2E7D232F"/>
    <w:rsid w:val="2E8417BE"/>
    <w:rsid w:val="2E87686F"/>
    <w:rsid w:val="2E8A0FD1"/>
    <w:rsid w:val="2E951F02"/>
    <w:rsid w:val="2E9BD8B4"/>
    <w:rsid w:val="2E9C4FC9"/>
    <w:rsid w:val="2E9E4FCA"/>
    <w:rsid w:val="2EA31DE1"/>
    <w:rsid w:val="2EA8018F"/>
    <w:rsid w:val="2EAAE5CD"/>
    <w:rsid w:val="2EB55BFC"/>
    <w:rsid w:val="2EBEC43E"/>
    <w:rsid w:val="2EC910EC"/>
    <w:rsid w:val="2ECA4FD5"/>
    <w:rsid w:val="2ED2F40D"/>
    <w:rsid w:val="2EDF00B6"/>
    <w:rsid w:val="2EE051E8"/>
    <w:rsid w:val="2EE0D314"/>
    <w:rsid w:val="2EE11078"/>
    <w:rsid w:val="2EE14E50"/>
    <w:rsid w:val="2EF1362A"/>
    <w:rsid w:val="2EF2BD64"/>
    <w:rsid w:val="2EF5BA67"/>
    <w:rsid w:val="2EFE9B5D"/>
    <w:rsid w:val="2F084F86"/>
    <w:rsid w:val="2F0B55F7"/>
    <w:rsid w:val="2F0F7CD1"/>
    <w:rsid w:val="2F125FAD"/>
    <w:rsid w:val="2F140082"/>
    <w:rsid w:val="2F1A9F70"/>
    <w:rsid w:val="2F1D5DE3"/>
    <w:rsid w:val="2F1F1ACC"/>
    <w:rsid w:val="2F213815"/>
    <w:rsid w:val="2F38BDB2"/>
    <w:rsid w:val="2F38F70D"/>
    <w:rsid w:val="2F4349FD"/>
    <w:rsid w:val="2F50B808"/>
    <w:rsid w:val="2F51229D"/>
    <w:rsid w:val="2F5AFF2A"/>
    <w:rsid w:val="2F5F6A8E"/>
    <w:rsid w:val="2F63A5AF"/>
    <w:rsid w:val="2F6641E2"/>
    <w:rsid w:val="2F6A6833"/>
    <w:rsid w:val="2F7C7976"/>
    <w:rsid w:val="2F7E3E11"/>
    <w:rsid w:val="2F7E97F7"/>
    <w:rsid w:val="2F9198E5"/>
    <w:rsid w:val="2F91B76A"/>
    <w:rsid w:val="2F932E49"/>
    <w:rsid w:val="2F96A1E5"/>
    <w:rsid w:val="2F9BFBF1"/>
    <w:rsid w:val="2FA185A5"/>
    <w:rsid w:val="2FA3C121"/>
    <w:rsid w:val="2FA4A311"/>
    <w:rsid w:val="2FA5BD18"/>
    <w:rsid w:val="2FA81F1A"/>
    <w:rsid w:val="2FABBA5F"/>
    <w:rsid w:val="2FB0C652"/>
    <w:rsid w:val="2FBB98DC"/>
    <w:rsid w:val="2FBD013A"/>
    <w:rsid w:val="2FBF6B81"/>
    <w:rsid w:val="2FC11B0F"/>
    <w:rsid w:val="2FD0434F"/>
    <w:rsid w:val="2FD0EC72"/>
    <w:rsid w:val="2FDD4AE0"/>
    <w:rsid w:val="2FDE0EC8"/>
    <w:rsid w:val="2FE86E30"/>
    <w:rsid w:val="2FEB263B"/>
    <w:rsid w:val="2FEF5F69"/>
    <w:rsid w:val="2FFE8FA2"/>
    <w:rsid w:val="30023D7C"/>
    <w:rsid w:val="300B2FB0"/>
    <w:rsid w:val="3010364B"/>
    <w:rsid w:val="3013CE66"/>
    <w:rsid w:val="30200F54"/>
    <w:rsid w:val="30219701"/>
    <w:rsid w:val="3021E32B"/>
    <w:rsid w:val="302201DD"/>
    <w:rsid w:val="30295873"/>
    <w:rsid w:val="302AB250"/>
    <w:rsid w:val="303179C6"/>
    <w:rsid w:val="30324A96"/>
    <w:rsid w:val="3040A0EF"/>
    <w:rsid w:val="304376EF"/>
    <w:rsid w:val="3043B459"/>
    <w:rsid w:val="304493E2"/>
    <w:rsid w:val="304596CB"/>
    <w:rsid w:val="304BD0EE"/>
    <w:rsid w:val="304D3C14"/>
    <w:rsid w:val="305ADA89"/>
    <w:rsid w:val="305B25AB"/>
    <w:rsid w:val="305E1BE6"/>
    <w:rsid w:val="30600434"/>
    <w:rsid w:val="3067BC87"/>
    <w:rsid w:val="30743B2F"/>
    <w:rsid w:val="307696DA"/>
    <w:rsid w:val="307EBAF5"/>
    <w:rsid w:val="3085E793"/>
    <w:rsid w:val="3086BEFE"/>
    <w:rsid w:val="3089AAE1"/>
    <w:rsid w:val="308A334B"/>
    <w:rsid w:val="308DE2B6"/>
    <w:rsid w:val="308F4BDE"/>
    <w:rsid w:val="30922A58"/>
    <w:rsid w:val="30927B0A"/>
    <w:rsid w:val="30985514"/>
    <w:rsid w:val="309AFAD6"/>
    <w:rsid w:val="30A6AD3D"/>
    <w:rsid w:val="30A7BA04"/>
    <w:rsid w:val="30A80A67"/>
    <w:rsid w:val="30A99921"/>
    <w:rsid w:val="30AC7BEF"/>
    <w:rsid w:val="30ACEC6C"/>
    <w:rsid w:val="30B1BE62"/>
    <w:rsid w:val="30B87047"/>
    <w:rsid w:val="30C003AD"/>
    <w:rsid w:val="30C75EE2"/>
    <w:rsid w:val="30C7C88F"/>
    <w:rsid w:val="30C9FB2B"/>
    <w:rsid w:val="30CF2DE1"/>
    <w:rsid w:val="30D2B4FC"/>
    <w:rsid w:val="30D3B757"/>
    <w:rsid w:val="30DADC18"/>
    <w:rsid w:val="30E68D28"/>
    <w:rsid w:val="30E9307B"/>
    <w:rsid w:val="30EA92E6"/>
    <w:rsid w:val="30F5E569"/>
    <w:rsid w:val="30F948D9"/>
    <w:rsid w:val="30FF52D5"/>
    <w:rsid w:val="3100A8CE"/>
    <w:rsid w:val="3100D2CC"/>
    <w:rsid w:val="3104F660"/>
    <w:rsid w:val="31066478"/>
    <w:rsid w:val="310688C3"/>
    <w:rsid w:val="310EAD9B"/>
    <w:rsid w:val="31183E63"/>
    <w:rsid w:val="31185296"/>
    <w:rsid w:val="312501EF"/>
    <w:rsid w:val="3126299A"/>
    <w:rsid w:val="312BDF2C"/>
    <w:rsid w:val="312FFFCE"/>
    <w:rsid w:val="31318A97"/>
    <w:rsid w:val="313638AB"/>
    <w:rsid w:val="31544702"/>
    <w:rsid w:val="3154AC2C"/>
    <w:rsid w:val="3156295E"/>
    <w:rsid w:val="315F3F0B"/>
    <w:rsid w:val="31623E6F"/>
    <w:rsid w:val="316580E5"/>
    <w:rsid w:val="3167B5BD"/>
    <w:rsid w:val="316A2F6A"/>
    <w:rsid w:val="316D849E"/>
    <w:rsid w:val="316DB585"/>
    <w:rsid w:val="31717C15"/>
    <w:rsid w:val="3172C2B7"/>
    <w:rsid w:val="317BBB43"/>
    <w:rsid w:val="318B2FC1"/>
    <w:rsid w:val="31969BC4"/>
    <w:rsid w:val="319BB35B"/>
    <w:rsid w:val="31A1D996"/>
    <w:rsid w:val="31AA2912"/>
    <w:rsid w:val="31B1E0C2"/>
    <w:rsid w:val="31B6D90F"/>
    <w:rsid w:val="31C07942"/>
    <w:rsid w:val="31C5FAC9"/>
    <w:rsid w:val="31D0B57B"/>
    <w:rsid w:val="31D5B139"/>
    <w:rsid w:val="31D6488F"/>
    <w:rsid w:val="31D9B714"/>
    <w:rsid w:val="31E0EF40"/>
    <w:rsid w:val="31ECB9E3"/>
    <w:rsid w:val="31F1271A"/>
    <w:rsid w:val="3208F194"/>
    <w:rsid w:val="3212080E"/>
    <w:rsid w:val="3212E709"/>
    <w:rsid w:val="321398A2"/>
    <w:rsid w:val="32220DB2"/>
    <w:rsid w:val="322641A1"/>
    <w:rsid w:val="322C4F55"/>
    <w:rsid w:val="322CF83F"/>
    <w:rsid w:val="322E2CFB"/>
    <w:rsid w:val="3232A98D"/>
    <w:rsid w:val="3233649D"/>
    <w:rsid w:val="3235A9D5"/>
    <w:rsid w:val="323B23CE"/>
    <w:rsid w:val="3240F245"/>
    <w:rsid w:val="324FBE09"/>
    <w:rsid w:val="32533020"/>
    <w:rsid w:val="325CFC3E"/>
    <w:rsid w:val="3266125C"/>
    <w:rsid w:val="326B2944"/>
    <w:rsid w:val="326C88F7"/>
    <w:rsid w:val="32801C51"/>
    <w:rsid w:val="32884C5C"/>
    <w:rsid w:val="328CAD6C"/>
    <w:rsid w:val="3292D44E"/>
    <w:rsid w:val="32937975"/>
    <w:rsid w:val="329BB8E6"/>
    <w:rsid w:val="329DB95D"/>
    <w:rsid w:val="32A09504"/>
    <w:rsid w:val="32A1C7D2"/>
    <w:rsid w:val="32A395EF"/>
    <w:rsid w:val="32A3A2B6"/>
    <w:rsid w:val="32A41512"/>
    <w:rsid w:val="32A55142"/>
    <w:rsid w:val="32A9AA41"/>
    <w:rsid w:val="32B4340F"/>
    <w:rsid w:val="32B65EEE"/>
    <w:rsid w:val="32B9394F"/>
    <w:rsid w:val="32BBDA1B"/>
    <w:rsid w:val="32C2646B"/>
    <w:rsid w:val="32C95244"/>
    <w:rsid w:val="32CA7D16"/>
    <w:rsid w:val="32CDEA52"/>
    <w:rsid w:val="32DC11E4"/>
    <w:rsid w:val="32DE6B4D"/>
    <w:rsid w:val="32E042E0"/>
    <w:rsid w:val="32E468AF"/>
    <w:rsid w:val="32E8137B"/>
    <w:rsid w:val="32F2A3DC"/>
    <w:rsid w:val="32F95C80"/>
    <w:rsid w:val="330A92E1"/>
    <w:rsid w:val="330D738E"/>
    <w:rsid w:val="3312CD9D"/>
    <w:rsid w:val="332A29E6"/>
    <w:rsid w:val="332C3BDB"/>
    <w:rsid w:val="33348D64"/>
    <w:rsid w:val="3338D23B"/>
    <w:rsid w:val="333982F5"/>
    <w:rsid w:val="33435F47"/>
    <w:rsid w:val="3346F419"/>
    <w:rsid w:val="33544D08"/>
    <w:rsid w:val="33601B9D"/>
    <w:rsid w:val="3366876B"/>
    <w:rsid w:val="33753E25"/>
    <w:rsid w:val="338247C7"/>
    <w:rsid w:val="3384C65D"/>
    <w:rsid w:val="33862C72"/>
    <w:rsid w:val="338668B8"/>
    <w:rsid w:val="33881E9F"/>
    <w:rsid w:val="338B24B3"/>
    <w:rsid w:val="338CB153"/>
    <w:rsid w:val="3397F952"/>
    <w:rsid w:val="3399E425"/>
    <w:rsid w:val="339A81EF"/>
    <w:rsid w:val="33A0CBF0"/>
    <w:rsid w:val="33A31504"/>
    <w:rsid w:val="33A617B4"/>
    <w:rsid w:val="33A6AFBC"/>
    <w:rsid w:val="33AAD338"/>
    <w:rsid w:val="33B0AADD"/>
    <w:rsid w:val="33B0BF8D"/>
    <w:rsid w:val="33B572AC"/>
    <w:rsid w:val="33BDC678"/>
    <w:rsid w:val="33C32397"/>
    <w:rsid w:val="33C5D56D"/>
    <w:rsid w:val="33C83046"/>
    <w:rsid w:val="33CF67A5"/>
    <w:rsid w:val="33D08013"/>
    <w:rsid w:val="33D0A15F"/>
    <w:rsid w:val="33DDD8F9"/>
    <w:rsid w:val="33E9467B"/>
    <w:rsid w:val="33EE4050"/>
    <w:rsid w:val="33EE5593"/>
    <w:rsid w:val="33F34D6E"/>
    <w:rsid w:val="33F6E829"/>
    <w:rsid w:val="33FE30F1"/>
    <w:rsid w:val="3404CDE8"/>
    <w:rsid w:val="34063519"/>
    <w:rsid w:val="340F5F87"/>
    <w:rsid w:val="341B2DE9"/>
    <w:rsid w:val="341B7220"/>
    <w:rsid w:val="341C54AE"/>
    <w:rsid w:val="34210988"/>
    <w:rsid w:val="342128E7"/>
    <w:rsid w:val="3425BED8"/>
    <w:rsid w:val="34267F27"/>
    <w:rsid w:val="342C0C55"/>
    <w:rsid w:val="342C95AF"/>
    <w:rsid w:val="3437A746"/>
    <w:rsid w:val="343B2588"/>
    <w:rsid w:val="343B8FDB"/>
    <w:rsid w:val="344172D9"/>
    <w:rsid w:val="34492804"/>
    <w:rsid w:val="3452AAA6"/>
    <w:rsid w:val="345780DF"/>
    <w:rsid w:val="345A9750"/>
    <w:rsid w:val="345C9903"/>
    <w:rsid w:val="345E816C"/>
    <w:rsid w:val="34685D6E"/>
    <w:rsid w:val="346E040D"/>
    <w:rsid w:val="3472F070"/>
    <w:rsid w:val="3478E43B"/>
    <w:rsid w:val="34808592"/>
    <w:rsid w:val="3483DEFC"/>
    <w:rsid w:val="3495A97E"/>
    <w:rsid w:val="34A8F239"/>
    <w:rsid w:val="34AA6D09"/>
    <w:rsid w:val="34AF488B"/>
    <w:rsid w:val="34B27890"/>
    <w:rsid w:val="34B56C69"/>
    <w:rsid w:val="34B5946E"/>
    <w:rsid w:val="34B8ADFB"/>
    <w:rsid w:val="34B98C21"/>
    <w:rsid w:val="34BB9AF8"/>
    <w:rsid w:val="34C251B2"/>
    <w:rsid w:val="34CF7BF5"/>
    <w:rsid w:val="34D33084"/>
    <w:rsid w:val="34D4523E"/>
    <w:rsid w:val="34DDA54E"/>
    <w:rsid w:val="34DDAC87"/>
    <w:rsid w:val="34DF03F4"/>
    <w:rsid w:val="34E6DCA1"/>
    <w:rsid w:val="34E8AC3B"/>
    <w:rsid w:val="34EFBF8D"/>
    <w:rsid w:val="34F53823"/>
    <w:rsid w:val="3506716D"/>
    <w:rsid w:val="35078A89"/>
    <w:rsid w:val="350DDF95"/>
    <w:rsid w:val="3521749E"/>
    <w:rsid w:val="352776C6"/>
    <w:rsid w:val="352A8D73"/>
    <w:rsid w:val="352D4142"/>
    <w:rsid w:val="352D9235"/>
    <w:rsid w:val="352FB676"/>
    <w:rsid w:val="353208E6"/>
    <w:rsid w:val="353E5D38"/>
    <w:rsid w:val="353FE9C4"/>
    <w:rsid w:val="35407222"/>
    <w:rsid w:val="35410B16"/>
    <w:rsid w:val="354212B7"/>
    <w:rsid w:val="354F82C5"/>
    <w:rsid w:val="355654FC"/>
    <w:rsid w:val="3557046E"/>
    <w:rsid w:val="35599164"/>
    <w:rsid w:val="356170F2"/>
    <w:rsid w:val="356E8B0F"/>
    <w:rsid w:val="358BAE48"/>
    <w:rsid w:val="358C3E33"/>
    <w:rsid w:val="35951231"/>
    <w:rsid w:val="359C9863"/>
    <w:rsid w:val="35A1AEE0"/>
    <w:rsid w:val="35A67C1F"/>
    <w:rsid w:val="35AA3005"/>
    <w:rsid w:val="35AF0ED3"/>
    <w:rsid w:val="35B88BF4"/>
    <w:rsid w:val="35C35345"/>
    <w:rsid w:val="35C83EEB"/>
    <w:rsid w:val="35D8BEC5"/>
    <w:rsid w:val="35DA36CC"/>
    <w:rsid w:val="35E5A173"/>
    <w:rsid w:val="35E82A11"/>
    <w:rsid w:val="35E9BB6C"/>
    <w:rsid w:val="35E9C297"/>
    <w:rsid w:val="35FA4B60"/>
    <w:rsid w:val="3601532E"/>
    <w:rsid w:val="36058F64"/>
    <w:rsid w:val="3606A63E"/>
    <w:rsid w:val="360C9E1E"/>
    <w:rsid w:val="3614E3D5"/>
    <w:rsid w:val="3617F04B"/>
    <w:rsid w:val="361BB828"/>
    <w:rsid w:val="361C7D2D"/>
    <w:rsid w:val="36207F33"/>
    <w:rsid w:val="36222416"/>
    <w:rsid w:val="3627E6E1"/>
    <w:rsid w:val="362D0FE1"/>
    <w:rsid w:val="36367CD8"/>
    <w:rsid w:val="3638B16C"/>
    <w:rsid w:val="363E14CE"/>
    <w:rsid w:val="3641F1E3"/>
    <w:rsid w:val="364B8BE7"/>
    <w:rsid w:val="364F4427"/>
    <w:rsid w:val="36519445"/>
    <w:rsid w:val="3656A15E"/>
    <w:rsid w:val="3657F578"/>
    <w:rsid w:val="365F25B3"/>
    <w:rsid w:val="365FF137"/>
    <w:rsid w:val="36615E98"/>
    <w:rsid w:val="366BA00C"/>
    <w:rsid w:val="3678A1C3"/>
    <w:rsid w:val="367CB668"/>
    <w:rsid w:val="367FC865"/>
    <w:rsid w:val="3685AAE6"/>
    <w:rsid w:val="3688835D"/>
    <w:rsid w:val="368B20FE"/>
    <w:rsid w:val="368E2AEB"/>
    <w:rsid w:val="368F723D"/>
    <w:rsid w:val="3692F459"/>
    <w:rsid w:val="36972539"/>
    <w:rsid w:val="3697B23D"/>
    <w:rsid w:val="3698813A"/>
    <w:rsid w:val="369A7164"/>
    <w:rsid w:val="36A3CBF2"/>
    <w:rsid w:val="36A4D571"/>
    <w:rsid w:val="36A53C0A"/>
    <w:rsid w:val="36AC3B31"/>
    <w:rsid w:val="36B03194"/>
    <w:rsid w:val="36B0C5B9"/>
    <w:rsid w:val="36B81E31"/>
    <w:rsid w:val="36B90189"/>
    <w:rsid w:val="36BB1ECE"/>
    <w:rsid w:val="36C38D52"/>
    <w:rsid w:val="36C9136F"/>
    <w:rsid w:val="36D9DC61"/>
    <w:rsid w:val="36DC1101"/>
    <w:rsid w:val="36DDFF1F"/>
    <w:rsid w:val="36E8BE3B"/>
    <w:rsid w:val="36EB2C19"/>
    <w:rsid w:val="36EE66DE"/>
    <w:rsid w:val="36EEA366"/>
    <w:rsid w:val="36F0E17C"/>
    <w:rsid w:val="37054CC0"/>
    <w:rsid w:val="37082942"/>
    <w:rsid w:val="371537ED"/>
    <w:rsid w:val="3719C9D9"/>
    <w:rsid w:val="371AE955"/>
    <w:rsid w:val="371CDEC7"/>
    <w:rsid w:val="3726A34E"/>
    <w:rsid w:val="37301C60"/>
    <w:rsid w:val="3731F0E4"/>
    <w:rsid w:val="373D0F01"/>
    <w:rsid w:val="374C6D9B"/>
    <w:rsid w:val="3754754E"/>
    <w:rsid w:val="3757447D"/>
    <w:rsid w:val="375EBC85"/>
    <w:rsid w:val="375F42A0"/>
    <w:rsid w:val="37602BF2"/>
    <w:rsid w:val="376C4BE0"/>
    <w:rsid w:val="376EC82C"/>
    <w:rsid w:val="377511CE"/>
    <w:rsid w:val="3776AE83"/>
    <w:rsid w:val="3779EF43"/>
    <w:rsid w:val="377AE4DC"/>
    <w:rsid w:val="377F0F5D"/>
    <w:rsid w:val="377F619F"/>
    <w:rsid w:val="3781D6FF"/>
    <w:rsid w:val="3787A44B"/>
    <w:rsid w:val="37890EF4"/>
    <w:rsid w:val="379E2CC0"/>
    <w:rsid w:val="379F8C66"/>
    <w:rsid w:val="37A01D00"/>
    <w:rsid w:val="37B22B4F"/>
    <w:rsid w:val="37B27B22"/>
    <w:rsid w:val="37B49D23"/>
    <w:rsid w:val="37B52248"/>
    <w:rsid w:val="37C28E1B"/>
    <w:rsid w:val="37C5ED04"/>
    <w:rsid w:val="37C65F54"/>
    <w:rsid w:val="37CA0CB4"/>
    <w:rsid w:val="37CA1E92"/>
    <w:rsid w:val="37CADFF6"/>
    <w:rsid w:val="37D2DA05"/>
    <w:rsid w:val="37D62996"/>
    <w:rsid w:val="37E34332"/>
    <w:rsid w:val="37E72601"/>
    <w:rsid w:val="37EE6EA6"/>
    <w:rsid w:val="37EF5183"/>
    <w:rsid w:val="37FFA41A"/>
    <w:rsid w:val="38060704"/>
    <w:rsid w:val="380E35F2"/>
    <w:rsid w:val="3813B116"/>
    <w:rsid w:val="38193EA8"/>
    <w:rsid w:val="38198D65"/>
    <w:rsid w:val="3819BE3C"/>
    <w:rsid w:val="381BEC2C"/>
    <w:rsid w:val="381FED98"/>
    <w:rsid w:val="382047E0"/>
    <w:rsid w:val="3820C7D3"/>
    <w:rsid w:val="3825901A"/>
    <w:rsid w:val="3831878F"/>
    <w:rsid w:val="3832D0BA"/>
    <w:rsid w:val="383B1F70"/>
    <w:rsid w:val="383FD5A1"/>
    <w:rsid w:val="3844053D"/>
    <w:rsid w:val="38579674"/>
    <w:rsid w:val="385DB138"/>
    <w:rsid w:val="385E6D06"/>
    <w:rsid w:val="386001EE"/>
    <w:rsid w:val="386F5022"/>
    <w:rsid w:val="3871E2E1"/>
    <w:rsid w:val="387B32EE"/>
    <w:rsid w:val="388010B4"/>
    <w:rsid w:val="388C45E4"/>
    <w:rsid w:val="38904F57"/>
    <w:rsid w:val="38906D36"/>
    <w:rsid w:val="389164E7"/>
    <w:rsid w:val="3895D29E"/>
    <w:rsid w:val="3895F040"/>
    <w:rsid w:val="389A6D57"/>
    <w:rsid w:val="389D0EE2"/>
    <w:rsid w:val="38A4E2F5"/>
    <w:rsid w:val="38A6F316"/>
    <w:rsid w:val="38AD6658"/>
    <w:rsid w:val="38B4FFFC"/>
    <w:rsid w:val="38B835F5"/>
    <w:rsid w:val="38BD67C9"/>
    <w:rsid w:val="38C73B70"/>
    <w:rsid w:val="38C7755D"/>
    <w:rsid w:val="38CAB4C4"/>
    <w:rsid w:val="38CBA4BE"/>
    <w:rsid w:val="38D0F235"/>
    <w:rsid w:val="38D61E9E"/>
    <w:rsid w:val="38D64CFA"/>
    <w:rsid w:val="38DABA31"/>
    <w:rsid w:val="38E049DA"/>
    <w:rsid w:val="38E506E3"/>
    <w:rsid w:val="38E6885B"/>
    <w:rsid w:val="38E89589"/>
    <w:rsid w:val="38EF1218"/>
    <w:rsid w:val="38F1FDE7"/>
    <w:rsid w:val="38F64093"/>
    <w:rsid w:val="38FC67E6"/>
    <w:rsid w:val="390177C0"/>
    <w:rsid w:val="39021014"/>
    <w:rsid w:val="39137129"/>
    <w:rsid w:val="3922FDBD"/>
    <w:rsid w:val="3932D1DB"/>
    <w:rsid w:val="3939F3EA"/>
    <w:rsid w:val="393DCBB4"/>
    <w:rsid w:val="3944DD65"/>
    <w:rsid w:val="394A9AAD"/>
    <w:rsid w:val="394E6E95"/>
    <w:rsid w:val="395825C6"/>
    <w:rsid w:val="395BC164"/>
    <w:rsid w:val="3962698E"/>
    <w:rsid w:val="39636FAC"/>
    <w:rsid w:val="3964A306"/>
    <w:rsid w:val="39693013"/>
    <w:rsid w:val="39740963"/>
    <w:rsid w:val="3977477E"/>
    <w:rsid w:val="397E5076"/>
    <w:rsid w:val="398CAA46"/>
    <w:rsid w:val="3996A26F"/>
    <w:rsid w:val="3999378B"/>
    <w:rsid w:val="399CC448"/>
    <w:rsid w:val="39B06377"/>
    <w:rsid w:val="39B2537F"/>
    <w:rsid w:val="39B79547"/>
    <w:rsid w:val="39B9E8FB"/>
    <w:rsid w:val="39BC01A8"/>
    <w:rsid w:val="39C2AF0F"/>
    <w:rsid w:val="39C931BA"/>
    <w:rsid w:val="39CB8667"/>
    <w:rsid w:val="39CE97E6"/>
    <w:rsid w:val="39D07CE2"/>
    <w:rsid w:val="39DB726D"/>
    <w:rsid w:val="39E20E07"/>
    <w:rsid w:val="39E50268"/>
    <w:rsid w:val="39ECCCF1"/>
    <w:rsid w:val="39F7C95A"/>
    <w:rsid w:val="39FCE241"/>
    <w:rsid w:val="39FD5331"/>
    <w:rsid w:val="39FEA3F2"/>
    <w:rsid w:val="39FF6F89"/>
    <w:rsid w:val="3A06B106"/>
    <w:rsid w:val="3A08F0BE"/>
    <w:rsid w:val="3A090FDB"/>
    <w:rsid w:val="3A0EE1FA"/>
    <w:rsid w:val="3A0F4928"/>
    <w:rsid w:val="3A276170"/>
    <w:rsid w:val="3A2CD3F5"/>
    <w:rsid w:val="3A318C17"/>
    <w:rsid w:val="3A326F26"/>
    <w:rsid w:val="3A36165D"/>
    <w:rsid w:val="3A3711D0"/>
    <w:rsid w:val="3A39C07F"/>
    <w:rsid w:val="3A3E65A2"/>
    <w:rsid w:val="3A456817"/>
    <w:rsid w:val="3A483EE0"/>
    <w:rsid w:val="3A4DE327"/>
    <w:rsid w:val="3A542A1C"/>
    <w:rsid w:val="3A54C6D5"/>
    <w:rsid w:val="3A55AD8A"/>
    <w:rsid w:val="3A62ED00"/>
    <w:rsid w:val="3A64C7F6"/>
    <w:rsid w:val="3A687594"/>
    <w:rsid w:val="3A6BA2CB"/>
    <w:rsid w:val="3A6C3829"/>
    <w:rsid w:val="3A722A65"/>
    <w:rsid w:val="3A749735"/>
    <w:rsid w:val="3A7E9066"/>
    <w:rsid w:val="3A7FC3DF"/>
    <w:rsid w:val="3A827C07"/>
    <w:rsid w:val="3A82D09B"/>
    <w:rsid w:val="3A893A41"/>
    <w:rsid w:val="3A8E96EC"/>
    <w:rsid w:val="3A93ED2F"/>
    <w:rsid w:val="3A95A7E4"/>
    <w:rsid w:val="3AA0AD80"/>
    <w:rsid w:val="3AA0C03C"/>
    <w:rsid w:val="3AAD80B3"/>
    <w:rsid w:val="3ABF8517"/>
    <w:rsid w:val="3ACB662C"/>
    <w:rsid w:val="3ACF2DD7"/>
    <w:rsid w:val="3ACFBE77"/>
    <w:rsid w:val="3AD045A8"/>
    <w:rsid w:val="3AD08F2C"/>
    <w:rsid w:val="3AD7B7E1"/>
    <w:rsid w:val="3AD85E91"/>
    <w:rsid w:val="3AD90880"/>
    <w:rsid w:val="3AE07E54"/>
    <w:rsid w:val="3AE464F8"/>
    <w:rsid w:val="3AF33F10"/>
    <w:rsid w:val="3AFB7AD4"/>
    <w:rsid w:val="3AFCCFB5"/>
    <w:rsid w:val="3B0109F8"/>
    <w:rsid w:val="3B02C629"/>
    <w:rsid w:val="3B05EA8C"/>
    <w:rsid w:val="3B1131BE"/>
    <w:rsid w:val="3B267194"/>
    <w:rsid w:val="3B2E35F3"/>
    <w:rsid w:val="3B3356D1"/>
    <w:rsid w:val="3B389279"/>
    <w:rsid w:val="3B38ABD0"/>
    <w:rsid w:val="3B3B2861"/>
    <w:rsid w:val="3B4A5BEC"/>
    <w:rsid w:val="3B4B1291"/>
    <w:rsid w:val="3B542692"/>
    <w:rsid w:val="3B5D4C98"/>
    <w:rsid w:val="3B5EF40F"/>
    <w:rsid w:val="3B5F8946"/>
    <w:rsid w:val="3B602D66"/>
    <w:rsid w:val="3B6645F9"/>
    <w:rsid w:val="3B66F3AC"/>
    <w:rsid w:val="3B678172"/>
    <w:rsid w:val="3B6D8446"/>
    <w:rsid w:val="3B70962A"/>
    <w:rsid w:val="3B70F999"/>
    <w:rsid w:val="3B71DADF"/>
    <w:rsid w:val="3B7939A9"/>
    <w:rsid w:val="3B854F1A"/>
    <w:rsid w:val="3B8A4150"/>
    <w:rsid w:val="3B8BA4A2"/>
    <w:rsid w:val="3B8D538E"/>
    <w:rsid w:val="3B903C94"/>
    <w:rsid w:val="3B9C8360"/>
    <w:rsid w:val="3B9CE01C"/>
    <w:rsid w:val="3B9EEFF5"/>
    <w:rsid w:val="3BAE2F31"/>
    <w:rsid w:val="3BAF8C89"/>
    <w:rsid w:val="3BB08BF7"/>
    <w:rsid w:val="3BB670B4"/>
    <w:rsid w:val="3BBAA8EB"/>
    <w:rsid w:val="3BBF8308"/>
    <w:rsid w:val="3BC262D7"/>
    <w:rsid w:val="3BC34678"/>
    <w:rsid w:val="3BEAE4F4"/>
    <w:rsid w:val="3BEFB824"/>
    <w:rsid w:val="3BF3A73D"/>
    <w:rsid w:val="3BF42D9F"/>
    <w:rsid w:val="3C061F51"/>
    <w:rsid w:val="3C0676D0"/>
    <w:rsid w:val="3C08511F"/>
    <w:rsid w:val="3C08BBE9"/>
    <w:rsid w:val="3C08E624"/>
    <w:rsid w:val="3C13EF61"/>
    <w:rsid w:val="3C1B92A1"/>
    <w:rsid w:val="3C224492"/>
    <w:rsid w:val="3C260F22"/>
    <w:rsid w:val="3C2816EB"/>
    <w:rsid w:val="3C2C0EE2"/>
    <w:rsid w:val="3C2F1E0E"/>
    <w:rsid w:val="3C303210"/>
    <w:rsid w:val="3C343062"/>
    <w:rsid w:val="3C346F93"/>
    <w:rsid w:val="3C37C3D0"/>
    <w:rsid w:val="3C3BA8FF"/>
    <w:rsid w:val="3C3CA5B5"/>
    <w:rsid w:val="3C3CC0E1"/>
    <w:rsid w:val="3C3E8EAC"/>
    <w:rsid w:val="3C404BF6"/>
    <w:rsid w:val="3C48FEB0"/>
    <w:rsid w:val="3C4A966A"/>
    <w:rsid w:val="3C4BCEDC"/>
    <w:rsid w:val="3C4BF719"/>
    <w:rsid w:val="3C4D1496"/>
    <w:rsid w:val="3C4E7844"/>
    <w:rsid w:val="3C509D4B"/>
    <w:rsid w:val="3C5C09B8"/>
    <w:rsid w:val="3C6A745B"/>
    <w:rsid w:val="3C6C3B89"/>
    <w:rsid w:val="3C776153"/>
    <w:rsid w:val="3C8463ED"/>
    <w:rsid w:val="3C87D043"/>
    <w:rsid w:val="3C91E465"/>
    <w:rsid w:val="3C97DB5C"/>
    <w:rsid w:val="3CA20F52"/>
    <w:rsid w:val="3CA7BE9C"/>
    <w:rsid w:val="3CABA759"/>
    <w:rsid w:val="3CAC2343"/>
    <w:rsid w:val="3CB76253"/>
    <w:rsid w:val="3CC15A16"/>
    <w:rsid w:val="3CC77412"/>
    <w:rsid w:val="3CCBEB3B"/>
    <w:rsid w:val="3CD0AA7C"/>
    <w:rsid w:val="3CD7E1F7"/>
    <w:rsid w:val="3CEE0595"/>
    <w:rsid w:val="3CEE5ABB"/>
    <w:rsid w:val="3CF6CF59"/>
    <w:rsid w:val="3CFBD8E4"/>
    <w:rsid w:val="3CFE0825"/>
    <w:rsid w:val="3CFFBA64"/>
    <w:rsid w:val="3D065454"/>
    <w:rsid w:val="3D06AA1B"/>
    <w:rsid w:val="3D0E6B19"/>
    <w:rsid w:val="3D113A38"/>
    <w:rsid w:val="3D14A21D"/>
    <w:rsid w:val="3D293E77"/>
    <w:rsid w:val="3D34B8B5"/>
    <w:rsid w:val="3D379646"/>
    <w:rsid w:val="3D399941"/>
    <w:rsid w:val="3D3A921F"/>
    <w:rsid w:val="3D4081A7"/>
    <w:rsid w:val="3D4192B0"/>
    <w:rsid w:val="3D4372BD"/>
    <w:rsid w:val="3D439D82"/>
    <w:rsid w:val="3D49BA78"/>
    <w:rsid w:val="3D4B3CD2"/>
    <w:rsid w:val="3D4D8110"/>
    <w:rsid w:val="3D57A609"/>
    <w:rsid w:val="3D5E8DF5"/>
    <w:rsid w:val="3D61CA4E"/>
    <w:rsid w:val="3D621FD3"/>
    <w:rsid w:val="3D6757E8"/>
    <w:rsid w:val="3D708B0B"/>
    <w:rsid w:val="3D7120D8"/>
    <w:rsid w:val="3D7183B2"/>
    <w:rsid w:val="3D7236F1"/>
    <w:rsid w:val="3D75FA28"/>
    <w:rsid w:val="3D78C7A1"/>
    <w:rsid w:val="3D7A0F65"/>
    <w:rsid w:val="3D7D2E56"/>
    <w:rsid w:val="3D7DF1CC"/>
    <w:rsid w:val="3D7E734F"/>
    <w:rsid w:val="3D8022ED"/>
    <w:rsid w:val="3D8680F5"/>
    <w:rsid w:val="3D89F3E2"/>
    <w:rsid w:val="3D8B5C10"/>
    <w:rsid w:val="3D979414"/>
    <w:rsid w:val="3D991BC7"/>
    <w:rsid w:val="3D9D59D6"/>
    <w:rsid w:val="3DA1A245"/>
    <w:rsid w:val="3DA5A36D"/>
    <w:rsid w:val="3DA7D1F8"/>
    <w:rsid w:val="3DA94014"/>
    <w:rsid w:val="3DAA86B3"/>
    <w:rsid w:val="3DAC81D7"/>
    <w:rsid w:val="3DB68998"/>
    <w:rsid w:val="3DBA019C"/>
    <w:rsid w:val="3DBF4BB4"/>
    <w:rsid w:val="3DC51AB8"/>
    <w:rsid w:val="3DC594BF"/>
    <w:rsid w:val="3DC94176"/>
    <w:rsid w:val="3DC98B9F"/>
    <w:rsid w:val="3DD0EF4F"/>
    <w:rsid w:val="3DD143E7"/>
    <w:rsid w:val="3DD94866"/>
    <w:rsid w:val="3DD9C2A6"/>
    <w:rsid w:val="3DDFDAF1"/>
    <w:rsid w:val="3DE37BF2"/>
    <w:rsid w:val="3DE52A3D"/>
    <w:rsid w:val="3DE985C8"/>
    <w:rsid w:val="3DF2268E"/>
    <w:rsid w:val="3DFB58B2"/>
    <w:rsid w:val="3DFD9F1E"/>
    <w:rsid w:val="3E010310"/>
    <w:rsid w:val="3E03DEA1"/>
    <w:rsid w:val="3E0D52F4"/>
    <w:rsid w:val="3E0FD933"/>
    <w:rsid w:val="3E2031A9"/>
    <w:rsid w:val="3E20791F"/>
    <w:rsid w:val="3E25B6BF"/>
    <w:rsid w:val="3E261D01"/>
    <w:rsid w:val="3E264AE7"/>
    <w:rsid w:val="3E336EBE"/>
    <w:rsid w:val="3E3906E0"/>
    <w:rsid w:val="3E396410"/>
    <w:rsid w:val="3E3C2E38"/>
    <w:rsid w:val="3E4D85F1"/>
    <w:rsid w:val="3E4ED7CB"/>
    <w:rsid w:val="3E558765"/>
    <w:rsid w:val="3E57E4DD"/>
    <w:rsid w:val="3E5DC0A2"/>
    <w:rsid w:val="3E616ECD"/>
    <w:rsid w:val="3E651286"/>
    <w:rsid w:val="3E6C1309"/>
    <w:rsid w:val="3E706191"/>
    <w:rsid w:val="3E781E6D"/>
    <w:rsid w:val="3E7A5757"/>
    <w:rsid w:val="3E7AD56E"/>
    <w:rsid w:val="3E7CFE3B"/>
    <w:rsid w:val="3E7F91B8"/>
    <w:rsid w:val="3E843A97"/>
    <w:rsid w:val="3E85F9B9"/>
    <w:rsid w:val="3E8B7DC8"/>
    <w:rsid w:val="3E8E5DE6"/>
    <w:rsid w:val="3E8EC839"/>
    <w:rsid w:val="3E90181D"/>
    <w:rsid w:val="3E9539D9"/>
    <w:rsid w:val="3EA41E39"/>
    <w:rsid w:val="3EA60DE6"/>
    <w:rsid w:val="3EA7E473"/>
    <w:rsid w:val="3EA9EA49"/>
    <w:rsid w:val="3EAE70E7"/>
    <w:rsid w:val="3EAEA664"/>
    <w:rsid w:val="3EB006F0"/>
    <w:rsid w:val="3EBE9E30"/>
    <w:rsid w:val="3ED034BE"/>
    <w:rsid w:val="3ED68E50"/>
    <w:rsid w:val="3EE0E5E1"/>
    <w:rsid w:val="3EEC9DA7"/>
    <w:rsid w:val="3EFB2422"/>
    <w:rsid w:val="3F05E5A6"/>
    <w:rsid w:val="3F088AC1"/>
    <w:rsid w:val="3F0C2AC6"/>
    <w:rsid w:val="3F17275C"/>
    <w:rsid w:val="3F17F9D5"/>
    <w:rsid w:val="3F22063F"/>
    <w:rsid w:val="3F2A3AB0"/>
    <w:rsid w:val="3F2D8035"/>
    <w:rsid w:val="3F33B5C1"/>
    <w:rsid w:val="3F35ED6F"/>
    <w:rsid w:val="3F36CA93"/>
    <w:rsid w:val="3F45D472"/>
    <w:rsid w:val="3F45E599"/>
    <w:rsid w:val="3F4EF4BA"/>
    <w:rsid w:val="3F510E23"/>
    <w:rsid w:val="3F51CDD3"/>
    <w:rsid w:val="3F58C6EE"/>
    <w:rsid w:val="3F592CEF"/>
    <w:rsid w:val="3F63FCCA"/>
    <w:rsid w:val="3F662EC3"/>
    <w:rsid w:val="3F6AF3A4"/>
    <w:rsid w:val="3F6B5200"/>
    <w:rsid w:val="3F749DE4"/>
    <w:rsid w:val="3F774312"/>
    <w:rsid w:val="3F8075AA"/>
    <w:rsid w:val="3F8FB1A3"/>
    <w:rsid w:val="3F928A7A"/>
    <w:rsid w:val="3F980E1F"/>
    <w:rsid w:val="3F99F3CE"/>
    <w:rsid w:val="3FA6792F"/>
    <w:rsid w:val="3FAEE4BE"/>
    <w:rsid w:val="3FB54533"/>
    <w:rsid w:val="3FBABDA8"/>
    <w:rsid w:val="3FBEE9BA"/>
    <w:rsid w:val="3FC95394"/>
    <w:rsid w:val="3FD27AE6"/>
    <w:rsid w:val="3FD63042"/>
    <w:rsid w:val="3FDFA0D7"/>
    <w:rsid w:val="3FEC1683"/>
    <w:rsid w:val="3FED8C1D"/>
    <w:rsid w:val="3FF0AF9D"/>
    <w:rsid w:val="3FFA0A11"/>
    <w:rsid w:val="3FFC6695"/>
    <w:rsid w:val="3FFE203D"/>
    <w:rsid w:val="3FFF3CB6"/>
    <w:rsid w:val="4010D0E2"/>
    <w:rsid w:val="40122195"/>
    <w:rsid w:val="402563BB"/>
    <w:rsid w:val="402A8EFB"/>
    <w:rsid w:val="402D5F42"/>
    <w:rsid w:val="403018AD"/>
    <w:rsid w:val="40348347"/>
    <w:rsid w:val="40389D22"/>
    <w:rsid w:val="40399FAA"/>
    <w:rsid w:val="40449301"/>
    <w:rsid w:val="4047D48C"/>
    <w:rsid w:val="4049E394"/>
    <w:rsid w:val="404A1815"/>
    <w:rsid w:val="404ED34D"/>
    <w:rsid w:val="4063702B"/>
    <w:rsid w:val="40656EB7"/>
    <w:rsid w:val="4067449E"/>
    <w:rsid w:val="40680714"/>
    <w:rsid w:val="406AAC42"/>
    <w:rsid w:val="4072AA2D"/>
    <w:rsid w:val="407320F5"/>
    <w:rsid w:val="4076928F"/>
    <w:rsid w:val="4081D561"/>
    <w:rsid w:val="408381C0"/>
    <w:rsid w:val="4086193E"/>
    <w:rsid w:val="40881F1B"/>
    <w:rsid w:val="4092ED07"/>
    <w:rsid w:val="4094BCF1"/>
    <w:rsid w:val="409F0F53"/>
    <w:rsid w:val="409F5339"/>
    <w:rsid w:val="40A56AC1"/>
    <w:rsid w:val="40B0D81C"/>
    <w:rsid w:val="40B17913"/>
    <w:rsid w:val="40B700A7"/>
    <w:rsid w:val="40B81B52"/>
    <w:rsid w:val="40C20933"/>
    <w:rsid w:val="40C2810D"/>
    <w:rsid w:val="40C7921D"/>
    <w:rsid w:val="40D05346"/>
    <w:rsid w:val="40D13D5D"/>
    <w:rsid w:val="40D8688E"/>
    <w:rsid w:val="40DA4A45"/>
    <w:rsid w:val="40DA6728"/>
    <w:rsid w:val="40DBB011"/>
    <w:rsid w:val="40E3A8A5"/>
    <w:rsid w:val="40ECF8B9"/>
    <w:rsid w:val="40F21265"/>
    <w:rsid w:val="40F70387"/>
    <w:rsid w:val="40FC699B"/>
    <w:rsid w:val="4101A2AB"/>
    <w:rsid w:val="4104688A"/>
    <w:rsid w:val="410CAFC2"/>
    <w:rsid w:val="41107C58"/>
    <w:rsid w:val="411A7EB6"/>
    <w:rsid w:val="411B73CC"/>
    <w:rsid w:val="411F0E7C"/>
    <w:rsid w:val="41217E9F"/>
    <w:rsid w:val="4127ED9B"/>
    <w:rsid w:val="41288814"/>
    <w:rsid w:val="4135F60C"/>
    <w:rsid w:val="413B37E4"/>
    <w:rsid w:val="41442ADD"/>
    <w:rsid w:val="414A2B29"/>
    <w:rsid w:val="414EF886"/>
    <w:rsid w:val="4155FE50"/>
    <w:rsid w:val="41561506"/>
    <w:rsid w:val="41568BE6"/>
    <w:rsid w:val="4163F84F"/>
    <w:rsid w:val="4165445A"/>
    <w:rsid w:val="416A18A4"/>
    <w:rsid w:val="4170F36D"/>
    <w:rsid w:val="41793A6C"/>
    <w:rsid w:val="417C14C8"/>
    <w:rsid w:val="4183E0A8"/>
    <w:rsid w:val="41939C13"/>
    <w:rsid w:val="4197C20F"/>
    <w:rsid w:val="419B6B26"/>
    <w:rsid w:val="41ABBA14"/>
    <w:rsid w:val="41B2E474"/>
    <w:rsid w:val="41BDC304"/>
    <w:rsid w:val="41CA4B1F"/>
    <w:rsid w:val="41CE60BF"/>
    <w:rsid w:val="41CFECB2"/>
    <w:rsid w:val="41D59682"/>
    <w:rsid w:val="41D5FBCE"/>
    <w:rsid w:val="41E7404A"/>
    <w:rsid w:val="41E827D7"/>
    <w:rsid w:val="41EB2C91"/>
    <w:rsid w:val="41F7162C"/>
    <w:rsid w:val="41FA81E0"/>
    <w:rsid w:val="4200E584"/>
    <w:rsid w:val="42071867"/>
    <w:rsid w:val="420C1881"/>
    <w:rsid w:val="4220FD07"/>
    <w:rsid w:val="42239B6F"/>
    <w:rsid w:val="422A0109"/>
    <w:rsid w:val="423211C0"/>
    <w:rsid w:val="4232186A"/>
    <w:rsid w:val="4233105C"/>
    <w:rsid w:val="4237448A"/>
    <w:rsid w:val="423F7F72"/>
    <w:rsid w:val="4246EE19"/>
    <w:rsid w:val="42510322"/>
    <w:rsid w:val="425C6E6C"/>
    <w:rsid w:val="425F0F04"/>
    <w:rsid w:val="42602CE1"/>
    <w:rsid w:val="4268E457"/>
    <w:rsid w:val="426D56AE"/>
    <w:rsid w:val="4271B813"/>
    <w:rsid w:val="42876C7A"/>
    <w:rsid w:val="428EF774"/>
    <w:rsid w:val="4291772E"/>
    <w:rsid w:val="4292760E"/>
    <w:rsid w:val="42A0A440"/>
    <w:rsid w:val="42A80FBA"/>
    <w:rsid w:val="42A86A87"/>
    <w:rsid w:val="42ADD911"/>
    <w:rsid w:val="42AF86D7"/>
    <w:rsid w:val="42B249A6"/>
    <w:rsid w:val="42B83AAC"/>
    <w:rsid w:val="42C1F598"/>
    <w:rsid w:val="42C29722"/>
    <w:rsid w:val="42C32ABD"/>
    <w:rsid w:val="42CB5626"/>
    <w:rsid w:val="42CE7FD6"/>
    <w:rsid w:val="42D1C9A1"/>
    <w:rsid w:val="42D270DC"/>
    <w:rsid w:val="42D45868"/>
    <w:rsid w:val="42DBAB68"/>
    <w:rsid w:val="42DC68ED"/>
    <w:rsid w:val="42EC9CB9"/>
    <w:rsid w:val="42EF3005"/>
    <w:rsid w:val="42EFEAE8"/>
    <w:rsid w:val="4300279F"/>
    <w:rsid w:val="43009952"/>
    <w:rsid w:val="430593E3"/>
    <w:rsid w:val="430AB0E4"/>
    <w:rsid w:val="430AD39D"/>
    <w:rsid w:val="43119EA4"/>
    <w:rsid w:val="431C015A"/>
    <w:rsid w:val="432497ED"/>
    <w:rsid w:val="432E01BC"/>
    <w:rsid w:val="433753AB"/>
    <w:rsid w:val="434C611F"/>
    <w:rsid w:val="434C8D64"/>
    <w:rsid w:val="434EE8EF"/>
    <w:rsid w:val="434FB93A"/>
    <w:rsid w:val="435D5215"/>
    <w:rsid w:val="435E1F02"/>
    <w:rsid w:val="435E2CD7"/>
    <w:rsid w:val="435ED4AA"/>
    <w:rsid w:val="436266F2"/>
    <w:rsid w:val="4368E59C"/>
    <w:rsid w:val="436E6901"/>
    <w:rsid w:val="437134C9"/>
    <w:rsid w:val="4373CCD5"/>
    <w:rsid w:val="43774598"/>
    <w:rsid w:val="438C6754"/>
    <w:rsid w:val="438FD13A"/>
    <w:rsid w:val="438FDEC3"/>
    <w:rsid w:val="439DBA6E"/>
    <w:rsid w:val="439FEAEB"/>
    <w:rsid w:val="43A01667"/>
    <w:rsid w:val="43A07D7D"/>
    <w:rsid w:val="43A3B0C8"/>
    <w:rsid w:val="43AB2B85"/>
    <w:rsid w:val="43B6862C"/>
    <w:rsid w:val="43B8272F"/>
    <w:rsid w:val="43BEFFD1"/>
    <w:rsid w:val="43C46CEE"/>
    <w:rsid w:val="43C84EA4"/>
    <w:rsid w:val="43CEC4BC"/>
    <w:rsid w:val="43D47125"/>
    <w:rsid w:val="43D997CA"/>
    <w:rsid w:val="43E3998E"/>
    <w:rsid w:val="43E43494"/>
    <w:rsid w:val="43E56A80"/>
    <w:rsid w:val="43EE2427"/>
    <w:rsid w:val="43F4DC70"/>
    <w:rsid w:val="43F640B1"/>
    <w:rsid w:val="43FD2DF9"/>
    <w:rsid w:val="440A3430"/>
    <w:rsid w:val="440BBFC8"/>
    <w:rsid w:val="440CC460"/>
    <w:rsid w:val="441A6EA4"/>
    <w:rsid w:val="441A92F0"/>
    <w:rsid w:val="441BC513"/>
    <w:rsid w:val="441CCF73"/>
    <w:rsid w:val="44200115"/>
    <w:rsid w:val="4421EC90"/>
    <w:rsid w:val="4428B93A"/>
    <w:rsid w:val="442D16A4"/>
    <w:rsid w:val="44364C81"/>
    <w:rsid w:val="443A0F8C"/>
    <w:rsid w:val="44433AC0"/>
    <w:rsid w:val="44451777"/>
    <w:rsid w:val="444D318B"/>
    <w:rsid w:val="4455305B"/>
    <w:rsid w:val="4456BA9E"/>
    <w:rsid w:val="445C3120"/>
    <w:rsid w:val="4461A95B"/>
    <w:rsid w:val="44679F1F"/>
    <w:rsid w:val="446DB6ED"/>
    <w:rsid w:val="447545F8"/>
    <w:rsid w:val="4475DFBE"/>
    <w:rsid w:val="4478993F"/>
    <w:rsid w:val="448195B5"/>
    <w:rsid w:val="4485DF28"/>
    <w:rsid w:val="448AD232"/>
    <w:rsid w:val="448BC018"/>
    <w:rsid w:val="4498E2E5"/>
    <w:rsid w:val="44A83351"/>
    <w:rsid w:val="44AF75F0"/>
    <w:rsid w:val="44B49D64"/>
    <w:rsid w:val="44B6BCA6"/>
    <w:rsid w:val="44B732B8"/>
    <w:rsid w:val="44BBD079"/>
    <w:rsid w:val="44C48978"/>
    <w:rsid w:val="44D38CBA"/>
    <w:rsid w:val="44D4B3EA"/>
    <w:rsid w:val="44D7AA54"/>
    <w:rsid w:val="44D8C751"/>
    <w:rsid w:val="44E5A26E"/>
    <w:rsid w:val="44EF860F"/>
    <w:rsid w:val="44F0916B"/>
    <w:rsid w:val="44F267BC"/>
    <w:rsid w:val="45044437"/>
    <w:rsid w:val="45049672"/>
    <w:rsid w:val="4506EEDC"/>
    <w:rsid w:val="45071716"/>
    <w:rsid w:val="4511BA9E"/>
    <w:rsid w:val="451BD6FF"/>
    <w:rsid w:val="451EECBA"/>
    <w:rsid w:val="4522D722"/>
    <w:rsid w:val="4529E908"/>
    <w:rsid w:val="453E8F0B"/>
    <w:rsid w:val="453F2CE3"/>
    <w:rsid w:val="4544879A"/>
    <w:rsid w:val="4548CBE9"/>
    <w:rsid w:val="45547FAD"/>
    <w:rsid w:val="45592E81"/>
    <w:rsid w:val="455FE826"/>
    <w:rsid w:val="4566C7A8"/>
    <w:rsid w:val="456A29C5"/>
    <w:rsid w:val="456A5869"/>
    <w:rsid w:val="457D56C7"/>
    <w:rsid w:val="4581013C"/>
    <w:rsid w:val="45836E78"/>
    <w:rsid w:val="4590FEDE"/>
    <w:rsid w:val="45AE1627"/>
    <w:rsid w:val="45B5B7CC"/>
    <w:rsid w:val="45B6E454"/>
    <w:rsid w:val="45C0D58A"/>
    <w:rsid w:val="45C3CBCD"/>
    <w:rsid w:val="45D14AF8"/>
    <w:rsid w:val="45D58D60"/>
    <w:rsid w:val="45DA29D4"/>
    <w:rsid w:val="45E2C4F0"/>
    <w:rsid w:val="45E3C9FB"/>
    <w:rsid w:val="45E4992C"/>
    <w:rsid w:val="45EF16FA"/>
    <w:rsid w:val="45EF57BD"/>
    <w:rsid w:val="45F517B9"/>
    <w:rsid w:val="45F5F3FE"/>
    <w:rsid w:val="45FB44F8"/>
    <w:rsid w:val="46184CE4"/>
    <w:rsid w:val="461FBBB2"/>
    <w:rsid w:val="463715FA"/>
    <w:rsid w:val="463906EE"/>
    <w:rsid w:val="463973CD"/>
    <w:rsid w:val="463C997F"/>
    <w:rsid w:val="463F33F3"/>
    <w:rsid w:val="46407DCD"/>
    <w:rsid w:val="4642FBBA"/>
    <w:rsid w:val="46518A7F"/>
    <w:rsid w:val="46539E39"/>
    <w:rsid w:val="465AA03C"/>
    <w:rsid w:val="465BB3EB"/>
    <w:rsid w:val="46669894"/>
    <w:rsid w:val="4666F3E7"/>
    <w:rsid w:val="466EBE70"/>
    <w:rsid w:val="46718A33"/>
    <w:rsid w:val="4677D767"/>
    <w:rsid w:val="467B7672"/>
    <w:rsid w:val="46805B0F"/>
    <w:rsid w:val="4682B3AC"/>
    <w:rsid w:val="468D7E14"/>
    <w:rsid w:val="4690F194"/>
    <w:rsid w:val="4699F554"/>
    <w:rsid w:val="469B9504"/>
    <w:rsid w:val="469D6683"/>
    <w:rsid w:val="469DD0F5"/>
    <w:rsid w:val="46A80861"/>
    <w:rsid w:val="46AF3177"/>
    <w:rsid w:val="46BAB9DD"/>
    <w:rsid w:val="46C01F35"/>
    <w:rsid w:val="46C9B20E"/>
    <w:rsid w:val="46D0BB13"/>
    <w:rsid w:val="46D3CE5B"/>
    <w:rsid w:val="46D9FD85"/>
    <w:rsid w:val="46E19C30"/>
    <w:rsid w:val="46E297A2"/>
    <w:rsid w:val="46E78A2F"/>
    <w:rsid w:val="4707DB3F"/>
    <w:rsid w:val="470E5F58"/>
    <w:rsid w:val="470EDFAA"/>
    <w:rsid w:val="4710D1EB"/>
    <w:rsid w:val="4713D854"/>
    <w:rsid w:val="47187B99"/>
    <w:rsid w:val="471BF7A6"/>
    <w:rsid w:val="47206B96"/>
    <w:rsid w:val="4725D625"/>
    <w:rsid w:val="4726AAFA"/>
    <w:rsid w:val="47288C0C"/>
    <w:rsid w:val="472972A4"/>
    <w:rsid w:val="472BC669"/>
    <w:rsid w:val="472D0B3B"/>
    <w:rsid w:val="47394D8D"/>
    <w:rsid w:val="473BFD8B"/>
    <w:rsid w:val="4745B77E"/>
    <w:rsid w:val="4749EFEA"/>
    <w:rsid w:val="474D0A84"/>
    <w:rsid w:val="475074F2"/>
    <w:rsid w:val="47508482"/>
    <w:rsid w:val="4751AF7D"/>
    <w:rsid w:val="475460F5"/>
    <w:rsid w:val="4754BCD9"/>
    <w:rsid w:val="4775856B"/>
    <w:rsid w:val="477662C1"/>
    <w:rsid w:val="477FAFA3"/>
    <w:rsid w:val="479CEF70"/>
    <w:rsid w:val="479D0DD7"/>
    <w:rsid w:val="47A0684B"/>
    <w:rsid w:val="47A35F08"/>
    <w:rsid w:val="47A55FB7"/>
    <w:rsid w:val="47AFC086"/>
    <w:rsid w:val="47B1A745"/>
    <w:rsid w:val="47B5A987"/>
    <w:rsid w:val="47B6F843"/>
    <w:rsid w:val="47BA597A"/>
    <w:rsid w:val="47BB1D44"/>
    <w:rsid w:val="47BC1E96"/>
    <w:rsid w:val="47C003B1"/>
    <w:rsid w:val="47C7C89A"/>
    <w:rsid w:val="47CF3F99"/>
    <w:rsid w:val="47D110DD"/>
    <w:rsid w:val="47D6A03C"/>
    <w:rsid w:val="47D94E81"/>
    <w:rsid w:val="47DB7C11"/>
    <w:rsid w:val="47DBF3D2"/>
    <w:rsid w:val="47E7F667"/>
    <w:rsid w:val="47EAC92E"/>
    <w:rsid w:val="47F28CA1"/>
    <w:rsid w:val="47FAA080"/>
    <w:rsid w:val="4800BCBD"/>
    <w:rsid w:val="4801AD34"/>
    <w:rsid w:val="4807D701"/>
    <w:rsid w:val="480A847A"/>
    <w:rsid w:val="4811A752"/>
    <w:rsid w:val="48144DF7"/>
    <w:rsid w:val="481B4F1C"/>
    <w:rsid w:val="481B7D83"/>
    <w:rsid w:val="481F901B"/>
    <w:rsid w:val="4823B0AC"/>
    <w:rsid w:val="4825716A"/>
    <w:rsid w:val="482E0011"/>
    <w:rsid w:val="48402028"/>
    <w:rsid w:val="484308DD"/>
    <w:rsid w:val="48493E7E"/>
    <w:rsid w:val="484DD89F"/>
    <w:rsid w:val="484F2444"/>
    <w:rsid w:val="48538B75"/>
    <w:rsid w:val="4858DF86"/>
    <w:rsid w:val="485BCC57"/>
    <w:rsid w:val="4861BA75"/>
    <w:rsid w:val="486F7F9B"/>
    <w:rsid w:val="4877C50E"/>
    <w:rsid w:val="487B3E9B"/>
    <w:rsid w:val="487C2873"/>
    <w:rsid w:val="487C294D"/>
    <w:rsid w:val="487FAECA"/>
    <w:rsid w:val="488146FB"/>
    <w:rsid w:val="48914F8E"/>
    <w:rsid w:val="4892BB9B"/>
    <w:rsid w:val="48975A94"/>
    <w:rsid w:val="48ABBB81"/>
    <w:rsid w:val="48B3A9D9"/>
    <w:rsid w:val="48B530E7"/>
    <w:rsid w:val="48BAAB8B"/>
    <w:rsid w:val="48BEAF5C"/>
    <w:rsid w:val="48BFA514"/>
    <w:rsid w:val="48C298E4"/>
    <w:rsid w:val="48C891AA"/>
    <w:rsid w:val="48CBFE03"/>
    <w:rsid w:val="48D7EAEC"/>
    <w:rsid w:val="48DC7A74"/>
    <w:rsid w:val="48EB856E"/>
    <w:rsid w:val="48FCBFF9"/>
    <w:rsid w:val="48FDBE5D"/>
    <w:rsid w:val="48FEEB27"/>
    <w:rsid w:val="490090B8"/>
    <w:rsid w:val="4906861D"/>
    <w:rsid w:val="490790F6"/>
    <w:rsid w:val="4907BC04"/>
    <w:rsid w:val="49095ABE"/>
    <w:rsid w:val="490BFEB4"/>
    <w:rsid w:val="490EB23B"/>
    <w:rsid w:val="49119F14"/>
    <w:rsid w:val="4914A09B"/>
    <w:rsid w:val="4916ED64"/>
    <w:rsid w:val="491D6210"/>
    <w:rsid w:val="492501E4"/>
    <w:rsid w:val="492B2AD4"/>
    <w:rsid w:val="492C9A9E"/>
    <w:rsid w:val="49320557"/>
    <w:rsid w:val="49431213"/>
    <w:rsid w:val="4943CE36"/>
    <w:rsid w:val="49470087"/>
    <w:rsid w:val="494777A7"/>
    <w:rsid w:val="4948B58D"/>
    <w:rsid w:val="4952A538"/>
    <w:rsid w:val="49559812"/>
    <w:rsid w:val="495A9C18"/>
    <w:rsid w:val="495C1BDE"/>
    <w:rsid w:val="495F0A3A"/>
    <w:rsid w:val="4964AF02"/>
    <w:rsid w:val="4968E86E"/>
    <w:rsid w:val="4972F1F5"/>
    <w:rsid w:val="497323E2"/>
    <w:rsid w:val="497E774D"/>
    <w:rsid w:val="49832625"/>
    <w:rsid w:val="49898173"/>
    <w:rsid w:val="49916E83"/>
    <w:rsid w:val="499B5795"/>
    <w:rsid w:val="499FECBA"/>
    <w:rsid w:val="49A09450"/>
    <w:rsid w:val="49A78352"/>
    <w:rsid w:val="49A7ECD8"/>
    <w:rsid w:val="49A9BEDB"/>
    <w:rsid w:val="49AC5201"/>
    <w:rsid w:val="49AD4D99"/>
    <w:rsid w:val="49AD73A4"/>
    <w:rsid w:val="49B0763B"/>
    <w:rsid w:val="49B3B4DF"/>
    <w:rsid w:val="49BA71C8"/>
    <w:rsid w:val="49BB1A66"/>
    <w:rsid w:val="49BF236D"/>
    <w:rsid w:val="49C0E28B"/>
    <w:rsid w:val="49C16A0A"/>
    <w:rsid w:val="49C76F08"/>
    <w:rsid w:val="49C7FDDE"/>
    <w:rsid w:val="49C89369"/>
    <w:rsid w:val="49C90A23"/>
    <w:rsid w:val="49CB4133"/>
    <w:rsid w:val="49CB9193"/>
    <w:rsid w:val="49CBBB59"/>
    <w:rsid w:val="49CE2B21"/>
    <w:rsid w:val="49D68906"/>
    <w:rsid w:val="49DCC97F"/>
    <w:rsid w:val="49DDFAF4"/>
    <w:rsid w:val="49E15FF3"/>
    <w:rsid w:val="49E238E3"/>
    <w:rsid w:val="49E692EF"/>
    <w:rsid w:val="49F68A28"/>
    <w:rsid w:val="4A04C26C"/>
    <w:rsid w:val="4A0AC5F4"/>
    <w:rsid w:val="4A0F96D5"/>
    <w:rsid w:val="4A15E195"/>
    <w:rsid w:val="4A20DDC3"/>
    <w:rsid w:val="4A24EBE1"/>
    <w:rsid w:val="4A2A7EB5"/>
    <w:rsid w:val="4A2D0C80"/>
    <w:rsid w:val="4A340AEE"/>
    <w:rsid w:val="4A393920"/>
    <w:rsid w:val="4A3BF4F0"/>
    <w:rsid w:val="4A44BDD5"/>
    <w:rsid w:val="4A457037"/>
    <w:rsid w:val="4A5562F9"/>
    <w:rsid w:val="4A588D3E"/>
    <w:rsid w:val="4A58C781"/>
    <w:rsid w:val="4A58FD51"/>
    <w:rsid w:val="4A606D6C"/>
    <w:rsid w:val="4A6AF532"/>
    <w:rsid w:val="4A6F250D"/>
    <w:rsid w:val="4A805271"/>
    <w:rsid w:val="4A84049D"/>
    <w:rsid w:val="4A8AD312"/>
    <w:rsid w:val="4A92AF9F"/>
    <w:rsid w:val="4AA4AC70"/>
    <w:rsid w:val="4AAA8C55"/>
    <w:rsid w:val="4AAB7826"/>
    <w:rsid w:val="4ABEDCC2"/>
    <w:rsid w:val="4ABFD3C9"/>
    <w:rsid w:val="4AD25F0F"/>
    <w:rsid w:val="4AD9E8CF"/>
    <w:rsid w:val="4ADF7434"/>
    <w:rsid w:val="4ADFFBEE"/>
    <w:rsid w:val="4AE0CCF4"/>
    <w:rsid w:val="4AE51F4B"/>
    <w:rsid w:val="4AED60B9"/>
    <w:rsid w:val="4AEF07D2"/>
    <w:rsid w:val="4AF290A9"/>
    <w:rsid w:val="4AF41781"/>
    <w:rsid w:val="4AF8BBDA"/>
    <w:rsid w:val="4AF962F4"/>
    <w:rsid w:val="4AFA29D9"/>
    <w:rsid w:val="4B00732A"/>
    <w:rsid w:val="4B05A4E8"/>
    <w:rsid w:val="4B0F94EB"/>
    <w:rsid w:val="4B10B2C4"/>
    <w:rsid w:val="4B11894D"/>
    <w:rsid w:val="4B1313BF"/>
    <w:rsid w:val="4B166194"/>
    <w:rsid w:val="4B16D339"/>
    <w:rsid w:val="4B18CEF1"/>
    <w:rsid w:val="4B2572D0"/>
    <w:rsid w:val="4B264359"/>
    <w:rsid w:val="4B265333"/>
    <w:rsid w:val="4B28061C"/>
    <w:rsid w:val="4B386C4E"/>
    <w:rsid w:val="4B38EC5C"/>
    <w:rsid w:val="4B3DB20E"/>
    <w:rsid w:val="4B3E1729"/>
    <w:rsid w:val="4B420B3A"/>
    <w:rsid w:val="4B4F8B0E"/>
    <w:rsid w:val="4B5326CD"/>
    <w:rsid w:val="4B53474B"/>
    <w:rsid w:val="4B5A7541"/>
    <w:rsid w:val="4B5D1210"/>
    <w:rsid w:val="4B6569D7"/>
    <w:rsid w:val="4B670D95"/>
    <w:rsid w:val="4B709217"/>
    <w:rsid w:val="4B737944"/>
    <w:rsid w:val="4B7D85A4"/>
    <w:rsid w:val="4B801BB5"/>
    <w:rsid w:val="4B809BFA"/>
    <w:rsid w:val="4B844A09"/>
    <w:rsid w:val="4B8D5424"/>
    <w:rsid w:val="4B8DAE87"/>
    <w:rsid w:val="4B913CCC"/>
    <w:rsid w:val="4B9E9E43"/>
    <w:rsid w:val="4B9FCBE5"/>
    <w:rsid w:val="4BA99634"/>
    <w:rsid w:val="4BAECA05"/>
    <w:rsid w:val="4BB4D6C1"/>
    <w:rsid w:val="4BB80C66"/>
    <w:rsid w:val="4BBE9FB1"/>
    <w:rsid w:val="4BC19182"/>
    <w:rsid w:val="4BC5F7EC"/>
    <w:rsid w:val="4BC6D451"/>
    <w:rsid w:val="4BC879F9"/>
    <w:rsid w:val="4BCAEBC8"/>
    <w:rsid w:val="4BCD7854"/>
    <w:rsid w:val="4BCF98CE"/>
    <w:rsid w:val="4BD6C3A8"/>
    <w:rsid w:val="4BDA3308"/>
    <w:rsid w:val="4BDC4336"/>
    <w:rsid w:val="4BDE4E60"/>
    <w:rsid w:val="4BE34EB1"/>
    <w:rsid w:val="4BEC3100"/>
    <w:rsid w:val="4BF25159"/>
    <w:rsid w:val="4BF3EE60"/>
    <w:rsid w:val="4BF5DE7D"/>
    <w:rsid w:val="4C026C13"/>
    <w:rsid w:val="4C0316FC"/>
    <w:rsid w:val="4C059051"/>
    <w:rsid w:val="4C0BD0A4"/>
    <w:rsid w:val="4C109CD7"/>
    <w:rsid w:val="4C112A4F"/>
    <w:rsid w:val="4C119CB9"/>
    <w:rsid w:val="4C143A05"/>
    <w:rsid w:val="4C1CAECC"/>
    <w:rsid w:val="4C23AA83"/>
    <w:rsid w:val="4C24BB12"/>
    <w:rsid w:val="4C290E13"/>
    <w:rsid w:val="4C2C9429"/>
    <w:rsid w:val="4C342217"/>
    <w:rsid w:val="4C34C9D4"/>
    <w:rsid w:val="4C3544D6"/>
    <w:rsid w:val="4C40F453"/>
    <w:rsid w:val="4C42357D"/>
    <w:rsid w:val="4C451678"/>
    <w:rsid w:val="4C46A6BD"/>
    <w:rsid w:val="4C46FA89"/>
    <w:rsid w:val="4C48C392"/>
    <w:rsid w:val="4C4A83C1"/>
    <w:rsid w:val="4C4D72BE"/>
    <w:rsid w:val="4C524290"/>
    <w:rsid w:val="4C5634D3"/>
    <w:rsid w:val="4C597205"/>
    <w:rsid w:val="4C5C4DD3"/>
    <w:rsid w:val="4C64EC08"/>
    <w:rsid w:val="4C6E208D"/>
    <w:rsid w:val="4C6EBDE0"/>
    <w:rsid w:val="4C7AE779"/>
    <w:rsid w:val="4C804406"/>
    <w:rsid w:val="4C819D48"/>
    <w:rsid w:val="4C96ED52"/>
    <w:rsid w:val="4C98222D"/>
    <w:rsid w:val="4C98FA6D"/>
    <w:rsid w:val="4C99C095"/>
    <w:rsid w:val="4C9EF0F0"/>
    <w:rsid w:val="4CA3A227"/>
    <w:rsid w:val="4CA4B5A5"/>
    <w:rsid w:val="4CA72A01"/>
    <w:rsid w:val="4CB73DDC"/>
    <w:rsid w:val="4CC5D580"/>
    <w:rsid w:val="4CC8991E"/>
    <w:rsid w:val="4CCA7573"/>
    <w:rsid w:val="4CCBF0CE"/>
    <w:rsid w:val="4CCDA389"/>
    <w:rsid w:val="4CD010CA"/>
    <w:rsid w:val="4CE6AB1F"/>
    <w:rsid w:val="4CEA0651"/>
    <w:rsid w:val="4CED316F"/>
    <w:rsid w:val="4CF0AC79"/>
    <w:rsid w:val="4CF0D59D"/>
    <w:rsid w:val="4CF33E1D"/>
    <w:rsid w:val="4CF3ABA9"/>
    <w:rsid w:val="4CF6EE02"/>
    <w:rsid w:val="4CFD3E7D"/>
    <w:rsid w:val="4D004CC7"/>
    <w:rsid w:val="4D0D8740"/>
    <w:rsid w:val="4D16606D"/>
    <w:rsid w:val="4D1F7267"/>
    <w:rsid w:val="4D20CADA"/>
    <w:rsid w:val="4D251489"/>
    <w:rsid w:val="4D261F78"/>
    <w:rsid w:val="4D33A636"/>
    <w:rsid w:val="4D3950CE"/>
    <w:rsid w:val="4D4C6D47"/>
    <w:rsid w:val="4D4D1D48"/>
    <w:rsid w:val="4D4EA463"/>
    <w:rsid w:val="4D5232A5"/>
    <w:rsid w:val="4D58BB72"/>
    <w:rsid w:val="4D5DCD38"/>
    <w:rsid w:val="4D64B04E"/>
    <w:rsid w:val="4D660613"/>
    <w:rsid w:val="4D685033"/>
    <w:rsid w:val="4D6C3039"/>
    <w:rsid w:val="4D6D70FE"/>
    <w:rsid w:val="4D6F5075"/>
    <w:rsid w:val="4D705382"/>
    <w:rsid w:val="4D7A55C8"/>
    <w:rsid w:val="4D82E60B"/>
    <w:rsid w:val="4D8CAFF1"/>
    <w:rsid w:val="4D96DD33"/>
    <w:rsid w:val="4D9BE77D"/>
    <w:rsid w:val="4D9E78DF"/>
    <w:rsid w:val="4DA29613"/>
    <w:rsid w:val="4DA44D1A"/>
    <w:rsid w:val="4DAE6677"/>
    <w:rsid w:val="4DB1FC0B"/>
    <w:rsid w:val="4DB25668"/>
    <w:rsid w:val="4DC32D8D"/>
    <w:rsid w:val="4DCCF7E9"/>
    <w:rsid w:val="4DD02F71"/>
    <w:rsid w:val="4DD21F8E"/>
    <w:rsid w:val="4DD36FBC"/>
    <w:rsid w:val="4DD7000A"/>
    <w:rsid w:val="4DDABE6A"/>
    <w:rsid w:val="4DDE0E34"/>
    <w:rsid w:val="4DDEDF98"/>
    <w:rsid w:val="4DE314FA"/>
    <w:rsid w:val="4DE3C294"/>
    <w:rsid w:val="4DE48DC5"/>
    <w:rsid w:val="4DE5F790"/>
    <w:rsid w:val="4DEBA801"/>
    <w:rsid w:val="4DED9ADF"/>
    <w:rsid w:val="4DEE670F"/>
    <w:rsid w:val="4DF66253"/>
    <w:rsid w:val="4DFBD237"/>
    <w:rsid w:val="4DFF5790"/>
    <w:rsid w:val="4E04C519"/>
    <w:rsid w:val="4E04CAF3"/>
    <w:rsid w:val="4E0CCBCB"/>
    <w:rsid w:val="4E10E155"/>
    <w:rsid w:val="4E11C046"/>
    <w:rsid w:val="4E155760"/>
    <w:rsid w:val="4E162244"/>
    <w:rsid w:val="4E168612"/>
    <w:rsid w:val="4E1C6087"/>
    <w:rsid w:val="4E2F7863"/>
    <w:rsid w:val="4E3A92A5"/>
    <w:rsid w:val="4E3B288B"/>
    <w:rsid w:val="4E45C668"/>
    <w:rsid w:val="4E476B8F"/>
    <w:rsid w:val="4E5554A4"/>
    <w:rsid w:val="4E590823"/>
    <w:rsid w:val="4E5BF291"/>
    <w:rsid w:val="4E5C1344"/>
    <w:rsid w:val="4E5FADCB"/>
    <w:rsid w:val="4E60C6F2"/>
    <w:rsid w:val="4E616442"/>
    <w:rsid w:val="4E626566"/>
    <w:rsid w:val="4E69148A"/>
    <w:rsid w:val="4E70F8C4"/>
    <w:rsid w:val="4E742DCD"/>
    <w:rsid w:val="4E77AEBB"/>
    <w:rsid w:val="4E8B9D64"/>
    <w:rsid w:val="4E8E7D74"/>
    <w:rsid w:val="4E8FA9C2"/>
    <w:rsid w:val="4E924E8C"/>
    <w:rsid w:val="4E932E32"/>
    <w:rsid w:val="4E994AFB"/>
    <w:rsid w:val="4E9E377F"/>
    <w:rsid w:val="4EA2384B"/>
    <w:rsid w:val="4EB0F0EE"/>
    <w:rsid w:val="4EB2B9CD"/>
    <w:rsid w:val="4EB7A643"/>
    <w:rsid w:val="4EB9D945"/>
    <w:rsid w:val="4EBE9100"/>
    <w:rsid w:val="4EC27467"/>
    <w:rsid w:val="4EC55505"/>
    <w:rsid w:val="4ED14B5C"/>
    <w:rsid w:val="4EE20841"/>
    <w:rsid w:val="4EE225C4"/>
    <w:rsid w:val="4EE90C31"/>
    <w:rsid w:val="4EED026E"/>
    <w:rsid w:val="4EFDE936"/>
    <w:rsid w:val="4F0B84EA"/>
    <w:rsid w:val="4F0BACF9"/>
    <w:rsid w:val="4F132CFF"/>
    <w:rsid w:val="4F1387E7"/>
    <w:rsid w:val="4F1A8405"/>
    <w:rsid w:val="4F2C2661"/>
    <w:rsid w:val="4F2C466E"/>
    <w:rsid w:val="4F313266"/>
    <w:rsid w:val="4F32736E"/>
    <w:rsid w:val="4F3308CF"/>
    <w:rsid w:val="4F34F504"/>
    <w:rsid w:val="4F3BB536"/>
    <w:rsid w:val="4F3BED09"/>
    <w:rsid w:val="4F43522A"/>
    <w:rsid w:val="4F47926F"/>
    <w:rsid w:val="4F48B089"/>
    <w:rsid w:val="4F4E9A0A"/>
    <w:rsid w:val="4F57DA39"/>
    <w:rsid w:val="4F5BA94B"/>
    <w:rsid w:val="4F5E1786"/>
    <w:rsid w:val="4F5FF4E5"/>
    <w:rsid w:val="4F705059"/>
    <w:rsid w:val="4F772ED9"/>
    <w:rsid w:val="4F7E66A6"/>
    <w:rsid w:val="4F80BA5C"/>
    <w:rsid w:val="4F80D0DF"/>
    <w:rsid w:val="4F8BBA0C"/>
    <w:rsid w:val="4F8DAFF0"/>
    <w:rsid w:val="4F9ED89F"/>
    <w:rsid w:val="4FA0D344"/>
    <w:rsid w:val="4FA220BE"/>
    <w:rsid w:val="4FA50BAD"/>
    <w:rsid w:val="4FBD60D2"/>
    <w:rsid w:val="4FC15CF7"/>
    <w:rsid w:val="4FC755F3"/>
    <w:rsid w:val="4FC8D6E6"/>
    <w:rsid w:val="4FC99D00"/>
    <w:rsid w:val="4FCC7A5B"/>
    <w:rsid w:val="4FCD848C"/>
    <w:rsid w:val="4FCF306C"/>
    <w:rsid w:val="4FD07FE3"/>
    <w:rsid w:val="4FDB3D5D"/>
    <w:rsid w:val="4FDF600D"/>
    <w:rsid w:val="4FE1B22B"/>
    <w:rsid w:val="4FE2CC9D"/>
    <w:rsid w:val="4FE6252D"/>
    <w:rsid w:val="4FEDC57E"/>
    <w:rsid w:val="4FF811AE"/>
    <w:rsid w:val="4FFAA01F"/>
    <w:rsid w:val="4FFF181C"/>
    <w:rsid w:val="5000FBFA"/>
    <w:rsid w:val="5004515E"/>
    <w:rsid w:val="500D546D"/>
    <w:rsid w:val="5011966D"/>
    <w:rsid w:val="50164C86"/>
    <w:rsid w:val="5018A742"/>
    <w:rsid w:val="5028DBE3"/>
    <w:rsid w:val="5028FABC"/>
    <w:rsid w:val="5036467D"/>
    <w:rsid w:val="503D85F4"/>
    <w:rsid w:val="503FA2CC"/>
    <w:rsid w:val="5040CCB9"/>
    <w:rsid w:val="5049F877"/>
    <w:rsid w:val="504C8536"/>
    <w:rsid w:val="504D7FB4"/>
    <w:rsid w:val="50545DAC"/>
    <w:rsid w:val="5055456C"/>
    <w:rsid w:val="50570463"/>
    <w:rsid w:val="505A8203"/>
    <w:rsid w:val="505F7313"/>
    <w:rsid w:val="50665B00"/>
    <w:rsid w:val="5067C955"/>
    <w:rsid w:val="506CE556"/>
    <w:rsid w:val="506FFA51"/>
    <w:rsid w:val="50721671"/>
    <w:rsid w:val="50722289"/>
    <w:rsid w:val="507BAC43"/>
    <w:rsid w:val="50803393"/>
    <w:rsid w:val="5080BA16"/>
    <w:rsid w:val="5086CB6A"/>
    <w:rsid w:val="508B0FB4"/>
    <w:rsid w:val="508C4FBD"/>
    <w:rsid w:val="5094B25D"/>
    <w:rsid w:val="509BF920"/>
    <w:rsid w:val="50A7BC05"/>
    <w:rsid w:val="50C17E7A"/>
    <w:rsid w:val="50C29721"/>
    <w:rsid w:val="50CF170B"/>
    <w:rsid w:val="50D2DB3C"/>
    <w:rsid w:val="50D69276"/>
    <w:rsid w:val="50D78B0B"/>
    <w:rsid w:val="50D79122"/>
    <w:rsid w:val="50DBB62E"/>
    <w:rsid w:val="50E236B3"/>
    <w:rsid w:val="50E23B54"/>
    <w:rsid w:val="50E29B44"/>
    <w:rsid w:val="50E44AD3"/>
    <w:rsid w:val="50F5B467"/>
    <w:rsid w:val="50FB4E20"/>
    <w:rsid w:val="5103B544"/>
    <w:rsid w:val="5106904D"/>
    <w:rsid w:val="5116EBDC"/>
    <w:rsid w:val="51196C2C"/>
    <w:rsid w:val="511AC78C"/>
    <w:rsid w:val="511CA6A4"/>
    <w:rsid w:val="511EF404"/>
    <w:rsid w:val="51241208"/>
    <w:rsid w:val="512CC49B"/>
    <w:rsid w:val="512CE1B4"/>
    <w:rsid w:val="512FA1CF"/>
    <w:rsid w:val="51312C6E"/>
    <w:rsid w:val="5132D254"/>
    <w:rsid w:val="51334949"/>
    <w:rsid w:val="51423560"/>
    <w:rsid w:val="514296CB"/>
    <w:rsid w:val="51481E9D"/>
    <w:rsid w:val="51584CFA"/>
    <w:rsid w:val="515EBDF5"/>
    <w:rsid w:val="5165885F"/>
    <w:rsid w:val="516B1117"/>
    <w:rsid w:val="516C6846"/>
    <w:rsid w:val="518CE3A2"/>
    <w:rsid w:val="51A5860C"/>
    <w:rsid w:val="51AF11C7"/>
    <w:rsid w:val="51B7FB99"/>
    <w:rsid w:val="51B81BD4"/>
    <w:rsid w:val="51B98E24"/>
    <w:rsid w:val="51BB637E"/>
    <w:rsid w:val="51CB278B"/>
    <w:rsid w:val="51DEC9D4"/>
    <w:rsid w:val="51DED165"/>
    <w:rsid w:val="51E087E8"/>
    <w:rsid w:val="51ECF1BB"/>
    <w:rsid w:val="51F061AB"/>
    <w:rsid w:val="51F410A0"/>
    <w:rsid w:val="520B95D5"/>
    <w:rsid w:val="52194D3D"/>
    <w:rsid w:val="521B33A6"/>
    <w:rsid w:val="521D001A"/>
    <w:rsid w:val="523A4C2B"/>
    <w:rsid w:val="523D8375"/>
    <w:rsid w:val="52417BEA"/>
    <w:rsid w:val="525212EC"/>
    <w:rsid w:val="526359D4"/>
    <w:rsid w:val="5266D51A"/>
    <w:rsid w:val="526C8F27"/>
    <w:rsid w:val="526E47F9"/>
    <w:rsid w:val="527C68F8"/>
    <w:rsid w:val="528593ED"/>
    <w:rsid w:val="5286C9AF"/>
    <w:rsid w:val="5287AD7C"/>
    <w:rsid w:val="528AAA1B"/>
    <w:rsid w:val="528CFB33"/>
    <w:rsid w:val="5296CACC"/>
    <w:rsid w:val="52A42F1D"/>
    <w:rsid w:val="52A4DE9A"/>
    <w:rsid w:val="52A71ED3"/>
    <w:rsid w:val="52AD200C"/>
    <w:rsid w:val="52AE86EC"/>
    <w:rsid w:val="52AECC45"/>
    <w:rsid w:val="52AEFC2E"/>
    <w:rsid w:val="52B8FC6D"/>
    <w:rsid w:val="52C40FC9"/>
    <w:rsid w:val="52CC1092"/>
    <w:rsid w:val="52D43AC8"/>
    <w:rsid w:val="52D6D674"/>
    <w:rsid w:val="52D71577"/>
    <w:rsid w:val="52DDA09B"/>
    <w:rsid w:val="52E0E92C"/>
    <w:rsid w:val="52E1F974"/>
    <w:rsid w:val="52E23E54"/>
    <w:rsid w:val="52EC3410"/>
    <w:rsid w:val="52F6A1E5"/>
    <w:rsid w:val="52FBE933"/>
    <w:rsid w:val="530505ED"/>
    <w:rsid w:val="530E84EF"/>
    <w:rsid w:val="531A0F49"/>
    <w:rsid w:val="531A1AED"/>
    <w:rsid w:val="531DFF89"/>
    <w:rsid w:val="531EA55E"/>
    <w:rsid w:val="532055C3"/>
    <w:rsid w:val="53280CCC"/>
    <w:rsid w:val="532A1A7F"/>
    <w:rsid w:val="53360862"/>
    <w:rsid w:val="53374F62"/>
    <w:rsid w:val="533E7EE7"/>
    <w:rsid w:val="5342A64F"/>
    <w:rsid w:val="53488ADE"/>
    <w:rsid w:val="5356BCD1"/>
    <w:rsid w:val="535A0C22"/>
    <w:rsid w:val="535C7CBA"/>
    <w:rsid w:val="5364EC17"/>
    <w:rsid w:val="5365B26B"/>
    <w:rsid w:val="53695EBD"/>
    <w:rsid w:val="536D8E36"/>
    <w:rsid w:val="5372C321"/>
    <w:rsid w:val="53833D13"/>
    <w:rsid w:val="538465A7"/>
    <w:rsid w:val="53870061"/>
    <w:rsid w:val="538D21D0"/>
    <w:rsid w:val="53931AC0"/>
    <w:rsid w:val="53946BC5"/>
    <w:rsid w:val="539C02CD"/>
    <w:rsid w:val="53A78103"/>
    <w:rsid w:val="53AF91AD"/>
    <w:rsid w:val="53B6EDFB"/>
    <w:rsid w:val="53C95FB8"/>
    <w:rsid w:val="53CA71D9"/>
    <w:rsid w:val="53D1A3E2"/>
    <w:rsid w:val="53D9CE2A"/>
    <w:rsid w:val="53DF1B6D"/>
    <w:rsid w:val="53E90DCE"/>
    <w:rsid w:val="53F1A46C"/>
    <w:rsid w:val="53F5AC07"/>
    <w:rsid w:val="53F6E77C"/>
    <w:rsid w:val="53F7FCD3"/>
    <w:rsid w:val="53F97702"/>
    <w:rsid w:val="53FF45A9"/>
    <w:rsid w:val="540357CB"/>
    <w:rsid w:val="540E3BF3"/>
    <w:rsid w:val="54116B91"/>
    <w:rsid w:val="5420DBF5"/>
    <w:rsid w:val="54323EE8"/>
    <w:rsid w:val="54367BF0"/>
    <w:rsid w:val="5439DFEB"/>
    <w:rsid w:val="54466351"/>
    <w:rsid w:val="54493274"/>
    <w:rsid w:val="544F0992"/>
    <w:rsid w:val="5451C339"/>
    <w:rsid w:val="545D6321"/>
    <w:rsid w:val="5463E037"/>
    <w:rsid w:val="5466A416"/>
    <w:rsid w:val="546D8C4C"/>
    <w:rsid w:val="546F1453"/>
    <w:rsid w:val="54751325"/>
    <w:rsid w:val="54799C61"/>
    <w:rsid w:val="547A94B0"/>
    <w:rsid w:val="54827F16"/>
    <w:rsid w:val="548480B8"/>
    <w:rsid w:val="548B7A2D"/>
    <w:rsid w:val="5490A7AA"/>
    <w:rsid w:val="54955627"/>
    <w:rsid w:val="5496B4E6"/>
    <w:rsid w:val="5497D902"/>
    <w:rsid w:val="549B1FD5"/>
    <w:rsid w:val="549BD0D2"/>
    <w:rsid w:val="549D56BD"/>
    <w:rsid w:val="54A92F7E"/>
    <w:rsid w:val="54AF8F94"/>
    <w:rsid w:val="54B45C8E"/>
    <w:rsid w:val="54BB7A1C"/>
    <w:rsid w:val="54BC235F"/>
    <w:rsid w:val="54BD6A41"/>
    <w:rsid w:val="54C32867"/>
    <w:rsid w:val="54C85DFA"/>
    <w:rsid w:val="54C9B0D2"/>
    <w:rsid w:val="54D14CC7"/>
    <w:rsid w:val="54D71DE7"/>
    <w:rsid w:val="54E0EBDF"/>
    <w:rsid w:val="54E22D50"/>
    <w:rsid w:val="54E2ACDC"/>
    <w:rsid w:val="54E39317"/>
    <w:rsid w:val="54FBAD06"/>
    <w:rsid w:val="54FC9140"/>
    <w:rsid w:val="5506A4EF"/>
    <w:rsid w:val="550CC50D"/>
    <w:rsid w:val="55106109"/>
    <w:rsid w:val="5522C0D8"/>
    <w:rsid w:val="552DA810"/>
    <w:rsid w:val="552EFD46"/>
    <w:rsid w:val="5535D76E"/>
    <w:rsid w:val="55388252"/>
    <w:rsid w:val="553AA58D"/>
    <w:rsid w:val="553F5EFD"/>
    <w:rsid w:val="55411919"/>
    <w:rsid w:val="554184CA"/>
    <w:rsid w:val="5547B04C"/>
    <w:rsid w:val="5556811E"/>
    <w:rsid w:val="55570B36"/>
    <w:rsid w:val="5557A398"/>
    <w:rsid w:val="557AF91B"/>
    <w:rsid w:val="558F273E"/>
    <w:rsid w:val="55949417"/>
    <w:rsid w:val="559E163D"/>
    <w:rsid w:val="559E3759"/>
    <w:rsid w:val="559EF1F5"/>
    <w:rsid w:val="55A8ECFB"/>
    <w:rsid w:val="55AC2B69"/>
    <w:rsid w:val="55B150B7"/>
    <w:rsid w:val="55B289EE"/>
    <w:rsid w:val="55B76434"/>
    <w:rsid w:val="55BEB956"/>
    <w:rsid w:val="55BFFB0B"/>
    <w:rsid w:val="55C003BD"/>
    <w:rsid w:val="55C7E4B5"/>
    <w:rsid w:val="55C8A528"/>
    <w:rsid w:val="55CE701E"/>
    <w:rsid w:val="55D6BBA1"/>
    <w:rsid w:val="55DBDCF0"/>
    <w:rsid w:val="55DDC24D"/>
    <w:rsid w:val="55E34CA8"/>
    <w:rsid w:val="55E53AF2"/>
    <w:rsid w:val="55E7838D"/>
    <w:rsid w:val="55EE81C0"/>
    <w:rsid w:val="55F0F5A1"/>
    <w:rsid w:val="55F733E8"/>
    <w:rsid w:val="55F77EFA"/>
    <w:rsid w:val="55F7E1C3"/>
    <w:rsid w:val="56058AE6"/>
    <w:rsid w:val="560AF860"/>
    <w:rsid w:val="560D2FD2"/>
    <w:rsid w:val="560E3859"/>
    <w:rsid w:val="5616E806"/>
    <w:rsid w:val="5617FAF4"/>
    <w:rsid w:val="5619CE90"/>
    <w:rsid w:val="561A96A1"/>
    <w:rsid w:val="561C7E15"/>
    <w:rsid w:val="56250959"/>
    <w:rsid w:val="56270E61"/>
    <w:rsid w:val="562FECE3"/>
    <w:rsid w:val="5630D172"/>
    <w:rsid w:val="563C9FB1"/>
    <w:rsid w:val="5646EFF0"/>
    <w:rsid w:val="564C52D7"/>
    <w:rsid w:val="564D4137"/>
    <w:rsid w:val="565D07D9"/>
    <w:rsid w:val="5660887B"/>
    <w:rsid w:val="5662641C"/>
    <w:rsid w:val="566337A5"/>
    <w:rsid w:val="5666F6AF"/>
    <w:rsid w:val="566E197A"/>
    <w:rsid w:val="566E9A0A"/>
    <w:rsid w:val="56730609"/>
    <w:rsid w:val="5673E40A"/>
    <w:rsid w:val="567BBA4F"/>
    <w:rsid w:val="568895AE"/>
    <w:rsid w:val="56A74104"/>
    <w:rsid w:val="56A7A7C8"/>
    <w:rsid w:val="56AC37AB"/>
    <w:rsid w:val="56B1C6C2"/>
    <w:rsid w:val="56B7FFED"/>
    <w:rsid w:val="56B9706F"/>
    <w:rsid w:val="56BA479C"/>
    <w:rsid w:val="56BA9B73"/>
    <w:rsid w:val="56BDA64B"/>
    <w:rsid w:val="56C90468"/>
    <w:rsid w:val="56CC8B8B"/>
    <w:rsid w:val="56D07A25"/>
    <w:rsid w:val="56D2A91B"/>
    <w:rsid w:val="56D6484D"/>
    <w:rsid w:val="56D78057"/>
    <w:rsid w:val="56D936A0"/>
    <w:rsid w:val="56DA6E03"/>
    <w:rsid w:val="56DC02B2"/>
    <w:rsid w:val="56DF1741"/>
    <w:rsid w:val="56E1D20B"/>
    <w:rsid w:val="56E6D69F"/>
    <w:rsid w:val="56E6F961"/>
    <w:rsid w:val="56EA9280"/>
    <w:rsid w:val="56ECDF95"/>
    <w:rsid w:val="56F4A2B7"/>
    <w:rsid w:val="57031D95"/>
    <w:rsid w:val="570EE3B9"/>
    <w:rsid w:val="57104B04"/>
    <w:rsid w:val="5710E24B"/>
    <w:rsid w:val="57198C08"/>
    <w:rsid w:val="571D0F00"/>
    <w:rsid w:val="571F1731"/>
    <w:rsid w:val="572829EA"/>
    <w:rsid w:val="572882C1"/>
    <w:rsid w:val="572F41FB"/>
    <w:rsid w:val="57342B1E"/>
    <w:rsid w:val="574451EF"/>
    <w:rsid w:val="574CE510"/>
    <w:rsid w:val="5758ED4A"/>
    <w:rsid w:val="57646145"/>
    <w:rsid w:val="576754A8"/>
    <w:rsid w:val="576F4E43"/>
    <w:rsid w:val="5770BD84"/>
    <w:rsid w:val="5771A60E"/>
    <w:rsid w:val="5774E5EE"/>
    <w:rsid w:val="5778A3D8"/>
    <w:rsid w:val="578369BB"/>
    <w:rsid w:val="57837530"/>
    <w:rsid w:val="5787741B"/>
    <w:rsid w:val="57912135"/>
    <w:rsid w:val="57952156"/>
    <w:rsid w:val="579C2E2A"/>
    <w:rsid w:val="57A178D3"/>
    <w:rsid w:val="57A3E1C2"/>
    <w:rsid w:val="57A66DAD"/>
    <w:rsid w:val="57ADBBF6"/>
    <w:rsid w:val="57ADF06E"/>
    <w:rsid w:val="57B4C695"/>
    <w:rsid w:val="57BBE438"/>
    <w:rsid w:val="57BDDE0B"/>
    <w:rsid w:val="57BE540D"/>
    <w:rsid w:val="57BE8A2B"/>
    <w:rsid w:val="57C316C6"/>
    <w:rsid w:val="57C404F2"/>
    <w:rsid w:val="57C6F20C"/>
    <w:rsid w:val="57C995AC"/>
    <w:rsid w:val="57C9B300"/>
    <w:rsid w:val="57D021FA"/>
    <w:rsid w:val="57D41BF1"/>
    <w:rsid w:val="57D52BDA"/>
    <w:rsid w:val="57D9FC20"/>
    <w:rsid w:val="57DA98C7"/>
    <w:rsid w:val="57DDC767"/>
    <w:rsid w:val="57DF29BA"/>
    <w:rsid w:val="57DFB6D6"/>
    <w:rsid w:val="57E0EDDD"/>
    <w:rsid w:val="57E1429F"/>
    <w:rsid w:val="57E309A8"/>
    <w:rsid w:val="57EB841B"/>
    <w:rsid w:val="57EF7664"/>
    <w:rsid w:val="57F06B58"/>
    <w:rsid w:val="57F687EF"/>
    <w:rsid w:val="57F6B5D6"/>
    <w:rsid w:val="57F74823"/>
    <w:rsid w:val="58056FDF"/>
    <w:rsid w:val="5814EEA6"/>
    <w:rsid w:val="581A0489"/>
    <w:rsid w:val="58290603"/>
    <w:rsid w:val="582A7A92"/>
    <w:rsid w:val="582C89DF"/>
    <w:rsid w:val="582CE26D"/>
    <w:rsid w:val="583654BD"/>
    <w:rsid w:val="5838FA4E"/>
    <w:rsid w:val="58392647"/>
    <w:rsid w:val="583A6F3C"/>
    <w:rsid w:val="583CDE9B"/>
    <w:rsid w:val="583D278D"/>
    <w:rsid w:val="584532A0"/>
    <w:rsid w:val="585223DD"/>
    <w:rsid w:val="585394F4"/>
    <w:rsid w:val="5859BF73"/>
    <w:rsid w:val="58600FBF"/>
    <w:rsid w:val="5860882D"/>
    <w:rsid w:val="5861F449"/>
    <w:rsid w:val="58672BA7"/>
    <w:rsid w:val="586A526F"/>
    <w:rsid w:val="586B1BEE"/>
    <w:rsid w:val="586F9B02"/>
    <w:rsid w:val="58732074"/>
    <w:rsid w:val="5878FDF9"/>
    <w:rsid w:val="58801A60"/>
    <w:rsid w:val="5889809D"/>
    <w:rsid w:val="588AA973"/>
    <w:rsid w:val="588E678D"/>
    <w:rsid w:val="588E94E7"/>
    <w:rsid w:val="58902C2D"/>
    <w:rsid w:val="58971A14"/>
    <w:rsid w:val="589EB669"/>
    <w:rsid w:val="58A38FD8"/>
    <w:rsid w:val="58A3FF67"/>
    <w:rsid w:val="58A6D22B"/>
    <w:rsid w:val="58BB2EE2"/>
    <w:rsid w:val="58CC5258"/>
    <w:rsid w:val="58CD57F9"/>
    <w:rsid w:val="58CE45EF"/>
    <w:rsid w:val="58CFBCB7"/>
    <w:rsid w:val="58D101A5"/>
    <w:rsid w:val="58D39507"/>
    <w:rsid w:val="58D8BD9C"/>
    <w:rsid w:val="58DD4F40"/>
    <w:rsid w:val="58DE1393"/>
    <w:rsid w:val="58E7F960"/>
    <w:rsid w:val="58EE6C90"/>
    <w:rsid w:val="58FB4177"/>
    <w:rsid w:val="58FD5712"/>
    <w:rsid w:val="58FD9AFB"/>
    <w:rsid w:val="590FE3B1"/>
    <w:rsid w:val="591013F2"/>
    <w:rsid w:val="59125BE1"/>
    <w:rsid w:val="5915A2CC"/>
    <w:rsid w:val="59164807"/>
    <w:rsid w:val="5921B08C"/>
    <w:rsid w:val="59330CF7"/>
    <w:rsid w:val="59342AE6"/>
    <w:rsid w:val="593A2349"/>
    <w:rsid w:val="594433A8"/>
    <w:rsid w:val="595108A7"/>
    <w:rsid w:val="595684E2"/>
    <w:rsid w:val="5956E132"/>
    <w:rsid w:val="595B00D5"/>
    <w:rsid w:val="595DB8AB"/>
    <w:rsid w:val="595EB180"/>
    <w:rsid w:val="59630814"/>
    <w:rsid w:val="596572A3"/>
    <w:rsid w:val="596E4DE6"/>
    <w:rsid w:val="596F55DA"/>
    <w:rsid w:val="5970CF32"/>
    <w:rsid w:val="597A5F7E"/>
    <w:rsid w:val="597C8ADF"/>
    <w:rsid w:val="59820248"/>
    <w:rsid w:val="5983011E"/>
    <w:rsid w:val="598AB511"/>
    <w:rsid w:val="598EE5CF"/>
    <w:rsid w:val="59905274"/>
    <w:rsid w:val="59927C4B"/>
    <w:rsid w:val="5996FB5B"/>
    <w:rsid w:val="599C2B0E"/>
    <w:rsid w:val="59A27176"/>
    <w:rsid w:val="59A34793"/>
    <w:rsid w:val="59B152D4"/>
    <w:rsid w:val="59BEF740"/>
    <w:rsid w:val="59C0143F"/>
    <w:rsid w:val="59C61145"/>
    <w:rsid w:val="59C725D7"/>
    <w:rsid w:val="59C7FEFC"/>
    <w:rsid w:val="59CD5198"/>
    <w:rsid w:val="59D447ED"/>
    <w:rsid w:val="59D44ED4"/>
    <w:rsid w:val="59DC9E87"/>
    <w:rsid w:val="59DF3F2F"/>
    <w:rsid w:val="59F0186C"/>
    <w:rsid w:val="59F0A56D"/>
    <w:rsid w:val="59F6BB4D"/>
    <w:rsid w:val="59FB4FE0"/>
    <w:rsid w:val="5A2011FD"/>
    <w:rsid w:val="5A2BDE36"/>
    <w:rsid w:val="5A32C40A"/>
    <w:rsid w:val="5A334AAD"/>
    <w:rsid w:val="5A44EF76"/>
    <w:rsid w:val="5A4E7943"/>
    <w:rsid w:val="5A5B7987"/>
    <w:rsid w:val="5A66BF98"/>
    <w:rsid w:val="5A6CCBD6"/>
    <w:rsid w:val="5A7305F0"/>
    <w:rsid w:val="5A75E4A0"/>
    <w:rsid w:val="5A790063"/>
    <w:rsid w:val="5A7EE6B9"/>
    <w:rsid w:val="5A8856F4"/>
    <w:rsid w:val="5A8A4044"/>
    <w:rsid w:val="5AA0D345"/>
    <w:rsid w:val="5AA3DB82"/>
    <w:rsid w:val="5AA48869"/>
    <w:rsid w:val="5AA6AEFD"/>
    <w:rsid w:val="5AADD842"/>
    <w:rsid w:val="5AB0FEF9"/>
    <w:rsid w:val="5AB52505"/>
    <w:rsid w:val="5AB5F3D6"/>
    <w:rsid w:val="5ABD7993"/>
    <w:rsid w:val="5AC0471E"/>
    <w:rsid w:val="5AC1D74D"/>
    <w:rsid w:val="5AC2B546"/>
    <w:rsid w:val="5AC773BF"/>
    <w:rsid w:val="5AD3B47B"/>
    <w:rsid w:val="5AE29D89"/>
    <w:rsid w:val="5AEA423A"/>
    <w:rsid w:val="5AEB96A3"/>
    <w:rsid w:val="5AEFD386"/>
    <w:rsid w:val="5B050C7F"/>
    <w:rsid w:val="5B130A4F"/>
    <w:rsid w:val="5B133880"/>
    <w:rsid w:val="5B1A388B"/>
    <w:rsid w:val="5B1A8077"/>
    <w:rsid w:val="5B1D3823"/>
    <w:rsid w:val="5B210D7A"/>
    <w:rsid w:val="5B399561"/>
    <w:rsid w:val="5B437A72"/>
    <w:rsid w:val="5B4A95C6"/>
    <w:rsid w:val="5B507060"/>
    <w:rsid w:val="5B54E452"/>
    <w:rsid w:val="5B57EF2D"/>
    <w:rsid w:val="5B5B5A4D"/>
    <w:rsid w:val="5B69E5A5"/>
    <w:rsid w:val="5B7AE7BB"/>
    <w:rsid w:val="5B80606B"/>
    <w:rsid w:val="5B83CDE6"/>
    <w:rsid w:val="5B8FE86B"/>
    <w:rsid w:val="5B94B977"/>
    <w:rsid w:val="5B950AB7"/>
    <w:rsid w:val="5B9B43D9"/>
    <w:rsid w:val="5B9F9B50"/>
    <w:rsid w:val="5BA0CE1A"/>
    <w:rsid w:val="5BA67767"/>
    <w:rsid w:val="5BA76CA0"/>
    <w:rsid w:val="5BB7EFF7"/>
    <w:rsid w:val="5BB88A10"/>
    <w:rsid w:val="5BBD3D3C"/>
    <w:rsid w:val="5BBE0012"/>
    <w:rsid w:val="5BC530E3"/>
    <w:rsid w:val="5BC82140"/>
    <w:rsid w:val="5BCA0212"/>
    <w:rsid w:val="5BCE48BD"/>
    <w:rsid w:val="5BCF2637"/>
    <w:rsid w:val="5BE036A7"/>
    <w:rsid w:val="5BE60635"/>
    <w:rsid w:val="5BE750D0"/>
    <w:rsid w:val="5BF0DF0F"/>
    <w:rsid w:val="5BF2C9B1"/>
    <w:rsid w:val="5BF52BC4"/>
    <w:rsid w:val="5BF701EA"/>
    <w:rsid w:val="5BFE5A20"/>
    <w:rsid w:val="5BFEF035"/>
    <w:rsid w:val="5C077B17"/>
    <w:rsid w:val="5C0AB612"/>
    <w:rsid w:val="5C0AE805"/>
    <w:rsid w:val="5C19E694"/>
    <w:rsid w:val="5C1D823A"/>
    <w:rsid w:val="5C1E8D4C"/>
    <w:rsid w:val="5C2128C3"/>
    <w:rsid w:val="5C2A375B"/>
    <w:rsid w:val="5C2D9282"/>
    <w:rsid w:val="5C307BE3"/>
    <w:rsid w:val="5C3360FF"/>
    <w:rsid w:val="5C36BB5B"/>
    <w:rsid w:val="5C3AB96E"/>
    <w:rsid w:val="5C3CD20A"/>
    <w:rsid w:val="5C3F859C"/>
    <w:rsid w:val="5C40C082"/>
    <w:rsid w:val="5C41B2D6"/>
    <w:rsid w:val="5C439097"/>
    <w:rsid w:val="5C47BEF2"/>
    <w:rsid w:val="5C4F487D"/>
    <w:rsid w:val="5C50F0C0"/>
    <w:rsid w:val="5C51B390"/>
    <w:rsid w:val="5C5BDDBB"/>
    <w:rsid w:val="5C5E9682"/>
    <w:rsid w:val="5C63C926"/>
    <w:rsid w:val="5C6728B6"/>
    <w:rsid w:val="5C6E5B30"/>
    <w:rsid w:val="5C75D0FF"/>
    <w:rsid w:val="5C761B89"/>
    <w:rsid w:val="5C863FF0"/>
    <w:rsid w:val="5C94ABC2"/>
    <w:rsid w:val="5C9EC9BA"/>
    <w:rsid w:val="5CA06B9E"/>
    <w:rsid w:val="5CA2628A"/>
    <w:rsid w:val="5CA2BE58"/>
    <w:rsid w:val="5CB4AF7D"/>
    <w:rsid w:val="5CBA448F"/>
    <w:rsid w:val="5CC24FEE"/>
    <w:rsid w:val="5CCA2569"/>
    <w:rsid w:val="5CCD2626"/>
    <w:rsid w:val="5CD3E201"/>
    <w:rsid w:val="5CDF44DB"/>
    <w:rsid w:val="5CE41548"/>
    <w:rsid w:val="5CE9FA18"/>
    <w:rsid w:val="5CED5B6A"/>
    <w:rsid w:val="5CF07773"/>
    <w:rsid w:val="5CF72FB9"/>
    <w:rsid w:val="5CF8F40A"/>
    <w:rsid w:val="5CFA44E8"/>
    <w:rsid w:val="5D167CB7"/>
    <w:rsid w:val="5D1A45DA"/>
    <w:rsid w:val="5D22D0CB"/>
    <w:rsid w:val="5D233E5F"/>
    <w:rsid w:val="5D36D1E1"/>
    <w:rsid w:val="5D403D53"/>
    <w:rsid w:val="5D455A34"/>
    <w:rsid w:val="5D4AFFDA"/>
    <w:rsid w:val="5D4B2268"/>
    <w:rsid w:val="5D540648"/>
    <w:rsid w:val="5D5F1DC5"/>
    <w:rsid w:val="5D61182A"/>
    <w:rsid w:val="5D61590E"/>
    <w:rsid w:val="5D62A827"/>
    <w:rsid w:val="5D65C2D1"/>
    <w:rsid w:val="5D65E78A"/>
    <w:rsid w:val="5D6AE32F"/>
    <w:rsid w:val="5D732150"/>
    <w:rsid w:val="5D7BBECC"/>
    <w:rsid w:val="5D7F34EE"/>
    <w:rsid w:val="5D88765F"/>
    <w:rsid w:val="5D8D22B0"/>
    <w:rsid w:val="5D937DEE"/>
    <w:rsid w:val="5D957160"/>
    <w:rsid w:val="5D9AA845"/>
    <w:rsid w:val="5DA4A71E"/>
    <w:rsid w:val="5DA807B6"/>
    <w:rsid w:val="5DAA4DD4"/>
    <w:rsid w:val="5DAE0A80"/>
    <w:rsid w:val="5DBB66AC"/>
    <w:rsid w:val="5DBD3033"/>
    <w:rsid w:val="5DC35EBD"/>
    <w:rsid w:val="5DC63742"/>
    <w:rsid w:val="5DCBA0E4"/>
    <w:rsid w:val="5DCCBAF4"/>
    <w:rsid w:val="5DCE01F6"/>
    <w:rsid w:val="5DCF40B5"/>
    <w:rsid w:val="5DD1B157"/>
    <w:rsid w:val="5DD3C83A"/>
    <w:rsid w:val="5DD969E4"/>
    <w:rsid w:val="5DDAAF9F"/>
    <w:rsid w:val="5DDBCECF"/>
    <w:rsid w:val="5DE4FFCD"/>
    <w:rsid w:val="5E02078B"/>
    <w:rsid w:val="5E02D444"/>
    <w:rsid w:val="5E0B9A93"/>
    <w:rsid w:val="5E0BB48D"/>
    <w:rsid w:val="5E14C2B3"/>
    <w:rsid w:val="5E174FF0"/>
    <w:rsid w:val="5E18A4F1"/>
    <w:rsid w:val="5E275741"/>
    <w:rsid w:val="5E2A24EE"/>
    <w:rsid w:val="5E2D0356"/>
    <w:rsid w:val="5E333D9F"/>
    <w:rsid w:val="5E35C2AA"/>
    <w:rsid w:val="5E3B0668"/>
    <w:rsid w:val="5E4A6AC7"/>
    <w:rsid w:val="5E4C7B67"/>
    <w:rsid w:val="5E4E621F"/>
    <w:rsid w:val="5E54830F"/>
    <w:rsid w:val="5E618162"/>
    <w:rsid w:val="5E628477"/>
    <w:rsid w:val="5E64F107"/>
    <w:rsid w:val="5E6692C3"/>
    <w:rsid w:val="5E6D7E53"/>
    <w:rsid w:val="5E707751"/>
    <w:rsid w:val="5E723634"/>
    <w:rsid w:val="5E76A708"/>
    <w:rsid w:val="5E78A8E1"/>
    <w:rsid w:val="5E79A2E5"/>
    <w:rsid w:val="5E855516"/>
    <w:rsid w:val="5E86AD2C"/>
    <w:rsid w:val="5E89BC38"/>
    <w:rsid w:val="5E8B0CDC"/>
    <w:rsid w:val="5E8FB0A6"/>
    <w:rsid w:val="5E92CE5C"/>
    <w:rsid w:val="5E95A043"/>
    <w:rsid w:val="5E96F8F1"/>
    <w:rsid w:val="5E99C5B3"/>
    <w:rsid w:val="5EA212DC"/>
    <w:rsid w:val="5EA26FBC"/>
    <w:rsid w:val="5EA50A12"/>
    <w:rsid w:val="5EB01E71"/>
    <w:rsid w:val="5EB7A91E"/>
    <w:rsid w:val="5EB83461"/>
    <w:rsid w:val="5EB8D20C"/>
    <w:rsid w:val="5EBEF05A"/>
    <w:rsid w:val="5ED5DCF9"/>
    <w:rsid w:val="5ED96BD5"/>
    <w:rsid w:val="5EDB79A8"/>
    <w:rsid w:val="5EE7A65F"/>
    <w:rsid w:val="5EF11BD7"/>
    <w:rsid w:val="5EF20C53"/>
    <w:rsid w:val="5EF86488"/>
    <w:rsid w:val="5F082E33"/>
    <w:rsid w:val="5F084546"/>
    <w:rsid w:val="5F0C1D0B"/>
    <w:rsid w:val="5F165123"/>
    <w:rsid w:val="5F18A8E1"/>
    <w:rsid w:val="5F210083"/>
    <w:rsid w:val="5F2CEE9C"/>
    <w:rsid w:val="5F366C7E"/>
    <w:rsid w:val="5F37A70A"/>
    <w:rsid w:val="5F3DA3A2"/>
    <w:rsid w:val="5F44E0D1"/>
    <w:rsid w:val="5F52EF4C"/>
    <w:rsid w:val="5F59718C"/>
    <w:rsid w:val="5F59F768"/>
    <w:rsid w:val="5F61658F"/>
    <w:rsid w:val="5F65F905"/>
    <w:rsid w:val="5F6C115E"/>
    <w:rsid w:val="5F7BC1DA"/>
    <w:rsid w:val="5F7D2833"/>
    <w:rsid w:val="5F7E7EDE"/>
    <w:rsid w:val="5F80AF2E"/>
    <w:rsid w:val="5F837122"/>
    <w:rsid w:val="5F87A711"/>
    <w:rsid w:val="5F981D21"/>
    <w:rsid w:val="5F982CE5"/>
    <w:rsid w:val="5F9A88A1"/>
    <w:rsid w:val="5F9EB2A5"/>
    <w:rsid w:val="5FA001D0"/>
    <w:rsid w:val="5FA6F274"/>
    <w:rsid w:val="5FAF007B"/>
    <w:rsid w:val="5FAFE19C"/>
    <w:rsid w:val="5FB35F9D"/>
    <w:rsid w:val="5FB84B7A"/>
    <w:rsid w:val="5FB90FE7"/>
    <w:rsid w:val="5FCCFFDD"/>
    <w:rsid w:val="5FD0EB4A"/>
    <w:rsid w:val="5FD39EF5"/>
    <w:rsid w:val="5FD44B30"/>
    <w:rsid w:val="5FD65A1E"/>
    <w:rsid w:val="5FE134CD"/>
    <w:rsid w:val="5FE9661B"/>
    <w:rsid w:val="5FEBFF98"/>
    <w:rsid w:val="5FED0BAB"/>
    <w:rsid w:val="5FF6CC3E"/>
    <w:rsid w:val="60010908"/>
    <w:rsid w:val="6005B8E0"/>
    <w:rsid w:val="60071B41"/>
    <w:rsid w:val="600DCD92"/>
    <w:rsid w:val="600DEE57"/>
    <w:rsid w:val="601161FE"/>
    <w:rsid w:val="6014AE85"/>
    <w:rsid w:val="6014CB08"/>
    <w:rsid w:val="6027741B"/>
    <w:rsid w:val="602D88EB"/>
    <w:rsid w:val="602FED13"/>
    <w:rsid w:val="60334D02"/>
    <w:rsid w:val="60374E98"/>
    <w:rsid w:val="603BC1C7"/>
    <w:rsid w:val="603CB8CC"/>
    <w:rsid w:val="603DF936"/>
    <w:rsid w:val="603F42C3"/>
    <w:rsid w:val="60400A16"/>
    <w:rsid w:val="604546F3"/>
    <w:rsid w:val="604A7436"/>
    <w:rsid w:val="604A9BB3"/>
    <w:rsid w:val="60565E50"/>
    <w:rsid w:val="60591715"/>
    <w:rsid w:val="605BBA71"/>
    <w:rsid w:val="605D96F5"/>
    <w:rsid w:val="6068C18D"/>
    <w:rsid w:val="60690D35"/>
    <w:rsid w:val="6069C4AB"/>
    <w:rsid w:val="6071832D"/>
    <w:rsid w:val="607B6CC1"/>
    <w:rsid w:val="607C2CB9"/>
    <w:rsid w:val="608267FB"/>
    <w:rsid w:val="60834B5F"/>
    <w:rsid w:val="6086F7E1"/>
    <w:rsid w:val="608C06B9"/>
    <w:rsid w:val="6095BA05"/>
    <w:rsid w:val="609654B4"/>
    <w:rsid w:val="60A03630"/>
    <w:rsid w:val="60A04135"/>
    <w:rsid w:val="60A29A7F"/>
    <w:rsid w:val="60A2BDC6"/>
    <w:rsid w:val="60A5E7C2"/>
    <w:rsid w:val="60A80477"/>
    <w:rsid w:val="60AE91C8"/>
    <w:rsid w:val="60B76F66"/>
    <w:rsid w:val="60C2C0A3"/>
    <w:rsid w:val="60D4C18E"/>
    <w:rsid w:val="60DC3AE5"/>
    <w:rsid w:val="60E28FEB"/>
    <w:rsid w:val="60E62337"/>
    <w:rsid w:val="60E9AE97"/>
    <w:rsid w:val="60EF86E1"/>
    <w:rsid w:val="60F192BD"/>
    <w:rsid w:val="60F42B3A"/>
    <w:rsid w:val="6100671F"/>
    <w:rsid w:val="6114B312"/>
    <w:rsid w:val="611AE530"/>
    <w:rsid w:val="611B7DF1"/>
    <w:rsid w:val="611BCDB3"/>
    <w:rsid w:val="61211F01"/>
    <w:rsid w:val="6121507D"/>
    <w:rsid w:val="6121755F"/>
    <w:rsid w:val="612EC65D"/>
    <w:rsid w:val="61309034"/>
    <w:rsid w:val="6130B275"/>
    <w:rsid w:val="613B476F"/>
    <w:rsid w:val="613CD70A"/>
    <w:rsid w:val="61449424"/>
    <w:rsid w:val="61482BCD"/>
    <w:rsid w:val="614C7F2A"/>
    <w:rsid w:val="615175D7"/>
    <w:rsid w:val="615DE6D8"/>
    <w:rsid w:val="6160A0DE"/>
    <w:rsid w:val="616317E3"/>
    <w:rsid w:val="6165E382"/>
    <w:rsid w:val="616C0663"/>
    <w:rsid w:val="617E2A11"/>
    <w:rsid w:val="61836033"/>
    <w:rsid w:val="6183CE47"/>
    <w:rsid w:val="618EBC21"/>
    <w:rsid w:val="61903026"/>
    <w:rsid w:val="6197AC0E"/>
    <w:rsid w:val="619AC88A"/>
    <w:rsid w:val="619DAC5A"/>
    <w:rsid w:val="61A0B7B0"/>
    <w:rsid w:val="61A7C8F5"/>
    <w:rsid w:val="61A805C8"/>
    <w:rsid w:val="61AA9E1D"/>
    <w:rsid w:val="61B00DAB"/>
    <w:rsid w:val="61B043F2"/>
    <w:rsid w:val="61BF9F66"/>
    <w:rsid w:val="61C1CA2A"/>
    <w:rsid w:val="61CFC78D"/>
    <w:rsid w:val="61E8762C"/>
    <w:rsid w:val="61F7AE23"/>
    <w:rsid w:val="61F909B8"/>
    <w:rsid w:val="61FE52F5"/>
    <w:rsid w:val="61FFF868"/>
    <w:rsid w:val="62118AC3"/>
    <w:rsid w:val="62164D37"/>
    <w:rsid w:val="621C852C"/>
    <w:rsid w:val="6227531F"/>
    <w:rsid w:val="6228FF3B"/>
    <w:rsid w:val="622AEA34"/>
    <w:rsid w:val="622D968C"/>
    <w:rsid w:val="622D9F9D"/>
    <w:rsid w:val="6237AEA8"/>
    <w:rsid w:val="623D0300"/>
    <w:rsid w:val="623D891D"/>
    <w:rsid w:val="623F5417"/>
    <w:rsid w:val="6245F097"/>
    <w:rsid w:val="62479265"/>
    <w:rsid w:val="624911FC"/>
    <w:rsid w:val="62491C59"/>
    <w:rsid w:val="6249DD61"/>
    <w:rsid w:val="625105BD"/>
    <w:rsid w:val="625177CC"/>
    <w:rsid w:val="62529EDA"/>
    <w:rsid w:val="6256258F"/>
    <w:rsid w:val="625A2ED3"/>
    <w:rsid w:val="6260606B"/>
    <w:rsid w:val="62640A3C"/>
    <w:rsid w:val="62651FA6"/>
    <w:rsid w:val="626B9A01"/>
    <w:rsid w:val="626B9FC5"/>
    <w:rsid w:val="62724DD1"/>
    <w:rsid w:val="6272B599"/>
    <w:rsid w:val="6274F69E"/>
    <w:rsid w:val="627776C8"/>
    <w:rsid w:val="6277B919"/>
    <w:rsid w:val="627E6C42"/>
    <w:rsid w:val="628071C1"/>
    <w:rsid w:val="62823C3D"/>
    <w:rsid w:val="628B0925"/>
    <w:rsid w:val="629FD8BD"/>
    <w:rsid w:val="62A56668"/>
    <w:rsid w:val="62A63B4E"/>
    <w:rsid w:val="62AEFB59"/>
    <w:rsid w:val="62B5A3E0"/>
    <w:rsid w:val="62B71CB9"/>
    <w:rsid w:val="62BCAB9D"/>
    <w:rsid w:val="62C1E59B"/>
    <w:rsid w:val="62C30F7C"/>
    <w:rsid w:val="62CAEE97"/>
    <w:rsid w:val="62CE899F"/>
    <w:rsid w:val="62D70DE4"/>
    <w:rsid w:val="62DFCF58"/>
    <w:rsid w:val="62F9D942"/>
    <w:rsid w:val="62FDD16E"/>
    <w:rsid w:val="6300CDD4"/>
    <w:rsid w:val="630700DC"/>
    <w:rsid w:val="6308502E"/>
    <w:rsid w:val="630903B2"/>
    <w:rsid w:val="630A31D8"/>
    <w:rsid w:val="630CC1B8"/>
    <w:rsid w:val="630DA7AC"/>
    <w:rsid w:val="63137434"/>
    <w:rsid w:val="6313DB3A"/>
    <w:rsid w:val="631D142F"/>
    <w:rsid w:val="6327C94F"/>
    <w:rsid w:val="632DF172"/>
    <w:rsid w:val="633A145A"/>
    <w:rsid w:val="633F0EC8"/>
    <w:rsid w:val="6340BF06"/>
    <w:rsid w:val="6343DBE1"/>
    <w:rsid w:val="634A0157"/>
    <w:rsid w:val="634D5930"/>
    <w:rsid w:val="634DA2ED"/>
    <w:rsid w:val="6354023E"/>
    <w:rsid w:val="635574E0"/>
    <w:rsid w:val="6364C4AE"/>
    <w:rsid w:val="63656332"/>
    <w:rsid w:val="6369D738"/>
    <w:rsid w:val="636A99E2"/>
    <w:rsid w:val="6377D458"/>
    <w:rsid w:val="637A23E6"/>
    <w:rsid w:val="637C2A59"/>
    <w:rsid w:val="6384ABC1"/>
    <w:rsid w:val="63902A9B"/>
    <w:rsid w:val="63925596"/>
    <w:rsid w:val="639FBDDE"/>
    <w:rsid w:val="63A2DF73"/>
    <w:rsid w:val="63AC2387"/>
    <w:rsid w:val="63ACD695"/>
    <w:rsid w:val="63AF470D"/>
    <w:rsid w:val="63B970DD"/>
    <w:rsid w:val="63C150F2"/>
    <w:rsid w:val="63C3AA22"/>
    <w:rsid w:val="63C7CD2E"/>
    <w:rsid w:val="63CDA199"/>
    <w:rsid w:val="63DB54EA"/>
    <w:rsid w:val="63E7076B"/>
    <w:rsid w:val="63EFD0AC"/>
    <w:rsid w:val="63F46592"/>
    <w:rsid w:val="63F4FCE2"/>
    <w:rsid w:val="63F6CD44"/>
    <w:rsid w:val="6400275C"/>
    <w:rsid w:val="64034264"/>
    <w:rsid w:val="64056D11"/>
    <w:rsid w:val="640FC8F9"/>
    <w:rsid w:val="64117506"/>
    <w:rsid w:val="6415F167"/>
    <w:rsid w:val="64163346"/>
    <w:rsid w:val="641E149F"/>
    <w:rsid w:val="64200AB9"/>
    <w:rsid w:val="6421CCC4"/>
    <w:rsid w:val="64248789"/>
    <w:rsid w:val="642CDD5A"/>
    <w:rsid w:val="643705F6"/>
    <w:rsid w:val="643B99F7"/>
    <w:rsid w:val="643DF179"/>
    <w:rsid w:val="643E9DD3"/>
    <w:rsid w:val="643F1AEF"/>
    <w:rsid w:val="64410DA9"/>
    <w:rsid w:val="64461FEB"/>
    <w:rsid w:val="644797F6"/>
    <w:rsid w:val="644800FD"/>
    <w:rsid w:val="644D1B60"/>
    <w:rsid w:val="6454F41C"/>
    <w:rsid w:val="6464BC1F"/>
    <w:rsid w:val="6465D36D"/>
    <w:rsid w:val="6468FA16"/>
    <w:rsid w:val="6468FF7F"/>
    <w:rsid w:val="647889FF"/>
    <w:rsid w:val="648413C5"/>
    <w:rsid w:val="649268C0"/>
    <w:rsid w:val="6494222C"/>
    <w:rsid w:val="6498BA2A"/>
    <w:rsid w:val="649D6783"/>
    <w:rsid w:val="64A7641D"/>
    <w:rsid w:val="64B2E9C4"/>
    <w:rsid w:val="64B422F2"/>
    <w:rsid w:val="64BDFD8E"/>
    <w:rsid w:val="64C3F367"/>
    <w:rsid w:val="64C741BA"/>
    <w:rsid w:val="64CDBFDE"/>
    <w:rsid w:val="64E189F5"/>
    <w:rsid w:val="64E38702"/>
    <w:rsid w:val="64E43258"/>
    <w:rsid w:val="64EC151B"/>
    <w:rsid w:val="64ED86F5"/>
    <w:rsid w:val="64EE7736"/>
    <w:rsid w:val="64F2BEFF"/>
    <w:rsid w:val="64F81993"/>
    <w:rsid w:val="64FDC5CD"/>
    <w:rsid w:val="64FF9091"/>
    <w:rsid w:val="65052682"/>
    <w:rsid w:val="65079E5A"/>
    <w:rsid w:val="650D85CD"/>
    <w:rsid w:val="65136D79"/>
    <w:rsid w:val="6513DE07"/>
    <w:rsid w:val="6514EAED"/>
    <w:rsid w:val="651881DF"/>
    <w:rsid w:val="651B2F0C"/>
    <w:rsid w:val="6520C1BE"/>
    <w:rsid w:val="6537A821"/>
    <w:rsid w:val="65380C05"/>
    <w:rsid w:val="65386AA1"/>
    <w:rsid w:val="653D61CC"/>
    <w:rsid w:val="653FC3F9"/>
    <w:rsid w:val="65440FA1"/>
    <w:rsid w:val="6547451C"/>
    <w:rsid w:val="65479353"/>
    <w:rsid w:val="654F7EFE"/>
    <w:rsid w:val="6551CD8C"/>
    <w:rsid w:val="6556F25D"/>
    <w:rsid w:val="655912ED"/>
    <w:rsid w:val="655EF3DB"/>
    <w:rsid w:val="655FB2E8"/>
    <w:rsid w:val="6563BFD5"/>
    <w:rsid w:val="6564CE00"/>
    <w:rsid w:val="6569978D"/>
    <w:rsid w:val="656FFD1C"/>
    <w:rsid w:val="657743C9"/>
    <w:rsid w:val="657BE2FD"/>
    <w:rsid w:val="657F1F5C"/>
    <w:rsid w:val="6582ED8F"/>
    <w:rsid w:val="658AC26E"/>
    <w:rsid w:val="659001A0"/>
    <w:rsid w:val="65952DB8"/>
    <w:rsid w:val="659AC57A"/>
    <w:rsid w:val="65A28DD3"/>
    <w:rsid w:val="65A60D6C"/>
    <w:rsid w:val="65AC0D63"/>
    <w:rsid w:val="65AE5C9E"/>
    <w:rsid w:val="65B4B381"/>
    <w:rsid w:val="65BB1F03"/>
    <w:rsid w:val="65BEA618"/>
    <w:rsid w:val="65BF6D3E"/>
    <w:rsid w:val="65C0452B"/>
    <w:rsid w:val="65C52D96"/>
    <w:rsid w:val="65C9547E"/>
    <w:rsid w:val="65C97B2A"/>
    <w:rsid w:val="65CD4FFD"/>
    <w:rsid w:val="65CDB99E"/>
    <w:rsid w:val="65D64BB4"/>
    <w:rsid w:val="65DA09C1"/>
    <w:rsid w:val="65DCA0F2"/>
    <w:rsid w:val="65DE59BE"/>
    <w:rsid w:val="65DF6E08"/>
    <w:rsid w:val="65E4F31A"/>
    <w:rsid w:val="65E72795"/>
    <w:rsid w:val="65EC85D5"/>
    <w:rsid w:val="65F1E4DB"/>
    <w:rsid w:val="65F60C03"/>
    <w:rsid w:val="65FC1C34"/>
    <w:rsid w:val="66104479"/>
    <w:rsid w:val="66155430"/>
    <w:rsid w:val="662126C7"/>
    <w:rsid w:val="6630C862"/>
    <w:rsid w:val="6638CD21"/>
    <w:rsid w:val="663FB9AA"/>
    <w:rsid w:val="66417788"/>
    <w:rsid w:val="66474D6F"/>
    <w:rsid w:val="664C1328"/>
    <w:rsid w:val="664EF2DF"/>
    <w:rsid w:val="66573B4D"/>
    <w:rsid w:val="66583546"/>
    <w:rsid w:val="665880E7"/>
    <w:rsid w:val="66589E7C"/>
    <w:rsid w:val="665919E3"/>
    <w:rsid w:val="6660EA05"/>
    <w:rsid w:val="6666F35F"/>
    <w:rsid w:val="666B7E25"/>
    <w:rsid w:val="666F2BF4"/>
    <w:rsid w:val="666FD2A0"/>
    <w:rsid w:val="66728D4E"/>
    <w:rsid w:val="667CB1FC"/>
    <w:rsid w:val="668019CC"/>
    <w:rsid w:val="6681FF27"/>
    <w:rsid w:val="6683D71F"/>
    <w:rsid w:val="6691000A"/>
    <w:rsid w:val="66932041"/>
    <w:rsid w:val="6698449E"/>
    <w:rsid w:val="669BD3EF"/>
    <w:rsid w:val="66A46D56"/>
    <w:rsid w:val="66AD774C"/>
    <w:rsid w:val="66ADF47F"/>
    <w:rsid w:val="66B13E81"/>
    <w:rsid w:val="66B4C653"/>
    <w:rsid w:val="66B5688E"/>
    <w:rsid w:val="66B7BE89"/>
    <w:rsid w:val="66BCF3B2"/>
    <w:rsid w:val="66C94EA2"/>
    <w:rsid w:val="66CB5A5D"/>
    <w:rsid w:val="66CD11B2"/>
    <w:rsid w:val="66D0616B"/>
    <w:rsid w:val="66D3A8B1"/>
    <w:rsid w:val="66D40C4D"/>
    <w:rsid w:val="66D4D7C1"/>
    <w:rsid w:val="66D5C27F"/>
    <w:rsid w:val="66DBE7A0"/>
    <w:rsid w:val="66E1EC2E"/>
    <w:rsid w:val="66E5D037"/>
    <w:rsid w:val="66F226AF"/>
    <w:rsid w:val="66F4642B"/>
    <w:rsid w:val="6711D4F1"/>
    <w:rsid w:val="67188492"/>
    <w:rsid w:val="672AF9BC"/>
    <w:rsid w:val="672FB260"/>
    <w:rsid w:val="673E3B28"/>
    <w:rsid w:val="67404069"/>
    <w:rsid w:val="674CAD91"/>
    <w:rsid w:val="67569F13"/>
    <w:rsid w:val="67598AD4"/>
    <w:rsid w:val="676383FC"/>
    <w:rsid w:val="6767D5B6"/>
    <w:rsid w:val="676A230B"/>
    <w:rsid w:val="676C55C3"/>
    <w:rsid w:val="676EDE9C"/>
    <w:rsid w:val="6770CE95"/>
    <w:rsid w:val="678022AC"/>
    <w:rsid w:val="678BC7DD"/>
    <w:rsid w:val="67913A3D"/>
    <w:rsid w:val="6795FCE2"/>
    <w:rsid w:val="679A1FB1"/>
    <w:rsid w:val="679BCEB3"/>
    <w:rsid w:val="679C1A50"/>
    <w:rsid w:val="679E730B"/>
    <w:rsid w:val="67A0982C"/>
    <w:rsid w:val="67A118C5"/>
    <w:rsid w:val="67A7C487"/>
    <w:rsid w:val="67A85444"/>
    <w:rsid w:val="67AB123D"/>
    <w:rsid w:val="67ABE437"/>
    <w:rsid w:val="67B050A1"/>
    <w:rsid w:val="67B6AD6C"/>
    <w:rsid w:val="67BCDEB9"/>
    <w:rsid w:val="67BDBE4D"/>
    <w:rsid w:val="67C0DBE4"/>
    <w:rsid w:val="67C3DD44"/>
    <w:rsid w:val="67C8966F"/>
    <w:rsid w:val="67CBBBFC"/>
    <w:rsid w:val="67CD8E90"/>
    <w:rsid w:val="67D334F1"/>
    <w:rsid w:val="67D5671F"/>
    <w:rsid w:val="67DB175A"/>
    <w:rsid w:val="67EA7554"/>
    <w:rsid w:val="67FEBD0E"/>
    <w:rsid w:val="6801D009"/>
    <w:rsid w:val="6804C9EC"/>
    <w:rsid w:val="6809BC69"/>
    <w:rsid w:val="68143220"/>
    <w:rsid w:val="681A8847"/>
    <w:rsid w:val="681B2212"/>
    <w:rsid w:val="68215D76"/>
    <w:rsid w:val="682492B6"/>
    <w:rsid w:val="6826E12C"/>
    <w:rsid w:val="68293712"/>
    <w:rsid w:val="6829E32E"/>
    <w:rsid w:val="682DA26F"/>
    <w:rsid w:val="683158E6"/>
    <w:rsid w:val="6831EBB2"/>
    <w:rsid w:val="6833F768"/>
    <w:rsid w:val="6836B8BD"/>
    <w:rsid w:val="6839C3B4"/>
    <w:rsid w:val="683F01EE"/>
    <w:rsid w:val="68406EEC"/>
    <w:rsid w:val="68485203"/>
    <w:rsid w:val="684C9D70"/>
    <w:rsid w:val="684CFD15"/>
    <w:rsid w:val="684DFD0E"/>
    <w:rsid w:val="685F3D77"/>
    <w:rsid w:val="686319AD"/>
    <w:rsid w:val="6863ABD9"/>
    <w:rsid w:val="6870A3BA"/>
    <w:rsid w:val="6872AC44"/>
    <w:rsid w:val="6877BA9B"/>
    <w:rsid w:val="6878D9DB"/>
    <w:rsid w:val="6887E27A"/>
    <w:rsid w:val="68933AC9"/>
    <w:rsid w:val="6899998C"/>
    <w:rsid w:val="68AD8F3C"/>
    <w:rsid w:val="68B660EE"/>
    <w:rsid w:val="68B8BE09"/>
    <w:rsid w:val="68BB809B"/>
    <w:rsid w:val="68BECE43"/>
    <w:rsid w:val="68C44B60"/>
    <w:rsid w:val="68CF49FD"/>
    <w:rsid w:val="68D41754"/>
    <w:rsid w:val="68DA4261"/>
    <w:rsid w:val="68DC51B3"/>
    <w:rsid w:val="68E2166B"/>
    <w:rsid w:val="68F146D1"/>
    <w:rsid w:val="68F2BBD1"/>
    <w:rsid w:val="68F5022F"/>
    <w:rsid w:val="68FFC975"/>
    <w:rsid w:val="68FFCEE5"/>
    <w:rsid w:val="6903FBCD"/>
    <w:rsid w:val="690D7EB0"/>
    <w:rsid w:val="690DF0F5"/>
    <w:rsid w:val="691DC3E3"/>
    <w:rsid w:val="6927FD52"/>
    <w:rsid w:val="692FED34"/>
    <w:rsid w:val="69385F24"/>
    <w:rsid w:val="6939FA85"/>
    <w:rsid w:val="693D298E"/>
    <w:rsid w:val="6944A229"/>
    <w:rsid w:val="694D2291"/>
    <w:rsid w:val="694DBC33"/>
    <w:rsid w:val="6950043E"/>
    <w:rsid w:val="69562CE6"/>
    <w:rsid w:val="6960EE71"/>
    <w:rsid w:val="6962CB33"/>
    <w:rsid w:val="696426FD"/>
    <w:rsid w:val="69671443"/>
    <w:rsid w:val="696CCBC5"/>
    <w:rsid w:val="6974603E"/>
    <w:rsid w:val="697806C7"/>
    <w:rsid w:val="697B89FF"/>
    <w:rsid w:val="697C65D4"/>
    <w:rsid w:val="697C8D98"/>
    <w:rsid w:val="6989FA6D"/>
    <w:rsid w:val="698CDDE7"/>
    <w:rsid w:val="6992DB67"/>
    <w:rsid w:val="69967827"/>
    <w:rsid w:val="6996CEF2"/>
    <w:rsid w:val="699AAD26"/>
    <w:rsid w:val="699DB515"/>
    <w:rsid w:val="69A3001C"/>
    <w:rsid w:val="69AF493B"/>
    <w:rsid w:val="69B72242"/>
    <w:rsid w:val="69BBC8B9"/>
    <w:rsid w:val="69BBFE99"/>
    <w:rsid w:val="69CAE8D5"/>
    <w:rsid w:val="69CCA506"/>
    <w:rsid w:val="69CE7836"/>
    <w:rsid w:val="69D473A9"/>
    <w:rsid w:val="69D611BE"/>
    <w:rsid w:val="69DE3DCC"/>
    <w:rsid w:val="69E3281E"/>
    <w:rsid w:val="69EE7024"/>
    <w:rsid w:val="69F914A2"/>
    <w:rsid w:val="6A02DC8D"/>
    <w:rsid w:val="6A056B3A"/>
    <w:rsid w:val="6A0B6EBA"/>
    <w:rsid w:val="6A0CC746"/>
    <w:rsid w:val="6A14BD89"/>
    <w:rsid w:val="6A167E69"/>
    <w:rsid w:val="6A1E2104"/>
    <w:rsid w:val="6A1F3583"/>
    <w:rsid w:val="6A23B36A"/>
    <w:rsid w:val="6A246857"/>
    <w:rsid w:val="6A25B8A7"/>
    <w:rsid w:val="6A283E3B"/>
    <w:rsid w:val="6A2A20E4"/>
    <w:rsid w:val="6A2B1101"/>
    <w:rsid w:val="6A2D524C"/>
    <w:rsid w:val="6A3AFE0A"/>
    <w:rsid w:val="6A408EDD"/>
    <w:rsid w:val="6A44CAC5"/>
    <w:rsid w:val="6A4E4636"/>
    <w:rsid w:val="6A50DACE"/>
    <w:rsid w:val="6A5677D4"/>
    <w:rsid w:val="6A589AB5"/>
    <w:rsid w:val="6A64CBDD"/>
    <w:rsid w:val="6A6790B7"/>
    <w:rsid w:val="6A803096"/>
    <w:rsid w:val="6A82741C"/>
    <w:rsid w:val="6A86886B"/>
    <w:rsid w:val="6A9D2EB6"/>
    <w:rsid w:val="6AA2EC18"/>
    <w:rsid w:val="6AA96974"/>
    <w:rsid w:val="6AAB1F4E"/>
    <w:rsid w:val="6AB4DC8A"/>
    <w:rsid w:val="6ABA315A"/>
    <w:rsid w:val="6ABA72EB"/>
    <w:rsid w:val="6AC8698A"/>
    <w:rsid w:val="6AC98259"/>
    <w:rsid w:val="6AD4E3EA"/>
    <w:rsid w:val="6ADD8499"/>
    <w:rsid w:val="6AE2E1CD"/>
    <w:rsid w:val="6AEBBCC2"/>
    <w:rsid w:val="6AED8E7D"/>
    <w:rsid w:val="6AF2D451"/>
    <w:rsid w:val="6B01C4BD"/>
    <w:rsid w:val="6B10B6E5"/>
    <w:rsid w:val="6B136CC3"/>
    <w:rsid w:val="6B27FB17"/>
    <w:rsid w:val="6B2807CE"/>
    <w:rsid w:val="6B289C3C"/>
    <w:rsid w:val="6B2ACC13"/>
    <w:rsid w:val="6B412C76"/>
    <w:rsid w:val="6B4427D1"/>
    <w:rsid w:val="6B450758"/>
    <w:rsid w:val="6B4707F5"/>
    <w:rsid w:val="6B47FE54"/>
    <w:rsid w:val="6B4C4B30"/>
    <w:rsid w:val="6B4CF87F"/>
    <w:rsid w:val="6B4D001A"/>
    <w:rsid w:val="6B57C83C"/>
    <w:rsid w:val="6B58A204"/>
    <w:rsid w:val="6B658AE3"/>
    <w:rsid w:val="6B667A11"/>
    <w:rsid w:val="6B6894E1"/>
    <w:rsid w:val="6B692565"/>
    <w:rsid w:val="6B6B0850"/>
    <w:rsid w:val="6B6CF5AE"/>
    <w:rsid w:val="6B6D0A3D"/>
    <w:rsid w:val="6B7B37EF"/>
    <w:rsid w:val="6B7CF321"/>
    <w:rsid w:val="6B8E1DF9"/>
    <w:rsid w:val="6B9146C3"/>
    <w:rsid w:val="6B95D151"/>
    <w:rsid w:val="6B9960A7"/>
    <w:rsid w:val="6B9B3F7E"/>
    <w:rsid w:val="6BA1F36A"/>
    <w:rsid w:val="6BA46DFB"/>
    <w:rsid w:val="6BA639E4"/>
    <w:rsid w:val="6BA791BA"/>
    <w:rsid w:val="6BA95E68"/>
    <w:rsid w:val="6BAC321D"/>
    <w:rsid w:val="6BAD8419"/>
    <w:rsid w:val="6BB09E22"/>
    <w:rsid w:val="6BB4BFAD"/>
    <w:rsid w:val="6BB53085"/>
    <w:rsid w:val="6BB9AF8D"/>
    <w:rsid w:val="6BBB971F"/>
    <w:rsid w:val="6BBBD4F2"/>
    <w:rsid w:val="6BBCDE7D"/>
    <w:rsid w:val="6BDA2C31"/>
    <w:rsid w:val="6BDEF519"/>
    <w:rsid w:val="6BE16C6E"/>
    <w:rsid w:val="6BE8BF6E"/>
    <w:rsid w:val="6BEA9D8B"/>
    <w:rsid w:val="6BEAB9C1"/>
    <w:rsid w:val="6BF3C505"/>
    <w:rsid w:val="6BF42D43"/>
    <w:rsid w:val="6BF81B27"/>
    <w:rsid w:val="6BFC3919"/>
    <w:rsid w:val="6C00C7E7"/>
    <w:rsid w:val="6C07BB3F"/>
    <w:rsid w:val="6C0FDE07"/>
    <w:rsid w:val="6C18B5E7"/>
    <w:rsid w:val="6C2261A4"/>
    <w:rsid w:val="6C33A162"/>
    <w:rsid w:val="6C366861"/>
    <w:rsid w:val="6C36952F"/>
    <w:rsid w:val="6C36BD5B"/>
    <w:rsid w:val="6C3C0230"/>
    <w:rsid w:val="6C3D8B2D"/>
    <w:rsid w:val="6C415640"/>
    <w:rsid w:val="6C4DACD8"/>
    <w:rsid w:val="6C514B5B"/>
    <w:rsid w:val="6C534FFB"/>
    <w:rsid w:val="6C565258"/>
    <w:rsid w:val="6C58D120"/>
    <w:rsid w:val="6C5B0C30"/>
    <w:rsid w:val="6C5B15DB"/>
    <w:rsid w:val="6C5D02B2"/>
    <w:rsid w:val="6C6A19B5"/>
    <w:rsid w:val="6C7107D8"/>
    <w:rsid w:val="6C77816D"/>
    <w:rsid w:val="6C80B5AA"/>
    <w:rsid w:val="6C87C68D"/>
    <w:rsid w:val="6C8AB01B"/>
    <w:rsid w:val="6C999B40"/>
    <w:rsid w:val="6C999C63"/>
    <w:rsid w:val="6C9D7B6A"/>
    <w:rsid w:val="6CA37FBF"/>
    <w:rsid w:val="6CB96F74"/>
    <w:rsid w:val="6CBD2A9F"/>
    <w:rsid w:val="6CCA8483"/>
    <w:rsid w:val="6CD041DB"/>
    <w:rsid w:val="6CD47ED9"/>
    <w:rsid w:val="6CD505EE"/>
    <w:rsid w:val="6CD5228B"/>
    <w:rsid w:val="6CD950E1"/>
    <w:rsid w:val="6CDABD07"/>
    <w:rsid w:val="6CE3CD9D"/>
    <w:rsid w:val="6CE6543F"/>
    <w:rsid w:val="6CE847D4"/>
    <w:rsid w:val="6CF23438"/>
    <w:rsid w:val="6CF2D199"/>
    <w:rsid w:val="6CFF6204"/>
    <w:rsid w:val="6D0014A5"/>
    <w:rsid w:val="6D073613"/>
    <w:rsid w:val="6D088317"/>
    <w:rsid w:val="6D146C17"/>
    <w:rsid w:val="6D1647B4"/>
    <w:rsid w:val="6D16561E"/>
    <w:rsid w:val="6D1ADAEF"/>
    <w:rsid w:val="6D1BE1B0"/>
    <w:rsid w:val="6D31D3A7"/>
    <w:rsid w:val="6D321E05"/>
    <w:rsid w:val="6D33A694"/>
    <w:rsid w:val="6D35E9D1"/>
    <w:rsid w:val="6D3EEB87"/>
    <w:rsid w:val="6D421153"/>
    <w:rsid w:val="6D4632BC"/>
    <w:rsid w:val="6D479F1C"/>
    <w:rsid w:val="6D484360"/>
    <w:rsid w:val="6D4C7DE4"/>
    <w:rsid w:val="6D4E98BF"/>
    <w:rsid w:val="6D503F8F"/>
    <w:rsid w:val="6D57510F"/>
    <w:rsid w:val="6D578BB0"/>
    <w:rsid w:val="6D58252D"/>
    <w:rsid w:val="6D58AB66"/>
    <w:rsid w:val="6D6352CE"/>
    <w:rsid w:val="6D63EA64"/>
    <w:rsid w:val="6D70C062"/>
    <w:rsid w:val="6D7C02C8"/>
    <w:rsid w:val="6D7C43FF"/>
    <w:rsid w:val="6D81C543"/>
    <w:rsid w:val="6D839379"/>
    <w:rsid w:val="6D895D71"/>
    <w:rsid w:val="6D8FC7B8"/>
    <w:rsid w:val="6D9411F1"/>
    <w:rsid w:val="6D969661"/>
    <w:rsid w:val="6DA21D19"/>
    <w:rsid w:val="6DA62809"/>
    <w:rsid w:val="6DA8C0E5"/>
    <w:rsid w:val="6DB757EB"/>
    <w:rsid w:val="6DB92645"/>
    <w:rsid w:val="6DB92E5C"/>
    <w:rsid w:val="6DBC4A95"/>
    <w:rsid w:val="6DC385CC"/>
    <w:rsid w:val="6DCA1872"/>
    <w:rsid w:val="6DD26703"/>
    <w:rsid w:val="6DD61B3D"/>
    <w:rsid w:val="6DE42F17"/>
    <w:rsid w:val="6DE49A58"/>
    <w:rsid w:val="6DE7509D"/>
    <w:rsid w:val="6DE80A48"/>
    <w:rsid w:val="6DE82B48"/>
    <w:rsid w:val="6DE8A226"/>
    <w:rsid w:val="6DF49573"/>
    <w:rsid w:val="6DF88351"/>
    <w:rsid w:val="6DFB3359"/>
    <w:rsid w:val="6E04960D"/>
    <w:rsid w:val="6E04FC84"/>
    <w:rsid w:val="6E062369"/>
    <w:rsid w:val="6E06CE42"/>
    <w:rsid w:val="6E0837A7"/>
    <w:rsid w:val="6E1ACF7D"/>
    <w:rsid w:val="6E1D7976"/>
    <w:rsid w:val="6E23F838"/>
    <w:rsid w:val="6E26C11C"/>
    <w:rsid w:val="6E2F16C3"/>
    <w:rsid w:val="6E31B258"/>
    <w:rsid w:val="6E33C71E"/>
    <w:rsid w:val="6E359325"/>
    <w:rsid w:val="6E369880"/>
    <w:rsid w:val="6E47CF36"/>
    <w:rsid w:val="6E539003"/>
    <w:rsid w:val="6E546035"/>
    <w:rsid w:val="6E5A4464"/>
    <w:rsid w:val="6E5C8E5F"/>
    <w:rsid w:val="6E5EBB2D"/>
    <w:rsid w:val="6E71C9AD"/>
    <w:rsid w:val="6E773A1A"/>
    <w:rsid w:val="6E804C8A"/>
    <w:rsid w:val="6E819AC9"/>
    <w:rsid w:val="6E81B445"/>
    <w:rsid w:val="6E8B3BF2"/>
    <w:rsid w:val="6E8E9042"/>
    <w:rsid w:val="6E8F0C53"/>
    <w:rsid w:val="6E9591A5"/>
    <w:rsid w:val="6E9F1948"/>
    <w:rsid w:val="6E9FF4F4"/>
    <w:rsid w:val="6EA6C824"/>
    <w:rsid w:val="6EAB6497"/>
    <w:rsid w:val="6EACF038"/>
    <w:rsid w:val="6EB8C817"/>
    <w:rsid w:val="6EC7FE31"/>
    <w:rsid w:val="6ECC668E"/>
    <w:rsid w:val="6ED02197"/>
    <w:rsid w:val="6EDED159"/>
    <w:rsid w:val="6EE6051A"/>
    <w:rsid w:val="6EF117C5"/>
    <w:rsid w:val="6EF45E25"/>
    <w:rsid w:val="6EF715EA"/>
    <w:rsid w:val="6EF8E557"/>
    <w:rsid w:val="6EFD6EB5"/>
    <w:rsid w:val="6F05D482"/>
    <w:rsid w:val="6F0BF2BC"/>
    <w:rsid w:val="6F0E79A2"/>
    <w:rsid w:val="6F11DA8B"/>
    <w:rsid w:val="6F14D916"/>
    <w:rsid w:val="6F1B4032"/>
    <w:rsid w:val="6F1B5C97"/>
    <w:rsid w:val="6F20FDF5"/>
    <w:rsid w:val="6F247B87"/>
    <w:rsid w:val="6F3CAA1C"/>
    <w:rsid w:val="6F434D8F"/>
    <w:rsid w:val="6F454B63"/>
    <w:rsid w:val="6F5091F8"/>
    <w:rsid w:val="6F55EE6B"/>
    <w:rsid w:val="6F5A8D8C"/>
    <w:rsid w:val="6F5AD4C9"/>
    <w:rsid w:val="6F5B8EB7"/>
    <w:rsid w:val="6F64131D"/>
    <w:rsid w:val="6F6E055C"/>
    <w:rsid w:val="6F703569"/>
    <w:rsid w:val="6F761888"/>
    <w:rsid w:val="6F838D39"/>
    <w:rsid w:val="6F86D64F"/>
    <w:rsid w:val="6F917800"/>
    <w:rsid w:val="6F9831CC"/>
    <w:rsid w:val="6FA44D56"/>
    <w:rsid w:val="6FA864CD"/>
    <w:rsid w:val="6FA87D50"/>
    <w:rsid w:val="6FA9713A"/>
    <w:rsid w:val="6FAA8E60"/>
    <w:rsid w:val="6FBC914C"/>
    <w:rsid w:val="6FBEE5E3"/>
    <w:rsid w:val="6FC08A06"/>
    <w:rsid w:val="6FC132FB"/>
    <w:rsid w:val="6FCD2056"/>
    <w:rsid w:val="6FCDAD3E"/>
    <w:rsid w:val="6FDC2429"/>
    <w:rsid w:val="6FE4FD87"/>
    <w:rsid w:val="6FE5C188"/>
    <w:rsid w:val="6FEF2216"/>
    <w:rsid w:val="6FF2DEE8"/>
    <w:rsid w:val="6FF3DE6E"/>
    <w:rsid w:val="6FF4008E"/>
    <w:rsid w:val="6FFC25A5"/>
    <w:rsid w:val="7000BAB7"/>
    <w:rsid w:val="70162224"/>
    <w:rsid w:val="7017C9DF"/>
    <w:rsid w:val="70197B84"/>
    <w:rsid w:val="701C5FE1"/>
    <w:rsid w:val="701ECEF4"/>
    <w:rsid w:val="7026D02C"/>
    <w:rsid w:val="702D9CD9"/>
    <w:rsid w:val="7030E7B6"/>
    <w:rsid w:val="7032841E"/>
    <w:rsid w:val="703DE8D9"/>
    <w:rsid w:val="7045267E"/>
    <w:rsid w:val="7048A92D"/>
    <w:rsid w:val="7051A241"/>
    <w:rsid w:val="70526CF3"/>
    <w:rsid w:val="70575EF0"/>
    <w:rsid w:val="705AAAB4"/>
    <w:rsid w:val="705ADB05"/>
    <w:rsid w:val="705B5318"/>
    <w:rsid w:val="705F17C8"/>
    <w:rsid w:val="705F7E18"/>
    <w:rsid w:val="706C2B85"/>
    <w:rsid w:val="706C6E07"/>
    <w:rsid w:val="7080299B"/>
    <w:rsid w:val="70894567"/>
    <w:rsid w:val="708C0EFE"/>
    <w:rsid w:val="708D3C06"/>
    <w:rsid w:val="708E3021"/>
    <w:rsid w:val="7098A756"/>
    <w:rsid w:val="709E433A"/>
    <w:rsid w:val="70A2AD0D"/>
    <w:rsid w:val="70A4ABF9"/>
    <w:rsid w:val="70A59977"/>
    <w:rsid w:val="70A873CF"/>
    <w:rsid w:val="70AAFADB"/>
    <w:rsid w:val="70B95508"/>
    <w:rsid w:val="70BD7A59"/>
    <w:rsid w:val="70C3C0FF"/>
    <w:rsid w:val="70C95E40"/>
    <w:rsid w:val="70CB3F26"/>
    <w:rsid w:val="70CEBE54"/>
    <w:rsid w:val="70D10D50"/>
    <w:rsid w:val="70D3479A"/>
    <w:rsid w:val="70D5F6ED"/>
    <w:rsid w:val="70DB00F0"/>
    <w:rsid w:val="70DB6203"/>
    <w:rsid w:val="70DF0C5E"/>
    <w:rsid w:val="70E1143B"/>
    <w:rsid w:val="70E1438F"/>
    <w:rsid w:val="70E477DF"/>
    <w:rsid w:val="70E6F3C1"/>
    <w:rsid w:val="70E78CCF"/>
    <w:rsid w:val="70EA1FC0"/>
    <w:rsid w:val="70EA9E74"/>
    <w:rsid w:val="70EEBC40"/>
    <w:rsid w:val="70F77CA3"/>
    <w:rsid w:val="70F7C3B7"/>
    <w:rsid w:val="70FCC51E"/>
    <w:rsid w:val="70FE88C2"/>
    <w:rsid w:val="710BFF04"/>
    <w:rsid w:val="7114088D"/>
    <w:rsid w:val="711624ED"/>
    <w:rsid w:val="7117E5E6"/>
    <w:rsid w:val="7118A98C"/>
    <w:rsid w:val="7119FA7D"/>
    <w:rsid w:val="712171CA"/>
    <w:rsid w:val="71222DB0"/>
    <w:rsid w:val="712F91C8"/>
    <w:rsid w:val="7136E6D1"/>
    <w:rsid w:val="71535930"/>
    <w:rsid w:val="71566C2D"/>
    <w:rsid w:val="7158F2F3"/>
    <w:rsid w:val="715AE58E"/>
    <w:rsid w:val="715C5F69"/>
    <w:rsid w:val="715DD1B3"/>
    <w:rsid w:val="71653A2A"/>
    <w:rsid w:val="717BCB66"/>
    <w:rsid w:val="717DEEFC"/>
    <w:rsid w:val="7184532E"/>
    <w:rsid w:val="71850C90"/>
    <w:rsid w:val="7187258D"/>
    <w:rsid w:val="718B2980"/>
    <w:rsid w:val="7196F84E"/>
    <w:rsid w:val="71975D39"/>
    <w:rsid w:val="71980FD7"/>
    <w:rsid w:val="71989FF6"/>
    <w:rsid w:val="719A9F1F"/>
    <w:rsid w:val="71A1BFBC"/>
    <w:rsid w:val="71A1F959"/>
    <w:rsid w:val="71A89C9E"/>
    <w:rsid w:val="71A94A0C"/>
    <w:rsid w:val="71AD4268"/>
    <w:rsid w:val="71B1B8B0"/>
    <w:rsid w:val="71B1DBB9"/>
    <w:rsid w:val="71B6F560"/>
    <w:rsid w:val="71B97646"/>
    <w:rsid w:val="71BAA3F3"/>
    <w:rsid w:val="71BAA52D"/>
    <w:rsid w:val="71C16FA4"/>
    <w:rsid w:val="71C27585"/>
    <w:rsid w:val="71CF1C10"/>
    <w:rsid w:val="71CF1ED8"/>
    <w:rsid w:val="71D8ACBA"/>
    <w:rsid w:val="71DE7E19"/>
    <w:rsid w:val="71EA7561"/>
    <w:rsid w:val="71F00403"/>
    <w:rsid w:val="71F2612C"/>
    <w:rsid w:val="71F39B8B"/>
    <w:rsid w:val="71F47D57"/>
    <w:rsid w:val="71FD005B"/>
    <w:rsid w:val="71FD9A61"/>
    <w:rsid w:val="7201352D"/>
    <w:rsid w:val="7203036C"/>
    <w:rsid w:val="7204308B"/>
    <w:rsid w:val="72052E50"/>
    <w:rsid w:val="720A29D8"/>
    <w:rsid w:val="721113A6"/>
    <w:rsid w:val="721289D3"/>
    <w:rsid w:val="721C4569"/>
    <w:rsid w:val="721E44CF"/>
    <w:rsid w:val="7220EBC4"/>
    <w:rsid w:val="7222EAA8"/>
    <w:rsid w:val="7222F8FC"/>
    <w:rsid w:val="722454F8"/>
    <w:rsid w:val="7226ABEA"/>
    <w:rsid w:val="7227B32E"/>
    <w:rsid w:val="722903AF"/>
    <w:rsid w:val="7230ECC1"/>
    <w:rsid w:val="723901BB"/>
    <w:rsid w:val="723D0890"/>
    <w:rsid w:val="724028EB"/>
    <w:rsid w:val="7249FCDC"/>
    <w:rsid w:val="7262D329"/>
    <w:rsid w:val="726D0DB4"/>
    <w:rsid w:val="72721E3E"/>
    <w:rsid w:val="727361BC"/>
    <w:rsid w:val="7281F164"/>
    <w:rsid w:val="728B669C"/>
    <w:rsid w:val="728D7034"/>
    <w:rsid w:val="729178C1"/>
    <w:rsid w:val="7294DD28"/>
    <w:rsid w:val="72984A0F"/>
    <w:rsid w:val="729B7EA6"/>
    <w:rsid w:val="729BD233"/>
    <w:rsid w:val="72A0560D"/>
    <w:rsid w:val="72A3A22C"/>
    <w:rsid w:val="72A41330"/>
    <w:rsid w:val="72A50D38"/>
    <w:rsid w:val="72ABDF2E"/>
    <w:rsid w:val="72B5E377"/>
    <w:rsid w:val="72BE257E"/>
    <w:rsid w:val="72C174E7"/>
    <w:rsid w:val="72C63224"/>
    <w:rsid w:val="72C83629"/>
    <w:rsid w:val="72C904A2"/>
    <w:rsid w:val="72C9891C"/>
    <w:rsid w:val="72CE92C0"/>
    <w:rsid w:val="72D298B5"/>
    <w:rsid w:val="72D332CA"/>
    <w:rsid w:val="72D4135C"/>
    <w:rsid w:val="72DFEFF6"/>
    <w:rsid w:val="72E47D4D"/>
    <w:rsid w:val="72E69108"/>
    <w:rsid w:val="72EBAB2C"/>
    <w:rsid w:val="72ECD599"/>
    <w:rsid w:val="72F04C40"/>
    <w:rsid w:val="72F1FF63"/>
    <w:rsid w:val="72F69F58"/>
    <w:rsid w:val="72FE77A8"/>
    <w:rsid w:val="73000385"/>
    <w:rsid w:val="7303B162"/>
    <w:rsid w:val="730AC49D"/>
    <w:rsid w:val="730BBF6C"/>
    <w:rsid w:val="730C4D11"/>
    <w:rsid w:val="730F4FD5"/>
    <w:rsid w:val="7311DB3C"/>
    <w:rsid w:val="7313329F"/>
    <w:rsid w:val="73181800"/>
    <w:rsid w:val="731FEE5D"/>
    <w:rsid w:val="73205219"/>
    <w:rsid w:val="732052BD"/>
    <w:rsid w:val="732322B7"/>
    <w:rsid w:val="73291ACE"/>
    <w:rsid w:val="732A42F5"/>
    <w:rsid w:val="73300CBC"/>
    <w:rsid w:val="733283FE"/>
    <w:rsid w:val="7344956F"/>
    <w:rsid w:val="734A1D37"/>
    <w:rsid w:val="734A56E6"/>
    <w:rsid w:val="7351BD64"/>
    <w:rsid w:val="7359763F"/>
    <w:rsid w:val="735C6F7C"/>
    <w:rsid w:val="7365283E"/>
    <w:rsid w:val="73669CFE"/>
    <w:rsid w:val="736D739C"/>
    <w:rsid w:val="736DD769"/>
    <w:rsid w:val="736FE7A9"/>
    <w:rsid w:val="7370DE94"/>
    <w:rsid w:val="738B5EDF"/>
    <w:rsid w:val="738D35A8"/>
    <w:rsid w:val="738D6078"/>
    <w:rsid w:val="7392A1AB"/>
    <w:rsid w:val="73959830"/>
    <w:rsid w:val="73976878"/>
    <w:rsid w:val="73A35991"/>
    <w:rsid w:val="73A8FC22"/>
    <w:rsid w:val="73ADBC53"/>
    <w:rsid w:val="73ADC214"/>
    <w:rsid w:val="73B0FE15"/>
    <w:rsid w:val="73BAB0B8"/>
    <w:rsid w:val="73BB110B"/>
    <w:rsid w:val="73BCCB57"/>
    <w:rsid w:val="73C521BD"/>
    <w:rsid w:val="73C534FA"/>
    <w:rsid w:val="73C67305"/>
    <w:rsid w:val="73CA66FD"/>
    <w:rsid w:val="73D71ED0"/>
    <w:rsid w:val="73D881CE"/>
    <w:rsid w:val="73E16D49"/>
    <w:rsid w:val="73E1AD14"/>
    <w:rsid w:val="73E48602"/>
    <w:rsid w:val="73E55611"/>
    <w:rsid w:val="73E787FB"/>
    <w:rsid w:val="73EF252A"/>
    <w:rsid w:val="73F114C2"/>
    <w:rsid w:val="74025E08"/>
    <w:rsid w:val="7407AA9A"/>
    <w:rsid w:val="740ADAA7"/>
    <w:rsid w:val="740D2946"/>
    <w:rsid w:val="740D4070"/>
    <w:rsid w:val="74135A9B"/>
    <w:rsid w:val="7418A2C9"/>
    <w:rsid w:val="741DA33E"/>
    <w:rsid w:val="742695F7"/>
    <w:rsid w:val="742FBB62"/>
    <w:rsid w:val="74342927"/>
    <w:rsid w:val="7434B669"/>
    <w:rsid w:val="74359905"/>
    <w:rsid w:val="743E39E3"/>
    <w:rsid w:val="744347FA"/>
    <w:rsid w:val="7444A9B1"/>
    <w:rsid w:val="744C3B6D"/>
    <w:rsid w:val="744D4974"/>
    <w:rsid w:val="744D7E20"/>
    <w:rsid w:val="744EB6D3"/>
    <w:rsid w:val="7452C1B8"/>
    <w:rsid w:val="745540D8"/>
    <w:rsid w:val="7456916E"/>
    <w:rsid w:val="7456F148"/>
    <w:rsid w:val="745FBCCE"/>
    <w:rsid w:val="74602611"/>
    <w:rsid w:val="7462A606"/>
    <w:rsid w:val="7467C0C6"/>
    <w:rsid w:val="74693350"/>
    <w:rsid w:val="746C32C7"/>
    <w:rsid w:val="7473A094"/>
    <w:rsid w:val="7478B7B6"/>
    <w:rsid w:val="747CE2DC"/>
    <w:rsid w:val="7480B2C1"/>
    <w:rsid w:val="74837E01"/>
    <w:rsid w:val="748B4492"/>
    <w:rsid w:val="748EDFFB"/>
    <w:rsid w:val="748F31E4"/>
    <w:rsid w:val="74983CCD"/>
    <w:rsid w:val="74A26AE8"/>
    <w:rsid w:val="74A3E6CA"/>
    <w:rsid w:val="74A3F7DE"/>
    <w:rsid w:val="74A8D2AD"/>
    <w:rsid w:val="74AA61B9"/>
    <w:rsid w:val="74AE1737"/>
    <w:rsid w:val="74AEB4CB"/>
    <w:rsid w:val="74AF7764"/>
    <w:rsid w:val="74B64472"/>
    <w:rsid w:val="74B99E86"/>
    <w:rsid w:val="74CCF4C3"/>
    <w:rsid w:val="74CD579E"/>
    <w:rsid w:val="74D2CFBC"/>
    <w:rsid w:val="74D4EF27"/>
    <w:rsid w:val="74E03B6E"/>
    <w:rsid w:val="74E55E89"/>
    <w:rsid w:val="74F490F2"/>
    <w:rsid w:val="74F8F167"/>
    <w:rsid w:val="74F9542D"/>
    <w:rsid w:val="74FFBA54"/>
    <w:rsid w:val="75000DCA"/>
    <w:rsid w:val="750056AC"/>
    <w:rsid w:val="750A366B"/>
    <w:rsid w:val="7527D79E"/>
    <w:rsid w:val="75284400"/>
    <w:rsid w:val="752B3F4D"/>
    <w:rsid w:val="752FA00A"/>
    <w:rsid w:val="75310947"/>
    <w:rsid w:val="7534C03B"/>
    <w:rsid w:val="7536D1DF"/>
    <w:rsid w:val="7545D35D"/>
    <w:rsid w:val="75535D25"/>
    <w:rsid w:val="7555AD04"/>
    <w:rsid w:val="755CAC56"/>
    <w:rsid w:val="755E87E2"/>
    <w:rsid w:val="756BAFE7"/>
    <w:rsid w:val="7571399E"/>
    <w:rsid w:val="7578ABEB"/>
    <w:rsid w:val="757E4E3C"/>
    <w:rsid w:val="757ED3E4"/>
    <w:rsid w:val="758111F0"/>
    <w:rsid w:val="7581E2DD"/>
    <w:rsid w:val="7583D6F4"/>
    <w:rsid w:val="75868DC6"/>
    <w:rsid w:val="758F703F"/>
    <w:rsid w:val="75900010"/>
    <w:rsid w:val="75918814"/>
    <w:rsid w:val="7597C09A"/>
    <w:rsid w:val="7599CC1A"/>
    <w:rsid w:val="759A16D5"/>
    <w:rsid w:val="759F0529"/>
    <w:rsid w:val="75A926E5"/>
    <w:rsid w:val="75AE9C7F"/>
    <w:rsid w:val="75B2A3F0"/>
    <w:rsid w:val="75B5FF12"/>
    <w:rsid w:val="75BC6408"/>
    <w:rsid w:val="75BD7F73"/>
    <w:rsid w:val="75BE014F"/>
    <w:rsid w:val="75BE2741"/>
    <w:rsid w:val="75C3D4C4"/>
    <w:rsid w:val="75C8288E"/>
    <w:rsid w:val="75D13CC6"/>
    <w:rsid w:val="75D2D643"/>
    <w:rsid w:val="75D49389"/>
    <w:rsid w:val="75D53553"/>
    <w:rsid w:val="75D8C29D"/>
    <w:rsid w:val="75DA65EC"/>
    <w:rsid w:val="75EC7876"/>
    <w:rsid w:val="75F65C86"/>
    <w:rsid w:val="75FB7F53"/>
    <w:rsid w:val="7601163F"/>
    <w:rsid w:val="760EAD87"/>
    <w:rsid w:val="76122254"/>
    <w:rsid w:val="76126F43"/>
    <w:rsid w:val="761769BC"/>
    <w:rsid w:val="761A6084"/>
    <w:rsid w:val="761D4B1D"/>
    <w:rsid w:val="762180E2"/>
    <w:rsid w:val="7630A436"/>
    <w:rsid w:val="76398284"/>
    <w:rsid w:val="76415C73"/>
    <w:rsid w:val="7641AA12"/>
    <w:rsid w:val="7645FDB1"/>
    <w:rsid w:val="764FA924"/>
    <w:rsid w:val="76525398"/>
    <w:rsid w:val="765521F7"/>
    <w:rsid w:val="7669530C"/>
    <w:rsid w:val="7675B32F"/>
    <w:rsid w:val="7677DFDF"/>
    <w:rsid w:val="7680AFAC"/>
    <w:rsid w:val="7681FCBF"/>
    <w:rsid w:val="76823DF0"/>
    <w:rsid w:val="768414E3"/>
    <w:rsid w:val="768975D5"/>
    <w:rsid w:val="768D16ED"/>
    <w:rsid w:val="768ECFEB"/>
    <w:rsid w:val="769B36B0"/>
    <w:rsid w:val="76AA7CA4"/>
    <w:rsid w:val="76B41D65"/>
    <w:rsid w:val="76B8B236"/>
    <w:rsid w:val="76C0D449"/>
    <w:rsid w:val="76C172A3"/>
    <w:rsid w:val="76C901FF"/>
    <w:rsid w:val="76CA9EF1"/>
    <w:rsid w:val="76CBD728"/>
    <w:rsid w:val="76D32E47"/>
    <w:rsid w:val="76D97630"/>
    <w:rsid w:val="76E2BA86"/>
    <w:rsid w:val="76E68AD9"/>
    <w:rsid w:val="76F4C88E"/>
    <w:rsid w:val="7704EFE8"/>
    <w:rsid w:val="770A4882"/>
    <w:rsid w:val="770F1A47"/>
    <w:rsid w:val="77116F62"/>
    <w:rsid w:val="77162FF9"/>
    <w:rsid w:val="7717435F"/>
    <w:rsid w:val="77178BDA"/>
    <w:rsid w:val="77187B88"/>
    <w:rsid w:val="771D7BEC"/>
    <w:rsid w:val="7730242A"/>
    <w:rsid w:val="7731A315"/>
    <w:rsid w:val="7731DCA9"/>
    <w:rsid w:val="773DF1B4"/>
    <w:rsid w:val="773FF345"/>
    <w:rsid w:val="7745572E"/>
    <w:rsid w:val="7745895B"/>
    <w:rsid w:val="77469D4D"/>
    <w:rsid w:val="7748183B"/>
    <w:rsid w:val="775A042A"/>
    <w:rsid w:val="775A7F53"/>
    <w:rsid w:val="775C27A0"/>
    <w:rsid w:val="776014EE"/>
    <w:rsid w:val="7769DC21"/>
    <w:rsid w:val="7770CABC"/>
    <w:rsid w:val="77737869"/>
    <w:rsid w:val="777F143B"/>
    <w:rsid w:val="77800DAC"/>
    <w:rsid w:val="7786A346"/>
    <w:rsid w:val="7786BCF2"/>
    <w:rsid w:val="7787B74E"/>
    <w:rsid w:val="77904BC6"/>
    <w:rsid w:val="7797F7F2"/>
    <w:rsid w:val="779BD1A2"/>
    <w:rsid w:val="779D7048"/>
    <w:rsid w:val="779F46D5"/>
    <w:rsid w:val="77A0335D"/>
    <w:rsid w:val="77A63FB9"/>
    <w:rsid w:val="77AA346B"/>
    <w:rsid w:val="77AB35C5"/>
    <w:rsid w:val="77BE9CF3"/>
    <w:rsid w:val="77C47AAB"/>
    <w:rsid w:val="77C7A5E9"/>
    <w:rsid w:val="77CB5783"/>
    <w:rsid w:val="77CBC712"/>
    <w:rsid w:val="77D284B1"/>
    <w:rsid w:val="77D570FF"/>
    <w:rsid w:val="77DC8CCB"/>
    <w:rsid w:val="77DD7010"/>
    <w:rsid w:val="77DFC591"/>
    <w:rsid w:val="77E1428C"/>
    <w:rsid w:val="77E2BBF6"/>
    <w:rsid w:val="77E55856"/>
    <w:rsid w:val="77E8B309"/>
    <w:rsid w:val="77F180E7"/>
    <w:rsid w:val="77F4EFF5"/>
    <w:rsid w:val="77F51065"/>
    <w:rsid w:val="77F9FE90"/>
    <w:rsid w:val="7800B4F5"/>
    <w:rsid w:val="78066106"/>
    <w:rsid w:val="7807E45F"/>
    <w:rsid w:val="780E9E6D"/>
    <w:rsid w:val="7821B855"/>
    <w:rsid w:val="7824E9CD"/>
    <w:rsid w:val="782D4C03"/>
    <w:rsid w:val="782F5AF4"/>
    <w:rsid w:val="7830C094"/>
    <w:rsid w:val="7837584B"/>
    <w:rsid w:val="783A7D02"/>
    <w:rsid w:val="783DC2AE"/>
    <w:rsid w:val="783DCC82"/>
    <w:rsid w:val="7842B83E"/>
    <w:rsid w:val="7843BDD3"/>
    <w:rsid w:val="784CA0F4"/>
    <w:rsid w:val="785855C4"/>
    <w:rsid w:val="785E9108"/>
    <w:rsid w:val="78601289"/>
    <w:rsid w:val="786DC3E7"/>
    <w:rsid w:val="787005F4"/>
    <w:rsid w:val="787CA89A"/>
    <w:rsid w:val="787F7724"/>
    <w:rsid w:val="788FA474"/>
    <w:rsid w:val="78915651"/>
    <w:rsid w:val="789D2B9B"/>
    <w:rsid w:val="78A1842E"/>
    <w:rsid w:val="78A5A424"/>
    <w:rsid w:val="78ABC31A"/>
    <w:rsid w:val="78BBB69F"/>
    <w:rsid w:val="78BF8F26"/>
    <w:rsid w:val="78C35DF6"/>
    <w:rsid w:val="78C41143"/>
    <w:rsid w:val="78CF1CCE"/>
    <w:rsid w:val="78D5442E"/>
    <w:rsid w:val="78DEF28B"/>
    <w:rsid w:val="78DF3AA0"/>
    <w:rsid w:val="78E749F9"/>
    <w:rsid w:val="78EA60D6"/>
    <w:rsid w:val="78EABBAC"/>
    <w:rsid w:val="78F1B9CA"/>
    <w:rsid w:val="78F452BB"/>
    <w:rsid w:val="78F59384"/>
    <w:rsid w:val="7906A2BC"/>
    <w:rsid w:val="7908DD39"/>
    <w:rsid w:val="79178329"/>
    <w:rsid w:val="791E3901"/>
    <w:rsid w:val="7925485D"/>
    <w:rsid w:val="792C9222"/>
    <w:rsid w:val="792F9488"/>
    <w:rsid w:val="7934C95E"/>
    <w:rsid w:val="79363E3A"/>
    <w:rsid w:val="793CA975"/>
    <w:rsid w:val="793F5E2D"/>
    <w:rsid w:val="79459F73"/>
    <w:rsid w:val="7945DA01"/>
    <w:rsid w:val="794DF59B"/>
    <w:rsid w:val="7958F9A3"/>
    <w:rsid w:val="795D940C"/>
    <w:rsid w:val="796AB844"/>
    <w:rsid w:val="797D0DA1"/>
    <w:rsid w:val="7985292A"/>
    <w:rsid w:val="79856DF1"/>
    <w:rsid w:val="79896FFF"/>
    <w:rsid w:val="79976C0B"/>
    <w:rsid w:val="7999D090"/>
    <w:rsid w:val="79A0E5F7"/>
    <w:rsid w:val="79A61447"/>
    <w:rsid w:val="79A65EDA"/>
    <w:rsid w:val="79A81191"/>
    <w:rsid w:val="79AE9E99"/>
    <w:rsid w:val="79B3CF2C"/>
    <w:rsid w:val="79BD270F"/>
    <w:rsid w:val="79C0171C"/>
    <w:rsid w:val="79D4A3C8"/>
    <w:rsid w:val="79D4EA0F"/>
    <w:rsid w:val="79D7ED68"/>
    <w:rsid w:val="79DCD1BD"/>
    <w:rsid w:val="79E1A119"/>
    <w:rsid w:val="79E2E186"/>
    <w:rsid w:val="79EE82F3"/>
    <w:rsid w:val="79F2B9AB"/>
    <w:rsid w:val="79FCAAE9"/>
    <w:rsid w:val="7A02259F"/>
    <w:rsid w:val="7A04383F"/>
    <w:rsid w:val="7A0E9499"/>
    <w:rsid w:val="7A0F9412"/>
    <w:rsid w:val="7A1ABDEB"/>
    <w:rsid w:val="7A279D10"/>
    <w:rsid w:val="7A2E44C2"/>
    <w:rsid w:val="7A37DAAC"/>
    <w:rsid w:val="7A3B01D5"/>
    <w:rsid w:val="7A41CAE9"/>
    <w:rsid w:val="7A4F8329"/>
    <w:rsid w:val="7A5055C7"/>
    <w:rsid w:val="7A562476"/>
    <w:rsid w:val="7A566F27"/>
    <w:rsid w:val="7A5942BF"/>
    <w:rsid w:val="7A5CF793"/>
    <w:rsid w:val="7A66EA28"/>
    <w:rsid w:val="7A718B35"/>
    <w:rsid w:val="7A750A34"/>
    <w:rsid w:val="7A7DCC56"/>
    <w:rsid w:val="7A7EC2A0"/>
    <w:rsid w:val="7A7F57FB"/>
    <w:rsid w:val="7A80E73D"/>
    <w:rsid w:val="7A810841"/>
    <w:rsid w:val="7A8212CD"/>
    <w:rsid w:val="7A84C7DE"/>
    <w:rsid w:val="7A91715D"/>
    <w:rsid w:val="7A91E108"/>
    <w:rsid w:val="7AA0F9EB"/>
    <w:rsid w:val="7AA36901"/>
    <w:rsid w:val="7AA6C3E5"/>
    <w:rsid w:val="7AA802C1"/>
    <w:rsid w:val="7AB31D61"/>
    <w:rsid w:val="7AB6611C"/>
    <w:rsid w:val="7ABB49CC"/>
    <w:rsid w:val="7AC6B736"/>
    <w:rsid w:val="7AC997B8"/>
    <w:rsid w:val="7AC9D110"/>
    <w:rsid w:val="7ACA3AC2"/>
    <w:rsid w:val="7ACBF48C"/>
    <w:rsid w:val="7ACF8280"/>
    <w:rsid w:val="7AD0DA19"/>
    <w:rsid w:val="7AD7D2CD"/>
    <w:rsid w:val="7AEE4502"/>
    <w:rsid w:val="7AEF4B9E"/>
    <w:rsid w:val="7AEFC89B"/>
    <w:rsid w:val="7AFBCBAC"/>
    <w:rsid w:val="7AFC4E84"/>
    <w:rsid w:val="7AFEF4A6"/>
    <w:rsid w:val="7B036EDC"/>
    <w:rsid w:val="7B129B91"/>
    <w:rsid w:val="7B1C40A1"/>
    <w:rsid w:val="7B213E73"/>
    <w:rsid w:val="7B274664"/>
    <w:rsid w:val="7B2904C0"/>
    <w:rsid w:val="7B30312E"/>
    <w:rsid w:val="7B3CBD89"/>
    <w:rsid w:val="7B3D7C4B"/>
    <w:rsid w:val="7B483934"/>
    <w:rsid w:val="7B4A381D"/>
    <w:rsid w:val="7B4B2D7C"/>
    <w:rsid w:val="7B4CC0C7"/>
    <w:rsid w:val="7B575683"/>
    <w:rsid w:val="7B5B21DC"/>
    <w:rsid w:val="7B62D8D7"/>
    <w:rsid w:val="7B64391E"/>
    <w:rsid w:val="7B72002A"/>
    <w:rsid w:val="7B855886"/>
    <w:rsid w:val="7B85EAC2"/>
    <w:rsid w:val="7B88B6EE"/>
    <w:rsid w:val="7B8C3B10"/>
    <w:rsid w:val="7B8D58D4"/>
    <w:rsid w:val="7BA0B6F7"/>
    <w:rsid w:val="7BA7588E"/>
    <w:rsid w:val="7BA83B3E"/>
    <w:rsid w:val="7BAA0F71"/>
    <w:rsid w:val="7BB0689C"/>
    <w:rsid w:val="7BB22F0F"/>
    <w:rsid w:val="7BB6004E"/>
    <w:rsid w:val="7BBAC7C2"/>
    <w:rsid w:val="7BBB794F"/>
    <w:rsid w:val="7BC29187"/>
    <w:rsid w:val="7BC77222"/>
    <w:rsid w:val="7BD30603"/>
    <w:rsid w:val="7BD48C70"/>
    <w:rsid w:val="7BD53025"/>
    <w:rsid w:val="7BD5AB8F"/>
    <w:rsid w:val="7BD65901"/>
    <w:rsid w:val="7BDD4941"/>
    <w:rsid w:val="7BDF7C79"/>
    <w:rsid w:val="7BE2AC6D"/>
    <w:rsid w:val="7BE3B408"/>
    <w:rsid w:val="7BE5155B"/>
    <w:rsid w:val="7BE56EE0"/>
    <w:rsid w:val="7BEC0DE1"/>
    <w:rsid w:val="7BED25A4"/>
    <w:rsid w:val="7BF2B09C"/>
    <w:rsid w:val="7BF35AAD"/>
    <w:rsid w:val="7BF5D84B"/>
    <w:rsid w:val="7BF88FF5"/>
    <w:rsid w:val="7BF8DD39"/>
    <w:rsid w:val="7BF90FAB"/>
    <w:rsid w:val="7BF9F3D8"/>
    <w:rsid w:val="7C072C16"/>
    <w:rsid w:val="7C0D2B3F"/>
    <w:rsid w:val="7C0E8673"/>
    <w:rsid w:val="7C0EE74D"/>
    <w:rsid w:val="7C1284FD"/>
    <w:rsid w:val="7C143AB3"/>
    <w:rsid w:val="7C1B305A"/>
    <w:rsid w:val="7C1E0925"/>
    <w:rsid w:val="7C22A741"/>
    <w:rsid w:val="7C25AAF4"/>
    <w:rsid w:val="7C27C347"/>
    <w:rsid w:val="7C2F5A18"/>
    <w:rsid w:val="7C491FD3"/>
    <w:rsid w:val="7C4C25FF"/>
    <w:rsid w:val="7C4D5818"/>
    <w:rsid w:val="7C542257"/>
    <w:rsid w:val="7C551D5D"/>
    <w:rsid w:val="7C56FD72"/>
    <w:rsid w:val="7C5A024C"/>
    <w:rsid w:val="7C5E09E7"/>
    <w:rsid w:val="7C6490E8"/>
    <w:rsid w:val="7C65D748"/>
    <w:rsid w:val="7C767961"/>
    <w:rsid w:val="7C7E744E"/>
    <w:rsid w:val="7C892795"/>
    <w:rsid w:val="7C8DC7AC"/>
    <w:rsid w:val="7C952660"/>
    <w:rsid w:val="7C99C206"/>
    <w:rsid w:val="7C9AB7BA"/>
    <w:rsid w:val="7C9D2D3A"/>
    <w:rsid w:val="7C9E5E2F"/>
    <w:rsid w:val="7CA487F7"/>
    <w:rsid w:val="7CB2E014"/>
    <w:rsid w:val="7CB7E5F9"/>
    <w:rsid w:val="7CB8C8E4"/>
    <w:rsid w:val="7CC00C6E"/>
    <w:rsid w:val="7CC1CEF8"/>
    <w:rsid w:val="7CC2FE48"/>
    <w:rsid w:val="7CCA2075"/>
    <w:rsid w:val="7CCDE0CE"/>
    <w:rsid w:val="7CDB2FD1"/>
    <w:rsid w:val="7CDB31D4"/>
    <w:rsid w:val="7CE03E95"/>
    <w:rsid w:val="7CE2F376"/>
    <w:rsid w:val="7CEB8336"/>
    <w:rsid w:val="7CEFBB72"/>
    <w:rsid w:val="7CF31C83"/>
    <w:rsid w:val="7CF699FD"/>
    <w:rsid w:val="7CFAB2EB"/>
    <w:rsid w:val="7CFC4ED8"/>
    <w:rsid w:val="7D0AFE76"/>
    <w:rsid w:val="7D0C14D5"/>
    <w:rsid w:val="7D0C4727"/>
    <w:rsid w:val="7D154C8A"/>
    <w:rsid w:val="7D16BC10"/>
    <w:rsid w:val="7D16C814"/>
    <w:rsid w:val="7D16D82B"/>
    <w:rsid w:val="7D1A1255"/>
    <w:rsid w:val="7D1CDF65"/>
    <w:rsid w:val="7D1EBA64"/>
    <w:rsid w:val="7D204C07"/>
    <w:rsid w:val="7D21BE5E"/>
    <w:rsid w:val="7D2EBDC9"/>
    <w:rsid w:val="7D2F4EB0"/>
    <w:rsid w:val="7D302468"/>
    <w:rsid w:val="7D330AB1"/>
    <w:rsid w:val="7D35DBBB"/>
    <w:rsid w:val="7D361A45"/>
    <w:rsid w:val="7D36260F"/>
    <w:rsid w:val="7D414E7F"/>
    <w:rsid w:val="7D488B47"/>
    <w:rsid w:val="7D4AD1BC"/>
    <w:rsid w:val="7D4E2D8A"/>
    <w:rsid w:val="7D4F9FEF"/>
    <w:rsid w:val="7D5275E0"/>
    <w:rsid w:val="7D537D3C"/>
    <w:rsid w:val="7D61D47E"/>
    <w:rsid w:val="7D6342DF"/>
    <w:rsid w:val="7D64280D"/>
    <w:rsid w:val="7D693438"/>
    <w:rsid w:val="7D722283"/>
    <w:rsid w:val="7D75234D"/>
    <w:rsid w:val="7D803D71"/>
    <w:rsid w:val="7D8B28C2"/>
    <w:rsid w:val="7D8C42F8"/>
    <w:rsid w:val="7D90D77E"/>
    <w:rsid w:val="7DA55CDF"/>
    <w:rsid w:val="7DAC1228"/>
    <w:rsid w:val="7DAED4AB"/>
    <w:rsid w:val="7DAF4450"/>
    <w:rsid w:val="7DAFAAEA"/>
    <w:rsid w:val="7DB1D4D6"/>
    <w:rsid w:val="7DB2FF2F"/>
    <w:rsid w:val="7DB39027"/>
    <w:rsid w:val="7DB461F2"/>
    <w:rsid w:val="7DB51F7D"/>
    <w:rsid w:val="7DC0F0F1"/>
    <w:rsid w:val="7DC3DCC5"/>
    <w:rsid w:val="7DC60B75"/>
    <w:rsid w:val="7DC99B76"/>
    <w:rsid w:val="7DCB43C3"/>
    <w:rsid w:val="7DDF3F2A"/>
    <w:rsid w:val="7DE16AC6"/>
    <w:rsid w:val="7DE561FC"/>
    <w:rsid w:val="7DEDF352"/>
    <w:rsid w:val="7DF63413"/>
    <w:rsid w:val="7E02EE69"/>
    <w:rsid w:val="7E0DB33C"/>
    <w:rsid w:val="7E19E130"/>
    <w:rsid w:val="7E1F0BB0"/>
    <w:rsid w:val="7E282D66"/>
    <w:rsid w:val="7E2E288D"/>
    <w:rsid w:val="7E34BCC8"/>
    <w:rsid w:val="7E36E2E9"/>
    <w:rsid w:val="7E3A9226"/>
    <w:rsid w:val="7E3B4113"/>
    <w:rsid w:val="7E3CD5B7"/>
    <w:rsid w:val="7E43B91B"/>
    <w:rsid w:val="7E43CF5B"/>
    <w:rsid w:val="7E444AE3"/>
    <w:rsid w:val="7E444E75"/>
    <w:rsid w:val="7E5308A7"/>
    <w:rsid w:val="7E58D27A"/>
    <w:rsid w:val="7E58E1D8"/>
    <w:rsid w:val="7E5B0538"/>
    <w:rsid w:val="7E5DBFDF"/>
    <w:rsid w:val="7E5DE528"/>
    <w:rsid w:val="7E6C4C1E"/>
    <w:rsid w:val="7E72B799"/>
    <w:rsid w:val="7E765E42"/>
    <w:rsid w:val="7E7CAAA0"/>
    <w:rsid w:val="7E7DD2A6"/>
    <w:rsid w:val="7E7E8BF0"/>
    <w:rsid w:val="7E8B3633"/>
    <w:rsid w:val="7E8D46FA"/>
    <w:rsid w:val="7E95194D"/>
    <w:rsid w:val="7E988AB4"/>
    <w:rsid w:val="7EA0E06D"/>
    <w:rsid w:val="7EA75733"/>
    <w:rsid w:val="7EA8C2FC"/>
    <w:rsid w:val="7EADFC00"/>
    <w:rsid w:val="7EB1762E"/>
    <w:rsid w:val="7EB17CCA"/>
    <w:rsid w:val="7EB53211"/>
    <w:rsid w:val="7EBD727C"/>
    <w:rsid w:val="7EBE338D"/>
    <w:rsid w:val="7EBE9439"/>
    <w:rsid w:val="7EC07DA8"/>
    <w:rsid w:val="7EC52B4F"/>
    <w:rsid w:val="7ED0EDCD"/>
    <w:rsid w:val="7ED54786"/>
    <w:rsid w:val="7EDDF3F1"/>
    <w:rsid w:val="7EDFE017"/>
    <w:rsid w:val="7EE35619"/>
    <w:rsid w:val="7EF86109"/>
    <w:rsid w:val="7EFCF281"/>
    <w:rsid w:val="7F0317E7"/>
    <w:rsid w:val="7F06D16A"/>
    <w:rsid w:val="7F08B7C2"/>
    <w:rsid w:val="7F0D78A7"/>
    <w:rsid w:val="7F126F78"/>
    <w:rsid w:val="7F143C6F"/>
    <w:rsid w:val="7F14694E"/>
    <w:rsid w:val="7F21F861"/>
    <w:rsid w:val="7F246C2A"/>
    <w:rsid w:val="7F271D51"/>
    <w:rsid w:val="7F32C6E2"/>
    <w:rsid w:val="7F3646E2"/>
    <w:rsid w:val="7F3A2C30"/>
    <w:rsid w:val="7F3C55F5"/>
    <w:rsid w:val="7F49098D"/>
    <w:rsid w:val="7F493B7E"/>
    <w:rsid w:val="7F4A995B"/>
    <w:rsid w:val="7F5C6BB7"/>
    <w:rsid w:val="7F6091C4"/>
    <w:rsid w:val="7F661164"/>
    <w:rsid w:val="7F7647DA"/>
    <w:rsid w:val="7F7C3A1A"/>
    <w:rsid w:val="7F7EA2DA"/>
    <w:rsid w:val="7F7EF75F"/>
    <w:rsid w:val="7F85E1D5"/>
    <w:rsid w:val="7F8603BC"/>
    <w:rsid w:val="7F86CBE8"/>
    <w:rsid w:val="7F9007EF"/>
    <w:rsid w:val="7F92910E"/>
    <w:rsid w:val="7F9B4E06"/>
    <w:rsid w:val="7FB03DBA"/>
    <w:rsid w:val="7FB311B3"/>
    <w:rsid w:val="7FB5A39C"/>
    <w:rsid w:val="7FB6F25D"/>
    <w:rsid w:val="7FC73671"/>
    <w:rsid w:val="7FC85865"/>
    <w:rsid w:val="7FCCB66F"/>
    <w:rsid w:val="7FE19573"/>
    <w:rsid w:val="7FE59044"/>
    <w:rsid w:val="7FE62C6E"/>
    <w:rsid w:val="7FE8ED76"/>
    <w:rsid w:val="7FEB535E"/>
    <w:rsid w:val="7FEC572F"/>
    <w:rsid w:val="7FF0E48C"/>
    <w:rsid w:val="7FF375C8"/>
    <w:rsid w:val="7FF77A43"/>
    <w:rsid w:val="7FF7D9B2"/>
    <w:rsid w:val="7FFBA2A4"/>
    <w:rsid w:val="7FFE43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6326"/>
  <w15:chartTrackingRefBased/>
  <w15:docId w15:val="{C8645648-777E-4085-B1B0-99D690306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2A2982"/>
    <w:pPr>
      <w:spacing w:line="259" w:lineRule="auto"/>
    </w:pPr>
    <w:rPr>
      <w:kern w:val="0"/>
      <w:sz w:val="22"/>
      <w:szCs w:val="22"/>
      <w14:ligatures w14:val="none"/>
    </w:rPr>
  </w:style>
  <w:style w:type="paragraph" w:styleId="Pealkiri1">
    <w:name w:val="heading 1"/>
    <w:basedOn w:val="Normaallaad"/>
    <w:next w:val="Normaallaad"/>
    <w:link w:val="Pealkiri1Mrk"/>
    <w:uiPriority w:val="9"/>
    <w:qFormat/>
    <w:rsid w:val="00B65F09"/>
    <w:pPr>
      <w:keepNext/>
      <w:keepLines/>
      <w:spacing w:before="360" w:after="80" w:line="278" w:lineRule="auto"/>
      <w:outlineLvl w:val="0"/>
    </w:pPr>
    <w:rPr>
      <w:rFonts w:asciiTheme="majorHAnsi" w:hAnsiTheme="majorHAnsi" w:eastAsiaTheme="majorEastAsia"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B65F09"/>
    <w:pPr>
      <w:keepNext/>
      <w:keepLines/>
      <w:spacing w:before="160" w:after="80" w:line="278" w:lineRule="auto"/>
      <w:outlineLvl w:val="1"/>
    </w:pPr>
    <w:rPr>
      <w:rFonts w:asciiTheme="majorHAnsi" w:hAnsiTheme="majorHAnsi" w:eastAsiaTheme="majorEastAsia"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B65F09"/>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B65F09"/>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Pealkiri5">
    <w:name w:val="heading 5"/>
    <w:basedOn w:val="Normaallaad"/>
    <w:next w:val="Normaallaad"/>
    <w:link w:val="Pealkiri5Mrk"/>
    <w:uiPriority w:val="9"/>
    <w:semiHidden/>
    <w:unhideWhenUsed/>
    <w:qFormat/>
    <w:rsid w:val="00B65F09"/>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Pealkiri6">
    <w:name w:val="heading 6"/>
    <w:basedOn w:val="Normaallaad"/>
    <w:next w:val="Normaallaad"/>
    <w:link w:val="Pealkiri6Mrk"/>
    <w:uiPriority w:val="9"/>
    <w:semiHidden/>
    <w:unhideWhenUsed/>
    <w:qFormat/>
    <w:rsid w:val="00B65F09"/>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Pealkiri7">
    <w:name w:val="heading 7"/>
    <w:basedOn w:val="Normaallaad"/>
    <w:next w:val="Normaallaad"/>
    <w:link w:val="Pealkiri7Mrk"/>
    <w:uiPriority w:val="9"/>
    <w:semiHidden/>
    <w:unhideWhenUsed/>
    <w:qFormat/>
    <w:rsid w:val="00B65F09"/>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Pealkiri8">
    <w:name w:val="heading 8"/>
    <w:basedOn w:val="Normaallaad"/>
    <w:next w:val="Normaallaad"/>
    <w:link w:val="Pealkiri8Mrk"/>
    <w:uiPriority w:val="9"/>
    <w:semiHidden/>
    <w:unhideWhenUsed/>
    <w:qFormat/>
    <w:rsid w:val="00B65F09"/>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Pealkiri9">
    <w:name w:val="heading 9"/>
    <w:basedOn w:val="Normaallaad"/>
    <w:next w:val="Normaallaad"/>
    <w:link w:val="Pealkiri9Mrk"/>
    <w:uiPriority w:val="9"/>
    <w:semiHidden/>
    <w:unhideWhenUsed/>
    <w:qFormat/>
    <w:rsid w:val="00B65F09"/>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styleId="Liguvaikefont" w:default="1">
    <w:name w:val="Default Paragraph Font"/>
    <w:uiPriority w:val="1"/>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B65F09"/>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B65F09"/>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B65F09"/>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B65F09"/>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B65F09"/>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B65F09"/>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B65F09"/>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B65F09"/>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B65F0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65F09"/>
    <w:pPr>
      <w:spacing w:after="80" w:line="240" w:lineRule="auto"/>
      <w:contextualSpacing/>
    </w:pPr>
    <w:rPr>
      <w:rFonts w:asciiTheme="majorHAnsi" w:hAnsiTheme="majorHAnsi" w:eastAsiaTheme="majorEastAsia" w:cstheme="majorBidi"/>
      <w:spacing w:val="-10"/>
      <w:kern w:val="28"/>
      <w:sz w:val="56"/>
      <w:szCs w:val="56"/>
      <w14:ligatures w14:val="standardContextual"/>
    </w:rPr>
  </w:style>
  <w:style w:type="character" w:styleId="PealkiriMrk" w:customStyle="1">
    <w:name w:val="Pealkiri Märk"/>
    <w:basedOn w:val="Liguvaikefont"/>
    <w:link w:val="Pealkiri"/>
    <w:uiPriority w:val="10"/>
    <w:rsid w:val="00B65F09"/>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B65F09"/>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styleId="AlapealkiriMrk" w:customStyle="1">
    <w:name w:val="Alapealkiri Märk"/>
    <w:basedOn w:val="Liguvaikefont"/>
    <w:link w:val="Alapealkiri"/>
    <w:uiPriority w:val="11"/>
    <w:rsid w:val="00B65F0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65F09"/>
    <w:pPr>
      <w:spacing w:before="160" w:line="278" w:lineRule="auto"/>
      <w:jc w:val="center"/>
    </w:pPr>
    <w:rPr>
      <w:i/>
      <w:iCs/>
      <w:color w:val="404040" w:themeColor="text1" w:themeTint="BF"/>
      <w:kern w:val="2"/>
      <w:sz w:val="24"/>
      <w:szCs w:val="24"/>
      <w14:ligatures w14:val="standardContextual"/>
    </w:rPr>
  </w:style>
  <w:style w:type="character" w:styleId="TsitaatMrk" w:customStyle="1">
    <w:name w:val="Tsitaat Märk"/>
    <w:basedOn w:val="Liguvaikefont"/>
    <w:link w:val="Tsitaat"/>
    <w:uiPriority w:val="29"/>
    <w:rsid w:val="00B65F09"/>
    <w:rPr>
      <w:i/>
      <w:iCs/>
      <w:color w:val="404040" w:themeColor="text1" w:themeTint="BF"/>
    </w:rPr>
  </w:style>
  <w:style w:type="paragraph" w:styleId="Loendilik">
    <w:name w:val="List Paragraph"/>
    <w:basedOn w:val="Normaallaad"/>
    <w:uiPriority w:val="34"/>
    <w:qFormat/>
    <w:rsid w:val="00B65F09"/>
    <w:pPr>
      <w:spacing w:line="278" w:lineRule="auto"/>
      <w:ind w:left="720"/>
      <w:contextualSpacing/>
    </w:pPr>
    <w:rPr>
      <w:kern w:val="2"/>
      <w:sz w:val="24"/>
      <w:szCs w:val="24"/>
      <w14:ligatures w14:val="standardContextual"/>
    </w:rPr>
  </w:style>
  <w:style w:type="character" w:styleId="Selgeltmrgatavrhutus">
    <w:name w:val="Intense Emphasis"/>
    <w:basedOn w:val="Liguvaikefont"/>
    <w:uiPriority w:val="21"/>
    <w:qFormat/>
    <w:rsid w:val="00B65F09"/>
    <w:rPr>
      <w:i/>
      <w:iCs/>
      <w:color w:val="0F4761" w:themeColor="accent1" w:themeShade="BF"/>
    </w:rPr>
  </w:style>
  <w:style w:type="paragraph" w:styleId="Selgeltmrgatavtsitaat">
    <w:name w:val="Intense Quote"/>
    <w:basedOn w:val="Normaallaad"/>
    <w:next w:val="Normaallaad"/>
    <w:link w:val="SelgeltmrgatavtsitaatMrk"/>
    <w:uiPriority w:val="30"/>
    <w:qFormat/>
    <w:rsid w:val="00B65F09"/>
    <w:pPr>
      <w:pBdr>
        <w:top w:val="single" w:color="0F4761" w:themeColor="accent1" w:themeShade="BF" w:sz="4" w:space="10"/>
        <w:bottom w:val="single" w:color="0F4761" w:themeColor="accent1" w:themeShade="BF" w:sz="4" w:space="10"/>
      </w:pBdr>
      <w:spacing w:before="360" w:after="360" w:line="278" w:lineRule="auto"/>
      <w:ind w:left="864" w:right="864"/>
      <w:jc w:val="center"/>
    </w:pPr>
    <w:rPr>
      <w:i/>
      <w:iCs/>
      <w:color w:val="0F4761" w:themeColor="accent1" w:themeShade="BF"/>
      <w:kern w:val="2"/>
      <w:sz w:val="24"/>
      <w:szCs w:val="24"/>
      <w14:ligatures w14:val="standardContextual"/>
    </w:rPr>
  </w:style>
  <w:style w:type="character" w:styleId="SelgeltmrgatavtsitaatMrk" w:customStyle="1">
    <w:name w:val="Selgelt märgatav tsitaat Märk"/>
    <w:basedOn w:val="Liguvaikefont"/>
    <w:link w:val="Selgeltmrgatavtsitaat"/>
    <w:uiPriority w:val="30"/>
    <w:rsid w:val="00B65F09"/>
    <w:rPr>
      <w:i/>
      <w:iCs/>
      <w:color w:val="0F4761" w:themeColor="accent1" w:themeShade="BF"/>
    </w:rPr>
  </w:style>
  <w:style w:type="character" w:styleId="Selgeltmrgatavviide">
    <w:name w:val="Intense Reference"/>
    <w:basedOn w:val="Liguvaikefont"/>
    <w:uiPriority w:val="32"/>
    <w:qFormat/>
    <w:rsid w:val="00B65F09"/>
    <w:rPr>
      <w:b/>
      <w:bCs/>
      <w:smallCaps/>
      <w:color w:val="0F4761" w:themeColor="accent1" w:themeShade="BF"/>
      <w:spacing w:val="5"/>
    </w:rPr>
  </w:style>
  <w:style w:type="character" w:styleId="Hperlink">
    <w:name w:val="Hyperlink"/>
    <w:basedOn w:val="Liguvaikefont"/>
    <w:uiPriority w:val="99"/>
    <w:unhideWhenUsed/>
    <w:rsid w:val="00173304"/>
    <w:rPr>
      <w:color w:val="467886" w:themeColor="hyperlink"/>
      <w:u w:val="single"/>
    </w:rPr>
  </w:style>
  <w:style w:type="character" w:styleId="Lahendamatamainimine">
    <w:name w:val="Unresolved Mention"/>
    <w:basedOn w:val="Liguvaikefont"/>
    <w:uiPriority w:val="99"/>
    <w:semiHidden/>
    <w:unhideWhenUsed/>
    <w:rsid w:val="00173304"/>
    <w:rPr>
      <w:color w:val="605E5C"/>
      <w:shd w:val="clear" w:color="auto" w:fill="E1DFDD"/>
    </w:rPr>
  </w:style>
  <w:style w:type="paragraph" w:styleId="Redaktsioon">
    <w:name w:val="Revision"/>
    <w:hidden/>
    <w:uiPriority w:val="99"/>
    <w:semiHidden/>
    <w:rsid w:val="002935D9"/>
    <w:pPr>
      <w:spacing w:after="0" w:line="240" w:lineRule="auto"/>
    </w:pPr>
    <w:rPr>
      <w:kern w:val="0"/>
      <w:sz w:val="22"/>
      <w:szCs w:val="22"/>
      <w14:ligatures w14:val="none"/>
    </w:rPr>
  </w:style>
  <w:style w:type="paragraph" w:styleId="Allmrkusetekst">
    <w:name w:val="footnote text"/>
    <w:basedOn w:val="Normaallaad"/>
    <w:link w:val="AllmrkusetekstMrk"/>
    <w:uiPriority w:val="99"/>
    <w:semiHidden/>
    <w:unhideWhenUsed/>
    <w:rsid w:val="0093415A"/>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93415A"/>
    <w:rPr>
      <w:kern w:val="0"/>
      <w:sz w:val="20"/>
      <w:szCs w:val="20"/>
      <w14:ligatures w14:val="none"/>
    </w:rPr>
  </w:style>
  <w:style w:type="character" w:styleId="Allmrkuseviide">
    <w:name w:val="footnote reference"/>
    <w:basedOn w:val="Liguvaikefont"/>
    <w:uiPriority w:val="99"/>
    <w:semiHidden/>
    <w:unhideWhenUsed/>
    <w:rsid w:val="0093415A"/>
    <w:rPr>
      <w:vertAlign w:val="superscript"/>
    </w:rPr>
  </w:style>
  <w:style w:type="character" w:styleId="Kommentaariviide">
    <w:name w:val="annotation reference"/>
    <w:basedOn w:val="Liguvaikefont"/>
    <w:uiPriority w:val="99"/>
    <w:semiHidden/>
    <w:unhideWhenUsed/>
    <w:rsid w:val="00E84F3B"/>
    <w:rPr>
      <w:sz w:val="16"/>
      <w:szCs w:val="16"/>
    </w:rPr>
  </w:style>
  <w:style w:type="paragraph" w:styleId="Kommentaaritekst">
    <w:name w:val="annotation text"/>
    <w:basedOn w:val="Normaallaad"/>
    <w:link w:val="KommentaaritekstMrk"/>
    <w:uiPriority w:val="99"/>
    <w:unhideWhenUsed/>
    <w:rsid w:val="00E84F3B"/>
    <w:pPr>
      <w:spacing w:line="240" w:lineRule="auto"/>
    </w:pPr>
    <w:rPr>
      <w:sz w:val="20"/>
      <w:szCs w:val="20"/>
    </w:rPr>
  </w:style>
  <w:style w:type="character" w:styleId="KommentaaritekstMrk" w:customStyle="1">
    <w:name w:val="Kommentaari tekst Märk"/>
    <w:basedOn w:val="Liguvaikefont"/>
    <w:link w:val="Kommentaaritekst"/>
    <w:uiPriority w:val="99"/>
    <w:rsid w:val="00E84F3B"/>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E84F3B"/>
    <w:rPr>
      <w:b/>
      <w:bCs/>
    </w:rPr>
  </w:style>
  <w:style w:type="character" w:styleId="KommentaariteemaMrk" w:customStyle="1">
    <w:name w:val="Kommentaari teema Märk"/>
    <w:basedOn w:val="KommentaaritekstMrk"/>
    <w:link w:val="Kommentaariteema"/>
    <w:uiPriority w:val="99"/>
    <w:semiHidden/>
    <w:rsid w:val="00E84F3B"/>
    <w:rPr>
      <w:b/>
      <w:bCs/>
      <w:kern w:val="0"/>
      <w:sz w:val="20"/>
      <w:szCs w:val="20"/>
      <w14:ligatures w14:val="none"/>
    </w:rPr>
  </w:style>
  <w:style w:type="paragraph" w:styleId="Pis">
    <w:name w:val="header"/>
    <w:basedOn w:val="Normaallaad"/>
    <w:link w:val="PisMrk"/>
    <w:uiPriority w:val="99"/>
    <w:unhideWhenUsed/>
    <w:rsid w:val="004D5BCD"/>
    <w:pPr>
      <w:tabs>
        <w:tab w:val="center" w:pos="4536"/>
        <w:tab w:val="right" w:pos="9072"/>
      </w:tabs>
      <w:spacing w:after="0" w:line="240" w:lineRule="auto"/>
    </w:pPr>
  </w:style>
  <w:style w:type="character" w:styleId="PisMrk" w:customStyle="1">
    <w:name w:val="Päis Märk"/>
    <w:basedOn w:val="Liguvaikefont"/>
    <w:link w:val="Pis"/>
    <w:uiPriority w:val="99"/>
    <w:rsid w:val="004D5BCD"/>
    <w:rPr>
      <w:kern w:val="0"/>
      <w:sz w:val="22"/>
      <w:szCs w:val="22"/>
      <w14:ligatures w14:val="none"/>
    </w:rPr>
  </w:style>
  <w:style w:type="paragraph" w:styleId="Jalus">
    <w:name w:val="footer"/>
    <w:basedOn w:val="Normaallaad"/>
    <w:link w:val="JalusMrk"/>
    <w:uiPriority w:val="99"/>
    <w:unhideWhenUsed/>
    <w:rsid w:val="004D5BCD"/>
    <w:pPr>
      <w:tabs>
        <w:tab w:val="center" w:pos="4536"/>
        <w:tab w:val="right" w:pos="9072"/>
      </w:tabs>
      <w:spacing w:after="0" w:line="240" w:lineRule="auto"/>
    </w:pPr>
  </w:style>
  <w:style w:type="character" w:styleId="JalusMrk" w:customStyle="1">
    <w:name w:val="Jalus Märk"/>
    <w:basedOn w:val="Liguvaikefont"/>
    <w:link w:val="Jalus"/>
    <w:uiPriority w:val="99"/>
    <w:rsid w:val="004D5BCD"/>
    <w:rPr>
      <w:kern w:val="0"/>
      <w:sz w:val="22"/>
      <w:szCs w:val="22"/>
      <w14:ligatures w14:val="none"/>
    </w:rPr>
  </w:style>
  <w:style w:type="character" w:styleId="Klastatudhperlink">
    <w:name w:val="FollowedHyperlink"/>
    <w:basedOn w:val="Liguvaikefont"/>
    <w:uiPriority w:val="99"/>
    <w:semiHidden/>
    <w:unhideWhenUsed/>
    <w:rsid w:val="00ED325F"/>
    <w:rPr>
      <w:color w:val="96607D" w:themeColor="followedHyperlink"/>
      <w:u w:val="single"/>
    </w:rPr>
  </w:style>
  <w:style w:type="table" w:styleId="Kontuurtabel">
    <w:name w:val="Table Grid"/>
    <w:basedOn w:val="Normaaltabel"/>
    <w:uiPriority w:val="39"/>
    <w:rsid w:val="0066211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&#65279;<?xml version="1.0" encoding="utf-8"?><Relationships xmlns="http://schemas.openxmlformats.org/package/2006/relationships"><Relationship Type="http://schemas.openxmlformats.org/officeDocument/2006/relationships/hyperlink" Target="https://www.justdigi.ee/kontrollkysimustik#moju-inimeste-oigust" TargetMode="External" Id="rId2" /><Relationship Type="http://schemas.openxmlformats.org/officeDocument/2006/relationships/hyperlink" Target="https://www.justdigi.ee/sites/default/files/documents/2025-06/Halduskoormuse%20tasakaalustamise%20juhis.pdf" TargetMode="External" Id="rId1" /><Relationship Type="http://schemas.openxmlformats.org/officeDocument/2006/relationships/hyperlink" Target="https://www.justdigi.ee/sites/default/files/documents/2022-10/Eeln%C3%B5u%20ja%20seletuskirja%20vormistamise%20juhend.pdf" TargetMode="External" Id="Rf34e5563c0014ded" /></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virge.aasa@fin.ee" TargetMode="External"/><Relationship Id="rId2" Type="http://schemas.openxmlformats.org/officeDocument/2006/relationships/customXml" Target="../customXml/item2.xml"/><Relationship Id="rId16" Type="http://schemas.openxmlformats.org/officeDocument/2006/relationships/hyperlink" Target="mailto:revo.krause@fin.e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artur.lundalin@fin.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13" Type="http://schemas.openxmlformats.org/officeDocument/2006/relationships/hyperlink" Target="https://egmontgroup.org/wp-content/uploads/2022/07/2.-Principles-Information-Exchange-With-Glossary_April2023.pdf?utm_source=chatgpt.com" TargetMode="External"/><Relationship Id="rId18" Type="http://schemas.openxmlformats.org/officeDocument/2006/relationships/hyperlink" Target="https://vm.fi/en/legislation" TargetMode="External"/><Relationship Id="rId26" Type="http://schemas.openxmlformats.org/officeDocument/2006/relationships/hyperlink" Target="https://rm.coe.int/168008371f" TargetMode="External"/><Relationship Id="rId3" Type="http://schemas.openxmlformats.org/officeDocument/2006/relationships/hyperlink" Target="https://www.riigikogu.ee/tegevus/eelnoud/eelnou/f2fd5445-fa6c-4140-aa9e-8a9552e214da/" TargetMode="External"/><Relationship Id="rId21" Type="http://schemas.openxmlformats.org/officeDocument/2006/relationships/hyperlink" Target="https://likumi.lv/ta/en/en/id/37426" TargetMode="External"/><Relationship Id="rId34" Type="http://schemas.openxmlformats.org/officeDocument/2006/relationships/hyperlink" Target="https://eur-lex.europa.eu/legal-content/ET/ALL/?uri=celex%3A32015L0849" TargetMode="External"/><Relationship Id="rId7" Type="http://schemas.openxmlformats.org/officeDocument/2006/relationships/hyperlink" Target="https://likumi.lv/ta/id/33946-par-nodokliem-un-nodevam" TargetMode="External"/><Relationship Id="rId12" Type="http://schemas.openxmlformats.org/officeDocument/2006/relationships/hyperlink" Target="https://www.riigikogu.ee/tegevus/eelnoud/eelnou/f2fd5445-fa6c-4140-aa9e-8a9552e214da/" TargetMode="External"/><Relationship Id="rId17" Type="http://schemas.openxmlformats.org/officeDocument/2006/relationships/hyperlink" Target="https://www.imf.org/external/pubs/ft/fiu/fiu.pdf" TargetMode="External"/><Relationship Id="rId25" Type="http://schemas.openxmlformats.org/officeDocument/2006/relationships/hyperlink" Target="https://mbk.law/docview/39/switzerland-anti-money-laundering-comparative-guide.pdf?" TargetMode="External"/><Relationship Id="rId33" Type="http://schemas.openxmlformats.org/officeDocument/2006/relationships/hyperlink" Target="https://www.fi.ee/sites/default/files/2024-06/Finantsinspektsiooni%20rahapesu%20ja%20terrorismi%20rahastamise%20t%C3%B5kestamise%20juhend_0.pdf" TargetMode="External"/><Relationship Id="rId2" Type="http://schemas.openxmlformats.org/officeDocument/2006/relationships/hyperlink" Target="https://www.oiguskantsler.ee/sites/default/files/2025-07/Pangasaladuse%20kaitse%20ja%20taitmisregister.pdf" TargetMode="External"/><Relationship Id="rId16" Type="http://schemas.openxmlformats.org/officeDocument/2006/relationships/hyperlink" Target="https://www.riigikogu.ee/tegevus/eelnoud/eelnou/69421167-7e69-4383-b2f8-b9f2912a13e6/" TargetMode="External"/><Relationship Id="rId20" Type="http://schemas.openxmlformats.org/officeDocument/2006/relationships/hyperlink" Target="https://likumi.lv/ta/en/en/id/178987" TargetMode="External"/><Relationship Id="rId29" Type="http://schemas.openxmlformats.org/officeDocument/2006/relationships/hyperlink" Target="https://egmontgroup.org/wp-content/uploads/2021/09/Egmont-Group-of-Financial-Intelligence-Units-Principles-for-Information-Exchange-Between-Financial-Intelligence-Units.pdf" TargetMode="External"/><Relationship Id="rId1" Type="http://schemas.openxmlformats.org/officeDocument/2006/relationships/hyperlink" Target="https://www.oiguskantsler.ee/sites/default/files/2025-07/Pangasaladuse%20kaitse%20ja%20taitmisregister.pdf" TargetMode="External"/><Relationship Id="rId6" Type="http://schemas.openxmlformats.org/officeDocument/2006/relationships/hyperlink" Target="https://likumi.lv/ta/en/en/id/59902" TargetMode="External"/><Relationship Id="rId11" Type="http://schemas.openxmlformats.org/officeDocument/2006/relationships/hyperlink" Target="https://www.riigikogu.ee/tegevus/eelnoud/eelnou/arvamused/f2fd5445-fa6c-4140-aa9e-8a9552e214da/maksukorralduse-seaduse-muutmise-ja-sellega-seonduvalt-teiste-seadustemuutmise-seadus/" TargetMode="External"/><Relationship Id="rId24" Type="http://schemas.openxmlformats.org/officeDocument/2006/relationships/hyperlink" Target="https://www.zoll.de/SharedDocs/Downloads/DE/Links-fuer-Inhaltseiten/Fachthemen/FIU/fiu_hinweise_nutzung_software.pdf?__blob=publicationFile&amp;v=7&amp;utm_source" TargetMode="External"/><Relationship Id="rId32" Type="http://schemas.openxmlformats.org/officeDocument/2006/relationships/hyperlink" Target="https://www.riigiteataja.ee/akt/101072025007" TargetMode="External"/><Relationship Id="rId5" Type="http://schemas.openxmlformats.org/officeDocument/2006/relationships/hyperlink" Target="https://www.finanssiala.fi/wp-content/uploads/2021/06/FFI-Guidelines_on_bank_secrecy_2021.pdf" TargetMode="External"/><Relationship Id="rId15" Type="http://schemas.openxmlformats.org/officeDocument/2006/relationships/hyperlink" Target="https://www.riigikogu.ee/tegevus/eelnoud/eelnou/d96af017-4826-4c45-9adc-fd113244f76d/krediidiasutuste-seaduse-muutmise-ja-sellega-seonduvalt-teiste-seaduste-muutmise-seadus/" TargetMode="External"/><Relationship Id="rId23" Type="http://schemas.openxmlformats.org/officeDocument/2006/relationships/hyperlink" Target="https://www.bafin.de/SharedDocs/Veroeffentlichungen/EN/Aufsichtsrecht/Gesetz/GwG_en.html?" TargetMode="External"/><Relationship Id="rId28" Type="http://schemas.openxmlformats.org/officeDocument/2006/relationships/hyperlink" Target="https://egmontgroup.org/wp-content/uploads/2022/07/2.-Principles-Information-Exchange-With-Glossary_April2023.pdf?utm_source" TargetMode="External"/><Relationship Id="rId10" Type="http://schemas.openxmlformats.org/officeDocument/2006/relationships/hyperlink" Target="https://www.gesetze-im-internet.de/ao_1977/" TargetMode="External"/><Relationship Id="rId19" Type="http://schemas.openxmlformats.org/officeDocument/2006/relationships/hyperlink" Target="https://tulli.fi/en/about-us/materials/bank-and-payment-account-monitoring-system" TargetMode="External"/><Relationship Id="rId31" Type="http://schemas.openxmlformats.org/officeDocument/2006/relationships/hyperlink" Target="https://eur-lex.europa.eu/legal-content/ET/TXT/?uri=CELEX:32024L1640" TargetMode="External"/><Relationship Id="rId4" Type="http://schemas.openxmlformats.org/officeDocument/2006/relationships/hyperlink" Target="https://www.finlex.fi/eli?uri=http://data.finlex.fi/eli/sd/1995/1558/ajantasa/2025-08-15/fin" TargetMode="External"/><Relationship Id="rId9" Type="http://schemas.openxmlformats.org/officeDocument/2006/relationships/hyperlink" Target="https://www.riksdagen.se/sv/dokument-och-lagar/dokument/svensk-forfattningssamling/skatteforfarandelag-20111244_sfs-2011-1244/" TargetMode="External"/><Relationship Id="rId14" Type="http://schemas.openxmlformats.org/officeDocument/2006/relationships/hyperlink" Target="https://eur-lex.europa.eu/legal-content/ET/TXT/?uri=CELEX:02019L1153-20240709&amp;qid=1763491606102" TargetMode="External"/><Relationship Id="rId22" Type="http://schemas.openxmlformats.org/officeDocument/2006/relationships/hyperlink" Target="https://polisen.se/siteassets/forfattningssamling/fap-nummer/fap499-01-pmfs2022_12/" TargetMode="External"/><Relationship Id="rId27" Type="http://schemas.openxmlformats.org/officeDocument/2006/relationships/hyperlink" Target="https://egmontgroup.org/" TargetMode="External"/><Relationship Id="rId30" Type="http://schemas.openxmlformats.org/officeDocument/2006/relationships/hyperlink" Target="https://www.riigiteataja.ee/akt/129122011228?leiaKehtiv" TargetMode="External"/><Relationship Id="rId8" Type="http://schemas.openxmlformats.org/officeDocument/2006/relationships/hyperlink" Target="https://likumi.lv/ta/id/37426-kreditiestazu-likums" TargetMode="External"/></Relationships>
</file>

<file path=word/documenttasks/documenttasks1.xml><?xml version="1.0" encoding="utf-8"?>
<t:Tasks xmlns:t="http://schemas.microsoft.com/office/tasks/2019/documenttasks" xmlns:oel="http://schemas.microsoft.com/office/2019/extlst">
  <t:Task id="{8C11905F-B242-4FC0-9C80-5F132D9B96E7}">
    <t:Anchor>
      <t:Comment id="1062804627"/>
    </t:Anchor>
    <t:History>
      <t:Event id="{BBC4CD0A-622C-40B4-A8DE-7DF7704E781C}" time="2025-09-04T11:25:13.079Z">
        <t:Attribution userId="S::revo.krause@fin.ee::40ab189b-07d0-4e78-b006-b7f91e3e6c75" userProvider="AD" userName="Revo Krause - RAM"/>
        <t:Anchor>
          <t:Comment id="1062804627"/>
        </t:Anchor>
        <t:Create/>
      </t:Event>
      <t:Event id="{A54C1F02-84FD-44AF-852F-3EE52F9BCEF1}" time="2025-09-04T11:25:13.079Z">
        <t:Attribution userId="S::revo.krause@fin.ee::40ab189b-07d0-4e78-b006-b7f91e3e6c75" userProvider="AD" userName="Revo Krause - RAM"/>
        <t:Anchor>
          <t:Comment id="1062804627"/>
        </t:Anchor>
        <t:Assign userId="S::artur.lundalin@fin.ee::b06df6a7-2df0-4f2f-9e8b-fbbfdf27ea9b" userProvider="AD" userName="Artur Lundalin - RAM"/>
      </t:Event>
      <t:Event id="{21A20D5F-3B6A-4AA3-8FC9-0E72CB9B68C5}" time="2025-09-04T11:25:13.079Z">
        <t:Attribution userId="S::revo.krause@fin.ee::40ab189b-07d0-4e78-b006-b7f91e3e6c75" userProvider="AD" userName="Revo Krause - RAM"/>
        <t:Anchor>
          <t:Comment id="1062804627"/>
        </t:Anchor>
        <t:SetTitle title="@Artur Lundalin - RAM me palusime RAB-ilt ka sarnast statistikat, et RAB-i numbrid ka juurde tuua. Saime sealt tagasisidet &quot;Aga kui nendesse MTA antud numbritesse süveneda, siis need ei kattu väga teiste allikatega. Nt MTA osas on toodud seal ÕK kirjas …"/>
      </t:Event>
      <t:Event id="{29EEC2FC-B921-4438-81F5-D2F252B8DA55}" time="2025-09-04T12:06:49.651Z">
        <t:Attribution userId="S::artur.lundalin@fin.ee::b06df6a7-2df0-4f2f-9e8b-fbbfdf27ea9b" userProvider="AD" userName="Artur Lundalin - RAM"/>
        <t:Progress percentComplete="100"/>
      </t:Event>
      <t:Event id="{B88BD030-EB6E-4D57-8001-26A70238620E}" time="2025-09-04T12:07:08.32Z">
        <t:Attribution userId="S::artur.lundalin@fin.ee::b06df6a7-2df0-4f2f-9e8b-fbbfdf27ea9b" userProvider="AD" userName="Artur Lundalin - RAM"/>
        <t:Progress percentComplete="0"/>
      </t:Event>
    </t:History>
  </t:Task>
</t:Task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023CF-017B-4784-BF29-E5E78EE73C88}">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2.xml><?xml version="1.0" encoding="utf-8"?>
<ds:datastoreItem xmlns:ds="http://schemas.openxmlformats.org/officeDocument/2006/customXml" ds:itemID="{E1E511C3-3C45-4DBA-8BDC-7D5F65BD19FC}">
  <ds:schemaRefs>
    <ds:schemaRef ds:uri="http://schemas.microsoft.com/sharepoint/v3/contenttype/forms"/>
  </ds:schemaRefs>
</ds:datastoreItem>
</file>

<file path=customXml/itemProps3.xml><?xml version="1.0" encoding="utf-8"?>
<ds:datastoreItem xmlns:ds="http://schemas.openxmlformats.org/officeDocument/2006/customXml" ds:itemID="{7327AAF5-4682-4AED-A1C6-DA9A1C155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5F7CE9-223D-48DE-BFD3-305421BBF69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Artur Lundalin - RAM</dc:creator>
  <keywords/>
  <dc:description/>
  <lastModifiedBy>Maarja-Liis Lall - JUSTDIGI</lastModifiedBy>
  <revision>74</revision>
  <dcterms:created xsi:type="dcterms:W3CDTF">2025-09-23T06:52:00.0000000Z</dcterms:created>
  <dcterms:modified xsi:type="dcterms:W3CDTF">2026-01-16T10:03:42.9323796Z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2025-08-18T10:37:45Z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d811e264-d949-40ea-8006-12ca65358b04</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